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345F2" w14:textId="77777777" w:rsidR="00A64B12" w:rsidRPr="00CF2D1E" w:rsidRDefault="00A64B12" w:rsidP="001B3445">
      <w:pPr>
        <w:tabs>
          <w:tab w:val="left" w:pos="7488"/>
        </w:tabs>
        <w:rPr>
          <w:rFonts w:asciiTheme="minorHAnsi" w:hAnsiTheme="minorHAnsi"/>
        </w:rPr>
      </w:pPr>
      <w:r w:rsidRPr="00CF2D1E">
        <w:rPr>
          <w:rFonts w:asciiTheme="minorHAnsi" w:hAnsiTheme="minorHAnsi"/>
          <w:noProof/>
          <w:lang w:eastAsia="sk-SK"/>
        </w:rPr>
        <w:drawing>
          <wp:anchor distT="0" distB="0" distL="114300" distR="114300" simplePos="0" relativeHeight="251658242" behindDoc="0" locked="0" layoutInCell="1" allowOverlap="1" wp14:anchorId="708F2F93" wp14:editId="4021058D">
            <wp:simplePos x="0" y="0"/>
            <wp:positionH relativeFrom="column">
              <wp:posOffset>3067188</wp:posOffset>
            </wp:positionH>
            <wp:positionV relativeFrom="paragraph">
              <wp:posOffset>11651</wp:posOffset>
            </wp:positionV>
            <wp:extent cx="3352800" cy="770890"/>
            <wp:effectExtent l="0" t="0" r="0" b="0"/>
            <wp:wrapNone/>
            <wp:docPr id="6" name="Obrázok 6"/>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52800" cy="770890"/>
                    </a:xfrm>
                    <a:prstGeom prst="rect">
                      <a:avLst/>
                    </a:prstGeom>
                  </pic:spPr>
                </pic:pic>
              </a:graphicData>
            </a:graphic>
          </wp:anchor>
        </w:drawing>
      </w:r>
      <w:r w:rsidRPr="00CF2D1E">
        <w:rPr>
          <w:rFonts w:asciiTheme="minorHAnsi" w:hAnsiTheme="minorHAnsi"/>
          <w:noProof/>
          <w:lang w:eastAsia="sk-SK"/>
        </w:rPr>
        <w:drawing>
          <wp:anchor distT="0" distB="0" distL="114300" distR="114300" simplePos="0" relativeHeight="251658241" behindDoc="0" locked="0" layoutInCell="1" allowOverlap="1" wp14:anchorId="4DDEC278" wp14:editId="75D76409">
            <wp:simplePos x="0" y="0"/>
            <wp:positionH relativeFrom="margin">
              <wp:align>left</wp:align>
            </wp:positionH>
            <wp:positionV relativeFrom="paragraph">
              <wp:posOffset>11430</wp:posOffset>
            </wp:positionV>
            <wp:extent cx="1496695" cy="1337310"/>
            <wp:effectExtent l="0" t="0" r="8255" b="0"/>
            <wp:wrapNone/>
            <wp:docPr id="96" name="Obrázok 96" descr="C:\Users\malec\Documents\logo-eu-s-odkazom-na-erdf-velke.jpg"/>
            <wp:cNvGraphicFramePr/>
            <a:graphic xmlns:a="http://schemas.openxmlformats.org/drawingml/2006/main">
              <a:graphicData uri="http://schemas.openxmlformats.org/drawingml/2006/picture">
                <pic:pic xmlns:pic="http://schemas.openxmlformats.org/drawingml/2006/picture">
                  <pic:nvPicPr>
                    <pic:cNvPr id="96" name="Obrázok 96" descr="C:\Users\malec\Documents\logo-eu-s-odkazom-na-erdf-velke.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96695" cy="1337310"/>
                    </a:xfrm>
                    <a:prstGeom prst="rect">
                      <a:avLst/>
                    </a:prstGeom>
                    <a:noFill/>
                    <a:ln>
                      <a:noFill/>
                    </a:ln>
                  </pic:spPr>
                </pic:pic>
              </a:graphicData>
            </a:graphic>
          </wp:anchor>
        </w:drawing>
      </w:r>
      <w:r w:rsidRPr="00CF2D1E">
        <w:rPr>
          <w:rFonts w:asciiTheme="minorHAnsi" w:hAnsiTheme="minorHAnsi"/>
        </w:rPr>
        <w:t xml:space="preserve">                                                               </w:t>
      </w:r>
    </w:p>
    <w:p w14:paraId="5BAF5650" w14:textId="77777777" w:rsidR="00A64B12" w:rsidRPr="00CF2D1E" w:rsidRDefault="00A64B12" w:rsidP="00215368">
      <w:pPr>
        <w:tabs>
          <w:tab w:val="left" w:pos="7488"/>
        </w:tabs>
        <w:rPr>
          <w:rFonts w:asciiTheme="minorHAnsi" w:hAnsiTheme="minorHAnsi"/>
        </w:rPr>
      </w:pPr>
    </w:p>
    <w:p w14:paraId="39EBC8B3" w14:textId="58ED3331" w:rsidR="00A64B12" w:rsidRPr="00CF2D1E" w:rsidRDefault="00A64B12" w:rsidP="00CF2D1E">
      <w:pPr>
        <w:keepNext/>
        <w:keepLines/>
        <w:spacing w:line="220" w:lineRule="atLeast"/>
        <w:rPr>
          <w:rFonts w:asciiTheme="minorHAnsi" w:hAnsiTheme="minorHAnsi"/>
          <w:b/>
          <w:caps/>
          <w:sz w:val="28"/>
          <w:szCs w:val="28"/>
        </w:rPr>
      </w:pPr>
    </w:p>
    <w:p w14:paraId="1ED1BA85" w14:textId="4B07C4A2" w:rsidR="00A64B12" w:rsidRPr="00CF2D1E" w:rsidRDefault="00A64B12" w:rsidP="00CF2D1E">
      <w:pPr>
        <w:keepNext/>
        <w:keepLines/>
        <w:spacing w:line="220" w:lineRule="atLeast"/>
        <w:rPr>
          <w:rFonts w:asciiTheme="minorHAnsi" w:hAnsiTheme="minorHAnsi"/>
          <w:b/>
          <w:caps/>
          <w:sz w:val="28"/>
          <w:szCs w:val="28"/>
        </w:rPr>
      </w:pPr>
    </w:p>
    <w:p w14:paraId="040F5286" w14:textId="681F0205" w:rsidR="00A64B12" w:rsidRPr="00CF2D1E" w:rsidRDefault="00A64B12" w:rsidP="00CF2D1E">
      <w:pPr>
        <w:keepNext/>
        <w:keepLines/>
        <w:spacing w:line="220" w:lineRule="atLeast"/>
        <w:rPr>
          <w:rFonts w:asciiTheme="minorHAnsi" w:hAnsiTheme="minorHAnsi"/>
          <w:b/>
          <w:caps/>
          <w:sz w:val="28"/>
          <w:szCs w:val="28"/>
        </w:rPr>
      </w:pPr>
    </w:p>
    <w:p w14:paraId="089D5DC6" w14:textId="77777777" w:rsidR="00A64B12" w:rsidRPr="00CF2D1E" w:rsidRDefault="00A64B12" w:rsidP="00CF2D1E">
      <w:pPr>
        <w:keepNext/>
        <w:keepLines/>
        <w:spacing w:line="220" w:lineRule="atLeast"/>
        <w:rPr>
          <w:rFonts w:asciiTheme="minorHAnsi" w:hAnsiTheme="minorHAnsi"/>
          <w:b/>
          <w:caps/>
          <w:sz w:val="28"/>
          <w:szCs w:val="28"/>
        </w:rPr>
      </w:pPr>
    </w:p>
    <w:p w14:paraId="5CA859D9" w14:textId="77777777" w:rsidR="00A64B12" w:rsidRPr="00CF2D1E" w:rsidRDefault="00A64B12" w:rsidP="00CF2D1E">
      <w:pPr>
        <w:keepNext/>
        <w:keepLines/>
        <w:spacing w:line="220" w:lineRule="atLeast"/>
        <w:rPr>
          <w:rFonts w:asciiTheme="minorHAnsi" w:hAnsiTheme="minorHAnsi"/>
          <w:b/>
          <w:caps/>
          <w:sz w:val="28"/>
          <w:szCs w:val="28"/>
        </w:rPr>
      </w:pPr>
    </w:p>
    <w:p w14:paraId="440B0343" w14:textId="5086C109" w:rsidR="00A64B12" w:rsidRPr="00CF2D1E" w:rsidRDefault="00A64B12" w:rsidP="00AA6C0A">
      <w:pPr>
        <w:keepNext/>
        <w:keepLines/>
        <w:spacing w:line="220" w:lineRule="atLeast"/>
        <w:jc w:val="center"/>
        <w:rPr>
          <w:rFonts w:asciiTheme="minorHAnsi" w:eastAsia="Times New Roman" w:hAnsiTheme="minorHAnsi" w:cs="Calibri"/>
          <w:b/>
          <w:bCs/>
          <w:sz w:val="28"/>
          <w:szCs w:val="28"/>
          <w:lang w:eastAsia="sk-SK"/>
        </w:rPr>
      </w:pPr>
      <w:r w:rsidRPr="00CF2D1E">
        <w:rPr>
          <w:rFonts w:asciiTheme="minorHAnsi" w:hAnsiTheme="minorHAnsi"/>
          <w:b/>
          <w:caps/>
          <w:sz w:val="28"/>
          <w:szCs w:val="28"/>
        </w:rPr>
        <w:t>MINISTERSTVO INVESTíCIí, regionálneho rozvoja A INFORMATIZÁCIe SLOVENSKEJ REPUBLIKY</w:t>
      </w:r>
    </w:p>
    <w:p w14:paraId="75890870" w14:textId="60BBB7ED" w:rsidR="00A64B12" w:rsidRPr="00CF2D1E" w:rsidRDefault="00A64B12" w:rsidP="00AA6C0A">
      <w:pPr>
        <w:keepNext/>
        <w:keepLines/>
        <w:spacing w:line="220" w:lineRule="atLeast"/>
        <w:jc w:val="center"/>
        <w:rPr>
          <w:rFonts w:asciiTheme="minorHAnsi" w:eastAsia="Times New Roman" w:hAnsiTheme="minorHAnsi" w:cs="Calibri"/>
          <w:b/>
          <w:bCs/>
          <w:sz w:val="28"/>
          <w:szCs w:val="28"/>
          <w:lang w:eastAsia="sk-SK"/>
        </w:rPr>
      </w:pPr>
      <w:r w:rsidRPr="00CF2D1E">
        <w:rPr>
          <w:rFonts w:asciiTheme="minorHAnsi" w:eastAsia="Times New Roman" w:hAnsiTheme="minorHAnsi" w:cs="Calibri"/>
          <w:b/>
          <w:bCs/>
          <w:sz w:val="28"/>
          <w:szCs w:val="28"/>
          <w:lang w:eastAsia="sk-SK"/>
        </w:rPr>
        <w:t>Sekcia OP TP a iných finančných mechanizmov</w:t>
      </w:r>
    </w:p>
    <w:p w14:paraId="444874BD" w14:textId="0261DBF5" w:rsidR="00EC178D" w:rsidRPr="00215368" w:rsidRDefault="00A64B12" w:rsidP="00AA6C0A">
      <w:pPr>
        <w:jc w:val="center"/>
        <w:rPr>
          <w:rFonts w:asciiTheme="minorHAnsi" w:hAnsiTheme="minorHAnsi" w:cstheme="minorHAnsi"/>
          <w:b/>
          <w:bCs/>
          <w:sz w:val="28"/>
          <w:szCs w:val="28"/>
          <w:lang w:eastAsia="sk-SK"/>
        </w:rPr>
      </w:pPr>
      <w:r w:rsidRPr="00CF2D1E">
        <w:rPr>
          <w:rFonts w:asciiTheme="minorHAnsi" w:eastAsia="Times New Roman" w:hAnsiTheme="minorHAnsi" w:cs="Calibri"/>
          <w:b/>
          <w:bCs/>
          <w:sz w:val="28"/>
          <w:szCs w:val="28"/>
          <w:lang w:eastAsia="sk-SK"/>
        </w:rPr>
        <w:t>Riadiaci orgán OP TP 2014</w:t>
      </w:r>
      <w:r w:rsidR="00661817">
        <w:rPr>
          <w:rFonts w:asciiTheme="minorHAnsi" w:eastAsia="Times New Roman" w:hAnsiTheme="minorHAnsi" w:cs="Calibri"/>
          <w:b/>
          <w:bCs/>
          <w:sz w:val="28"/>
          <w:szCs w:val="28"/>
          <w:lang w:eastAsia="sk-SK"/>
        </w:rPr>
        <w:t xml:space="preserve"> </w:t>
      </w:r>
      <w:r w:rsidRPr="00CF2D1E">
        <w:rPr>
          <w:rFonts w:asciiTheme="minorHAnsi" w:eastAsia="Times New Roman" w:hAnsiTheme="minorHAnsi" w:cs="Calibri"/>
          <w:b/>
          <w:bCs/>
          <w:sz w:val="28"/>
          <w:szCs w:val="28"/>
          <w:lang w:eastAsia="sk-SK"/>
        </w:rPr>
        <w:t>-</w:t>
      </w:r>
      <w:r w:rsidR="00661817">
        <w:rPr>
          <w:rFonts w:asciiTheme="minorHAnsi" w:eastAsia="Times New Roman" w:hAnsiTheme="minorHAnsi" w:cs="Calibri"/>
          <w:b/>
          <w:bCs/>
          <w:sz w:val="28"/>
          <w:szCs w:val="28"/>
          <w:lang w:eastAsia="sk-SK"/>
        </w:rPr>
        <w:t xml:space="preserve"> </w:t>
      </w:r>
      <w:r w:rsidRPr="00CF2D1E">
        <w:rPr>
          <w:rFonts w:asciiTheme="minorHAnsi" w:eastAsia="Times New Roman" w:hAnsiTheme="minorHAnsi" w:cs="Calibri"/>
          <w:b/>
          <w:bCs/>
          <w:sz w:val="28"/>
          <w:szCs w:val="28"/>
          <w:lang w:eastAsia="sk-SK"/>
        </w:rPr>
        <w:t>2020</w:t>
      </w:r>
    </w:p>
    <w:p w14:paraId="2AB34496" w14:textId="77777777" w:rsidR="00EC178D" w:rsidRPr="00CF2D1E" w:rsidRDefault="00EC178D" w:rsidP="00AA6C0A">
      <w:pPr>
        <w:jc w:val="center"/>
        <w:rPr>
          <w:rFonts w:asciiTheme="minorHAnsi" w:hAnsiTheme="minorHAnsi"/>
        </w:rPr>
      </w:pPr>
    </w:p>
    <w:p w14:paraId="3A5B04BC" w14:textId="77777777" w:rsidR="00EC178D" w:rsidRPr="00CF2D1E" w:rsidRDefault="00EC178D" w:rsidP="00CF2D1E">
      <w:pPr>
        <w:rPr>
          <w:rFonts w:asciiTheme="minorHAnsi" w:hAnsiTheme="minorHAnsi"/>
        </w:rPr>
      </w:pPr>
    </w:p>
    <w:p w14:paraId="50D17CC2" w14:textId="77777777" w:rsidR="00EC178D" w:rsidRPr="00215368" w:rsidRDefault="00EC178D" w:rsidP="00CF2D1E">
      <w:pPr>
        <w:rPr>
          <w:rFonts w:asciiTheme="minorHAnsi" w:hAnsiTheme="minorHAnsi" w:cstheme="minorHAnsi"/>
          <w:sz w:val="36"/>
          <w:szCs w:val="36"/>
          <w:lang w:eastAsia="sk-SK"/>
        </w:rPr>
      </w:pPr>
    </w:p>
    <w:p w14:paraId="0FABFDDD" w14:textId="23963977" w:rsidR="00EC178D" w:rsidRPr="00215368" w:rsidRDefault="00EC178D" w:rsidP="00AA6C0A">
      <w:pPr>
        <w:jc w:val="center"/>
        <w:rPr>
          <w:rFonts w:asciiTheme="minorHAnsi" w:hAnsiTheme="minorHAnsi" w:cstheme="minorHAnsi"/>
          <w:b/>
          <w:spacing w:val="-16"/>
          <w:sz w:val="40"/>
          <w:szCs w:val="40"/>
          <w:lang w:eastAsia="sk-SK"/>
        </w:rPr>
      </w:pPr>
      <w:r w:rsidRPr="00215368">
        <w:rPr>
          <w:rFonts w:asciiTheme="minorHAnsi" w:hAnsiTheme="minorHAnsi" w:cstheme="minorHAnsi"/>
          <w:b/>
          <w:spacing w:val="-16"/>
          <w:sz w:val="40"/>
          <w:szCs w:val="40"/>
          <w:lang w:eastAsia="sk-SK"/>
        </w:rPr>
        <w:t>Príručka pre prijímateľa</w:t>
      </w:r>
    </w:p>
    <w:p w14:paraId="5436C387" w14:textId="5289C682" w:rsidR="00EC178D" w:rsidRPr="00215368" w:rsidRDefault="00EC178D" w:rsidP="00AA6C0A">
      <w:pPr>
        <w:spacing w:before="120" w:after="120"/>
        <w:jc w:val="center"/>
        <w:rPr>
          <w:rFonts w:asciiTheme="minorHAnsi" w:hAnsiTheme="minorHAnsi" w:cstheme="minorHAnsi"/>
          <w:bCs/>
          <w:sz w:val="28"/>
          <w:szCs w:val="28"/>
          <w:lang w:eastAsia="sk-SK"/>
        </w:rPr>
      </w:pPr>
      <w:r w:rsidRPr="00215368">
        <w:rPr>
          <w:rFonts w:asciiTheme="minorHAnsi" w:hAnsiTheme="minorHAnsi" w:cstheme="minorHAnsi"/>
          <w:bCs/>
          <w:sz w:val="28"/>
          <w:szCs w:val="28"/>
          <w:lang w:eastAsia="sk-SK"/>
        </w:rPr>
        <w:t xml:space="preserve">pre projekty operačného programu </w:t>
      </w:r>
      <w:r w:rsidRPr="00215368">
        <w:rPr>
          <w:rFonts w:asciiTheme="minorHAnsi" w:hAnsiTheme="minorHAnsi" w:cstheme="minorHAnsi"/>
          <w:iCs/>
          <w:sz w:val="28"/>
          <w:szCs w:val="28"/>
        </w:rPr>
        <w:t>Technická pomoc 2014</w:t>
      </w:r>
      <w:r w:rsidR="00661817">
        <w:rPr>
          <w:rFonts w:asciiTheme="minorHAnsi" w:hAnsiTheme="minorHAnsi" w:cstheme="minorHAnsi"/>
          <w:iCs/>
          <w:sz w:val="28"/>
          <w:szCs w:val="28"/>
        </w:rPr>
        <w:t xml:space="preserve"> </w:t>
      </w:r>
      <w:r w:rsidRPr="00215368">
        <w:rPr>
          <w:rFonts w:asciiTheme="minorHAnsi" w:hAnsiTheme="minorHAnsi" w:cstheme="minorHAnsi"/>
          <w:iCs/>
          <w:sz w:val="28"/>
          <w:szCs w:val="28"/>
        </w:rPr>
        <w:t>-</w:t>
      </w:r>
      <w:r w:rsidR="00661817">
        <w:rPr>
          <w:rFonts w:asciiTheme="minorHAnsi" w:hAnsiTheme="minorHAnsi" w:cstheme="minorHAnsi"/>
          <w:iCs/>
          <w:sz w:val="28"/>
          <w:szCs w:val="28"/>
        </w:rPr>
        <w:t xml:space="preserve"> </w:t>
      </w:r>
      <w:r w:rsidRPr="00215368">
        <w:rPr>
          <w:rFonts w:asciiTheme="minorHAnsi" w:hAnsiTheme="minorHAnsi" w:cstheme="minorHAnsi"/>
          <w:iCs/>
          <w:sz w:val="28"/>
          <w:szCs w:val="28"/>
        </w:rPr>
        <w:t>2020</w:t>
      </w:r>
    </w:p>
    <w:p w14:paraId="53F7ED61" w14:textId="77777777" w:rsidR="00EC178D" w:rsidRPr="00215368" w:rsidRDefault="00EC178D" w:rsidP="00215368">
      <w:pPr>
        <w:rPr>
          <w:rFonts w:asciiTheme="minorHAnsi" w:hAnsiTheme="minorHAnsi" w:cstheme="minorHAnsi"/>
          <w:lang w:eastAsia="sk-SK"/>
        </w:rPr>
      </w:pPr>
    </w:p>
    <w:p w14:paraId="695A8C2F" w14:textId="77777777" w:rsidR="00EC178D" w:rsidRPr="00215368" w:rsidRDefault="00EC178D" w:rsidP="00215368">
      <w:pPr>
        <w:rPr>
          <w:rFonts w:asciiTheme="minorHAnsi" w:hAnsiTheme="minorHAnsi" w:cstheme="minorHAnsi"/>
          <w:lang w:eastAsia="sk-SK"/>
        </w:rPr>
      </w:pPr>
    </w:p>
    <w:p w14:paraId="51C0E122" w14:textId="5D25E262" w:rsidR="00EC178D" w:rsidRPr="00215368" w:rsidRDefault="00EC178D" w:rsidP="00215368">
      <w:pPr>
        <w:rPr>
          <w:rFonts w:asciiTheme="minorHAnsi" w:hAnsiTheme="minorHAnsi" w:cstheme="minorHAnsi"/>
          <w:b/>
          <w:lang w:eastAsia="sk-SK"/>
        </w:rPr>
      </w:pPr>
      <w:r w:rsidRPr="00215368">
        <w:rPr>
          <w:rFonts w:asciiTheme="minorHAnsi" w:hAnsiTheme="minorHAnsi" w:cstheme="minorHAnsi"/>
          <w:u w:val="single"/>
          <w:lang w:eastAsia="sk-SK"/>
        </w:rPr>
        <w:t>Verzia:</w:t>
      </w:r>
      <w:r w:rsidRPr="00215368">
        <w:rPr>
          <w:rFonts w:asciiTheme="minorHAnsi" w:hAnsiTheme="minorHAnsi" w:cstheme="minorHAnsi"/>
          <w:lang w:eastAsia="sk-SK"/>
        </w:rPr>
        <w:tab/>
      </w:r>
      <w:r w:rsidRPr="00215368">
        <w:rPr>
          <w:rFonts w:asciiTheme="minorHAnsi" w:hAnsiTheme="minorHAnsi" w:cstheme="minorHAnsi"/>
          <w:lang w:eastAsia="sk-SK"/>
        </w:rPr>
        <w:tab/>
      </w:r>
      <w:r w:rsidR="00D203CD" w:rsidRPr="00215368">
        <w:rPr>
          <w:rFonts w:asciiTheme="minorHAnsi" w:hAnsiTheme="minorHAnsi" w:cstheme="minorHAnsi"/>
          <w:lang w:eastAsia="sk-SK"/>
        </w:rPr>
        <w:tab/>
      </w:r>
      <w:del w:id="0" w:author="Autor">
        <w:r w:rsidR="004F1AF4" w:rsidRPr="00215368">
          <w:rPr>
            <w:rFonts w:asciiTheme="minorHAnsi" w:hAnsiTheme="minorHAnsi" w:cstheme="minorHAnsi"/>
            <w:b/>
            <w:lang w:eastAsia="sk-SK"/>
          </w:rPr>
          <w:delText>1</w:delText>
        </w:r>
        <w:r w:rsidR="003F5ABC">
          <w:rPr>
            <w:rFonts w:asciiTheme="minorHAnsi" w:hAnsiTheme="minorHAnsi" w:cstheme="minorHAnsi"/>
            <w:b/>
            <w:lang w:eastAsia="sk-SK"/>
          </w:rPr>
          <w:delText>4</w:delText>
        </w:r>
      </w:del>
      <w:ins w:id="1" w:author="Autor">
        <w:r w:rsidR="004F1AF4" w:rsidRPr="00215368">
          <w:rPr>
            <w:rFonts w:asciiTheme="minorHAnsi" w:hAnsiTheme="minorHAnsi" w:cstheme="minorHAnsi"/>
            <w:b/>
            <w:lang w:eastAsia="sk-SK"/>
          </w:rPr>
          <w:t>1</w:t>
        </w:r>
        <w:r w:rsidR="0036750D">
          <w:rPr>
            <w:rFonts w:asciiTheme="minorHAnsi" w:hAnsiTheme="minorHAnsi" w:cstheme="minorHAnsi"/>
            <w:b/>
            <w:lang w:eastAsia="sk-SK"/>
          </w:rPr>
          <w:t>5</w:t>
        </w:r>
      </w:ins>
      <w:r w:rsidRPr="00215368">
        <w:rPr>
          <w:rFonts w:asciiTheme="minorHAnsi" w:hAnsiTheme="minorHAnsi" w:cstheme="minorHAnsi"/>
          <w:b/>
          <w:lang w:eastAsia="sk-SK"/>
        </w:rPr>
        <w:t>.0</w:t>
      </w:r>
    </w:p>
    <w:p w14:paraId="6F89AB11" w14:textId="77777777" w:rsidR="00EC178D" w:rsidRPr="00215368" w:rsidRDefault="00EC178D" w:rsidP="00215368">
      <w:pPr>
        <w:rPr>
          <w:rFonts w:asciiTheme="minorHAnsi" w:hAnsiTheme="minorHAnsi" w:cstheme="minorHAnsi"/>
          <w:lang w:eastAsia="sk-SK"/>
        </w:rPr>
      </w:pPr>
    </w:p>
    <w:p w14:paraId="0F74A397" w14:textId="116AA1A5" w:rsidR="00EC178D" w:rsidRPr="00215368" w:rsidRDefault="00EC178D" w:rsidP="00215368">
      <w:pPr>
        <w:tabs>
          <w:tab w:val="left" w:pos="708"/>
          <w:tab w:val="left" w:pos="1416"/>
          <w:tab w:val="left" w:pos="2124"/>
          <w:tab w:val="left" w:pos="2832"/>
          <w:tab w:val="left" w:pos="3540"/>
          <w:tab w:val="left" w:pos="4230"/>
        </w:tabs>
        <w:rPr>
          <w:rFonts w:asciiTheme="minorHAnsi" w:hAnsiTheme="minorHAnsi" w:cstheme="minorHAnsi"/>
          <w:b/>
          <w:bCs/>
          <w:lang w:eastAsia="sk-SK"/>
        </w:rPr>
      </w:pPr>
      <w:r w:rsidRPr="00215368">
        <w:rPr>
          <w:rFonts w:asciiTheme="minorHAnsi" w:hAnsiTheme="minorHAnsi" w:cstheme="minorHAnsi"/>
          <w:u w:val="single"/>
          <w:lang w:eastAsia="sk-SK"/>
        </w:rPr>
        <w:t>Dátum účinnosti:</w:t>
      </w:r>
      <w:r w:rsidRPr="00215368">
        <w:rPr>
          <w:rFonts w:asciiTheme="minorHAnsi" w:hAnsiTheme="minorHAnsi" w:cstheme="minorHAnsi"/>
          <w:lang w:eastAsia="sk-SK"/>
        </w:rPr>
        <w:tab/>
      </w:r>
      <w:del w:id="2" w:author="Autor">
        <w:r w:rsidR="00661817">
          <w:rPr>
            <w:rFonts w:asciiTheme="minorHAnsi" w:hAnsiTheme="minorHAnsi" w:cstheme="minorHAnsi"/>
            <w:b/>
            <w:lang w:eastAsia="sk-SK"/>
          </w:rPr>
          <w:delText>1</w:delText>
        </w:r>
        <w:r w:rsidR="003F5ABC">
          <w:rPr>
            <w:rFonts w:asciiTheme="minorHAnsi" w:hAnsiTheme="minorHAnsi" w:cstheme="minorHAnsi"/>
            <w:b/>
            <w:lang w:eastAsia="sk-SK"/>
          </w:rPr>
          <w:delText>7</w:delText>
        </w:r>
        <w:r w:rsidR="009E64D8" w:rsidRPr="00215368">
          <w:rPr>
            <w:rFonts w:asciiTheme="minorHAnsi" w:hAnsiTheme="minorHAnsi" w:cstheme="minorHAnsi"/>
            <w:b/>
            <w:lang w:eastAsia="sk-SK"/>
          </w:rPr>
          <w:delText>.</w:delText>
        </w:r>
        <w:r w:rsidR="00EA64F1" w:rsidRPr="00215368">
          <w:rPr>
            <w:rFonts w:asciiTheme="minorHAnsi" w:hAnsiTheme="minorHAnsi" w:cstheme="minorHAnsi"/>
            <w:b/>
            <w:lang w:eastAsia="sk-SK"/>
          </w:rPr>
          <w:delText xml:space="preserve"> </w:delText>
        </w:r>
        <w:r w:rsidR="00A64B12" w:rsidRPr="00215368">
          <w:rPr>
            <w:rFonts w:asciiTheme="minorHAnsi" w:hAnsiTheme="minorHAnsi" w:cstheme="minorHAnsi"/>
            <w:b/>
            <w:lang w:eastAsia="sk-SK"/>
          </w:rPr>
          <w:delText>0</w:delText>
        </w:r>
        <w:r w:rsidR="00661817">
          <w:rPr>
            <w:rFonts w:asciiTheme="minorHAnsi" w:hAnsiTheme="minorHAnsi" w:cstheme="minorHAnsi"/>
            <w:b/>
            <w:lang w:eastAsia="sk-SK"/>
          </w:rPr>
          <w:delText>6</w:delText>
        </w:r>
      </w:del>
      <w:ins w:id="3" w:author="Autor">
        <w:r w:rsidR="0036750D">
          <w:rPr>
            <w:rFonts w:asciiTheme="minorHAnsi" w:hAnsiTheme="minorHAnsi" w:cstheme="minorHAnsi"/>
            <w:b/>
            <w:lang w:eastAsia="sk-SK"/>
          </w:rPr>
          <w:t>01</w:t>
        </w:r>
        <w:r w:rsidR="009E64D8" w:rsidRPr="00215368">
          <w:rPr>
            <w:rFonts w:asciiTheme="minorHAnsi" w:hAnsiTheme="minorHAnsi" w:cstheme="minorHAnsi"/>
            <w:b/>
            <w:lang w:eastAsia="sk-SK"/>
          </w:rPr>
          <w:t>.</w:t>
        </w:r>
        <w:r w:rsidR="00EA64F1" w:rsidRPr="00215368">
          <w:rPr>
            <w:rFonts w:asciiTheme="minorHAnsi" w:hAnsiTheme="minorHAnsi" w:cstheme="minorHAnsi"/>
            <w:b/>
            <w:lang w:eastAsia="sk-SK"/>
          </w:rPr>
          <w:t xml:space="preserve"> </w:t>
        </w:r>
        <w:r w:rsidR="00A64B12" w:rsidRPr="00215368">
          <w:rPr>
            <w:rFonts w:asciiTheme="minorHAnsi" w:hAnsiTheme="minorHAnsi" w:cstheme="minorHAnsi"/>
            <w:b/>
            <w:lang w:eastAsia="sk-SK"/>
          </w:rPr>
          <w:t>0</w:t>
        </w:r>
        <w:r w:rsidR="0036750D">
          <w:rPr>
            <w:rFonts w:asciiTheme="minorHAnsi" w:hAnsiTheme="minorHAnsi" w:cstheme="minorHAnsi"/>
            <w:b/>
            <w:lang w:eastAsia="sk-SK"/>
          </w:rPr>
          <w:t>8</w:t>
        </w:r>
      </w:ins>
      <w:r w:rsidR="009E64D8" w:rsidRPr="00215368">
        <w:rPr>
          <w:rFonts w:asciiTheme="minorHAnsi" w:hAnsiTheme="minorHAnsi" w:cstheme="minorHAnsi"/>
          <w:b/>
          <w:lang w:eastAsia="sk-SK"/>
        </w:rPr>
        <w:t>.</w:t>
      </w:r>
      <w:r w:rsidRPr="00215368">
        <w:rPr>
          <w:rFonts w:asciiTheme="minorHAnsi" w:hAnsiTheme="minorHAnsi" w:cstheme="minorHAnsi"/>
          <w:b/>
          <w:lang w:eastAsia="sk-SK"/>
        </w:rPr>
        <w:t xml:space="preserve"> </w:t>
      </w:r>
      <w:r w:rsidR="004F1AF4" w:rsidRPr="00215368">
        <w:rPr>
          <w:rFonts w:asciiTheme="minorHAnsi" w:hAnsiTheme="minorHAnsi" w:cstheme="minorHAnsi"/>
          <w:b/>
          <w:lang w:eastAsia="sk-SK"/>
        </w:rPr>
        <w:t>20</w:t>
      </w:r>
      <w:r w:rsidR="00A64B12" w:rsidRPr="00215368">
        <w:rPr>
          <w:rFonts w:asciiTheme="minorHAnsi" w:hAnsiTheme="minorHAnsi" w:cstheme="minorHAnsi"/>
          <w:b/>
          <w:lang w:eastAsia="sk-SK"/>
        </w:rPr>
        <w:t>2</w:t>
      </w:r>
      <w:r w:rsidR="003F5ABC">
        <w:rPr>
          <w:rFonts w:asciiTheme="minorHAnsi" w:hAnsiTheme="minorHAnsi" w:cstheme="minorHAnsi"/>
          <w:b/>
          <w:lang w:eastAsia="sk-SK"/>
        </w:rPr>
        <w:t>2</w:t>
      </w:r>
    </w:p>
    <w:p w14:paraId="08B48770" w14:textId="77777777" w:rsidR="00EC178D" w:rsidRPr="00215368" w:rsidRDefault="00EC178D" w:rsidP="00215368">
      <w:pPr>
        <w:tabs>
          <w:tab w:val="left" w:pos="708"/>
          <w:tab w:val="left" w:pos="1416"/>
          <w:tab w:val="left" w:pos="2124"/>
          <w:tab w:val="left" w:pos="2832"/>
          <w:tab w:val="left" w:pos="3540"/>
          <w:tab w:val="left" w:pos="4230"/>
        </w:tabs>
        <w:rPr>
          <w:rFonts w:asciiTheme="minorHAnsi" w:hAnsiTheme="minorHAnsi" w:cstheme="minorHAnsi"/>
          <w:lang w:eastAsia="sk-SK"/>
        </w:rPr>
      </w:pPr>
    </w:p>
    <w:p w14:paraId="10BC9447" w14:textId="77777777" w:rsidR="00EC178D" w:rsidRPr="00215368" w:rsidRDefault="00EC178D" w:rsidP="00215368">
      <w:pPr>
        <w:rPr>
          <w:rFonts w:asciiTheme="minorHAnsi" w:hAnsiTheme="minorHAnsi" w:cstheme="minorHAnsi"/>
          <w:b/>
          <w:sz w:val="22"/>
          <w:szCs w:val="22"/>
          <w:u w:val="single"/>
          <w:lang w:eastAsia="sk-SK"/>
        </w:rPr>
      </w:pPr>
    </w:p>
    <w:tbl>
      <w:tblPr>
        <w:tblW w:w="8300" w:type="dxa"/>
        <w:jc w:val="center"/>
        <w:tblCellMar>
          <w:left w:w="70" w:type="dxa"/>
          <w:right w:w="70" w:type="dxa"/>
        </w:tblCellMar>
        <w:tblLook w:val="04A0" w:firstRow="1" w:lastRow="0" w:firstColumn="1" w:lastColumn="0" w:noHBand="0" w:noVBand="1"/>
      </w:tblPr>
      <w:tblGrid>
        <w:gridCol w:w="434"/>
        <w:gridCol w:w="2613"/>
        <w:gridCol w:w="1914"/>
        <w:gridCol w:w="1458"/>
        <w:gridCol w:w="1881"/>
        <w:tblGridChange w:id="4">
          <w:tblGrid>
            <w:gridCol w:w="434"/>
            <w:gridCol w:w="2613"/>
            <w:gridCol w:w="1914"/>
            <w:gridCol w:w="1458"/>
            <w:gridCol w:w="1881"/>
          </w:tblGrid>
        </w:tblGridChange>
      </w:tblGrid>
      <w:tr w:rsidR="00EC178D" w:rsidRPr="00AA6C0A" w14:paraId="500FB660" w14:textId="77777777" w:rsidTr="00EA64F1">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14:paraId="2D91314D" w14:textId="77777777" w:rsidR="00EC178D" w:rsidRPr="00215368" w:rsidRDefault="00EC178D" w:rsidP="00215368">
            <w:pPr>
              <w:spacing w:line="276" w:lineRule="auto"/>
              <w:rPr>
                <w:rFonts w:asciiTheme="minorHAnsi" w:hAnsiTheme="minorHAnsi" w:cstheme="minorHAnsi"/>
                <w:color w:val="000000"/>
                <w:sz w:val="22"/>
                <w:szCs w:val="22"/>
                <w:lang w:eastAsia="sk-SK"/>
              </w:rPr>
            </w:pPr>
            <w:r w:rsidRPr="00215368">
              <w:rPr>
                <w:rFonts w:asciiTheme="minorHAnsi" w:hAnsiTheme="minorHAnsi" w:cstheme="minorHAnsi"/>
                <w:color w:val="000000"/>
                <w:sz w:val="22"/>
                <w:szCs w:val="22"/>
                <w:lang w:eastAsia="sk-SK"/>
              </w:rPr>
              <w:t> </w:t>
            </w:r>
          </w:p>
        </w:tc>
        <w:tc>
          <w:tcPr>
            <w:tcW w:w="261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361D11B8"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Meno, Priezvisko</w:t>
            </w:r>
          </w:p>
        </w:tc>
        <w:tc>
          <w:tcPr>
            <w:tcW w:w="1914"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143D82E8" w14:textId="30C20995"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Pozícia v rámci RO OP</w:t>
            </w:r>
            <w:r w:rsidR="00165628" w:rsidRPr="00215368">
              <w:rPr>
                <w:rFonts w:asciiTheme="minorHAnsi" w:hAnsiTheme="minorHAnsi" w:cstheme="minorHAnsi"/>
                <w:b/>
                <w:bCs/>
                <w:color w:val="000000"/>
                <w:sz w:val="20"/>
                <w:szCs w:val="20"/>
                <w:lang w:eastAsia="sk-SK"/>
              </w:rPr>
              <w:t xml:space="preserve"> </w:t>
            </w:r>
            <w:r w:rsidRPr="00215368">
              <w:rPr>
                <w:rFonts w:asciiTheme="minorHAnsi" w:hAnsiTheme="minorHAnsi" w:cstheme="minorHAnsi"/>
                <w:b/>
                <w:bCs/>
                <w:color w:val="000000"/>
                <w:sz w:val="20"/>
                <w:szCs w:val="20"/>
                <w:lang w:eastAsia="sk-SK"/>
              </w:rPr>
              <w:t>TP</w:t>
            </w:r>
          </w:p>
        </w:tc>
        <w:tc>
          <w:tcPr>
            <w:tcW w:w="1458" w:type="dxa"/>
            <w:tcBorders>
              <w:top w:val="single" w:sz="8" w:space="0" w:color="auto"/>
              <w:left w:val="nil"/>
              <w:bottom w:val="single" w:sz="8" w:space="0" w:color="auto"/>
              <w:right w:val="nil"/>
            </w:tcBorders>
            <w:shd w:val="clear" w:color="auto" w:fill="FBD4B4" w:themeFill="accent6" w:themeFillTint="66"/>
            <w:vAlign w:val="center"/>
            <w:hideMark/>
          </w:tcPr>
          <w:p w14:paraId="16D3C790"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14:paraId="559BAB83"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Podpis</w:t>
            </w:r>
          </w:p>
        </w:tc>
      </w:tr>
      <w:tr w:rsidR="00EC178D" w:rsidRPr="00AA6C0A" w14:paraId="63347699" w14:textId="77777777" w:rsidTr="00CF2D1E">
        <w:trPr>
          <w:trHeight w:val="998"/>
          <w:jc w:val="center"/>
        </w:trPr>
        <w:tc>
          <w:tcPr>
            <w:tcW w:w="434" w:type="dxa"/>
            <w:tcBorders>
              <w:top w:val="nil"/>
              <w:left w:val="single" w:sz="8" w:space="0" w:color="auto"/>
              <w:bottom w:val="nil"/>
              <w:right w:val="single" w:sz="8" w:space="0" w:color="auto"/>
            </w:tcBorders>
            <w:shd w:val="clear" w:color="auto" w:fill="D9D9D9" w:themeFill="background1" w:themeFillShade="D9"/>
            <w:textDirection w:val="btLr"/>
            <w:vAlign w:val="center"/>
            <w:hideMark/>
          </w:tcPr>
          <w:p w14:paraId="05D46F66"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Vypracoval</w:t>
            </w:r>
          </w:p>
        </w:tc>
        <w:tc>
          <w:tcPr>
            <w:tcW w:w="2613" w:type="dxa"/>
            <w:tcBorders>
              <w:top w:val="nil"/>
              <w:left w:val="nil"/>
              <w:bottom w:val="single" w:sz="4" w:space="0" w:color="auto"/>
              <w:right w:val="single" w:sz="4" w:space="0" w:color="auto"/>
            </w:tcBorders>
            <w:vAlign w:val="center"/>
          </w:tcPr>
          <w:p w14:paraId="41C24C75" w14:textId="5B652C85" w:rsidR="00EC178D" w:rsidRPr="00215368" w:rsidRDefault="00EA2E5C" w:rsidP="00CF2D1E">
            <w:pPr>
              <w:spacing w:line="276" w:lineRule="auto"/>
              <w:rPr>
                <w:rFonts w:asciiTheme="minorHAnsi" w:hAnsiTheme="minorHAnsi" w:cstheme="minorHAnsi"/>
                <w:color w:val="000000"/>
                <w:sz w:val="20"/>
                <w:szCs w:val="20"/>
                <w:lang w:eastAsia="sk-SK"/>
              </w:rPr>
            </w:pPr>
            <w:r w:rsidRPr="004C19E9">
              <w:rPr>
                <w:rFonts w:asciiTheme="minorHAnsi" w:hAnsiTheme="minorHAnsi" w:cstheme="minorHAnsi"/>
                <w:color w:val="000000"/>
                <w:sz w:val="20"/>
                <w:szCs w:val="20"/>
                <w:lang w:eastAsia="sk-SK"/>
              </w:rPr>
              <w:t>Dorota Vojtková</w:t>
            </w:r>
          </w:p>
        </w:tc>
        <w:tc>
          <w:tcPr>
            <w:tcW w:w="1914" w:type="dxa"/>
            <w:tcBorders>
              <w:top w:val="nil"/>
              <w:left w:val="nil"/>
              <w:bottom w:val="single" w:sz="4" w:space="0" w:color="auto"/>
              <w:right w:val="single" w:sz="4" w:space="0" w:color="auto"/>
            </w:tcBorders>
            <w:vAlign w:val="center"/>
          </w:tcPr>
          <w:p w14:paraId="55FC0B61" w14:textId="6F031BC5" w:rsidR="00EC178D" w:rsidRPr="00215368" w:rsidRDefault="00EA64F1"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manažér pre metodiku</w:t>
            </w:r>
          </w:p>
        </w:tc>
        <w:tc>
          <w:tcPr>
            <w:tcW w:w="1458" w:type="dxa"/>
            <w:tcBorders>
              <w:top w:val="nil"/>
              <w:left w:val="nil"/>
              <w:bottom w:val="single" w:sz="4" w:space="0" w:color="auto"/>
              <w:right w:val="nil"/>
            </w:tcBorders>
            <w:vAlign w:val="center"/>
          </w:tcPr>
          <w:p w14:paraId="414D7123" w14:textId="56D824C0" w:rsidR="00EC178D" w:rsidRPr="00B32010" w:rsidRDefault="00B32010" w:rsidP="00CF2D1E">
            <w:pPr>
              <w:spacing w:line="276" w:lineRule="auto"/>
              <w:rPr>
                <w:rFonts w:asciiTheme="minorHAnsi" w:hAnsiTheme="minorHAnsi"/>
                <w:sz w:val="20"/>
                <w:szCs w:val="20"/>
              </w:rPr>
            </w:pPr>
            <w:ins w:id="5" w:author="Autor">
              <w:r w:rsidRPr="00B32010">
                <w:rPr>
                  <w:rFonts w:asciiTheme="minorHAnsi" w:hAnsiTheme="minorHAnsi"/>
                  <w:color w:val="000000"/>
                  <w:sz w:val="20"/>
                </w:rPr>
                <w:t>20</w:t>
              </w:r>
            </w:ins>
            <w:del w:id="6" w:author="Autor">
              <w:r w:rsidR="00734E14" w:rsidRPr="00B32010" w:rsidDel="00B32010">
                <w:rPr>
                  <w:rFonts w:asciiTheme="minorHAnsi" w:hAnsiTheme="minorHAnsi"/>
                  <w:color w:val="000000"/>
                  <w:sz w:val="20"/>
                </w:rPr>
                <w:delText>15</w:delText>
              </w:r>
            </w:del>
            <w:r w:rsidR="00D203CD" w:rsidRPr="00B32010">
              <w:rPr>
                <w:rFonts w:asciiTheme="minorHAnsi" w:hAnsiTheme="minorHAnsi"/>
                <w:color w:val="000000"/>
                <w:sz w:val="20"/>
              </w:rPr>
              <w:t xml:space="preserve">. </w:t>
            </w:r>
            <w:del w:id="7" w:author="Autor">
              <w:r w:rsidR="00165628" w:rsidRPr="00B32010">
                <w:rPr>
                  <w:rFonts w:asciiTheme="minorHAnsi" w:hAnsiTheme="minorHAnsi" w:cstheme="minorHAnsi"/>
                  <w:color w:val="000000"/>
                  <w:sz w:val="20"/>
                  <w:szCs w:val="20"/>
                  <w:lang w:eastAsia="sk-SK"/>
                </w:rPr>
                <w:delText>0</w:delText>
              </w:r>
              <w:r w:rsidR="00EA2E5C" w:rsidRPr="00B32010">
                <w:rPr>
                  <w:rFonts w:asciiTheme="minorHAnsi" w:hAnsiTheme="minorHAnsi" w:cstheme="minorHAnsi"/>
                  <w:color w:val="000000"/>
                  <w:sz w:val="20"/>
                  <w:szCs w:val="20"/>
                  <w:lang w:eastAsia="sk-SK"/>
                </w:rPr>
                <w:delText>6</w:delText>
              </w:r>
            </w:del>
            <w:ins w:id="8" w:author="Autor">
              <w:r w:rsidR="00165628" w:rsidRPr="00B32010">
                <w:rPr>
                  <w:rFonts w:asciiTheme="minorHAnsi" w:hAnsiTheme="minorHAnsi" w:cstheme="minorHAnsi"/>
                  <w:color w:val="000000"/>
                  <w:sz w:val="20"/>
                  <w:szCs w:val="20"/>
                  <w:lang w:eastAsia="sk-SK"/>
                  <w:rPrChange w:id="9" w:author="Autor">
                    <w:rPr>
                      <w:rFonts w:asciiTheme="minorHAnsi" w:hAnsiTheme="minorHAnsi" w:cstheme="minorHAnsi"/>
                      <w:color w:val="000000"/>
                      <w:sz w:val="20"/>
                      <w:szCs w:val="20"/>
                      <w:highlight w:val="yellow"/>
                      <w:lang w:eastAsia="sk-SK"/>
                    </w:rPr>
                  </w:rPrChange>
                </w:rPr>
                <w:t>0</w:t>
              </w:r>
              <w:r w:rsidR="0036750D" w:rsidRPr="00B32010">
                <w:rPr>
                  <w:rFonts w:asciiTheme="minorHAnsi" w:hAnsiTheme="minorHAnsi" w:cstheme="minorHAnsi"/>
                  <w:color w:val="000000"/>
                  <w:sz w:val="20"/>
                  <w:szCs w:val="20"/>
                  <w:lang w:eastAsia="sk-SK"/>
                  <w:rPrChange w:id="10" w:author="Autor">
                    <w:rPr>
                      <w:rFonts w:asciiTheme="minorHAnsi" w:hAnsiTheme="minorHAnsi" w:cstheme="minorHAnsi"/>
                      <w:color w:val="000000"/>
                      <w:sz w:val="20"/>
                      <w:szCs w:val="20"/>
                      <w:highlight w:val="yellow"/>
                      <w:lang w:eastAsia="sk-SK"/>
                    </w:rPr>
                  </w:rPrChange>
                </w:rPr>
                <w:t>7</w:t>
              </w:r>
            </w:ins>
            <w:r w:rsidR="00D203CD" w:rsidRPr="00B32010">
              <w:rPr>
                <w:rFonts w:asciiTheme="minorHAnsi" w:hAnsiTheme="minorHAnsi"/>
                <w:color w:val="000000"/>
                <w:sz w:val="20"/>
              </w:rPr>
              <w:t>.</w:t>
            </w:r>
            <w:r w:rsidR="00D203CD" w:rsidRPr="00B32010">
              <w:rPr>
                <w:rFonts w:asciiTheme="minorHAnsi" w:hAnsiTheme="minorHAnsi" w:cstheme="minorHAnsi"/>
                <w:color w:val="000000"/>
                <w:sz w:val="20"/>
                <w:szCs w:val="20"/>
                <w:lang w:eastAsia="sk-SK"/>
              </w:rPr>
              <w:t xml:space="preserve"> 20</w:t>
            </w:r>
            <w:r w:rsidR="00165628" w:rsidRPr="00B32010">
              <w:rPr>
                <w:rFonts w:asciiTheme="minorHAnsi" w:hAnsiTheme="minorHAnsi" w:cstheme="minorHAnsi"/>
                <w:color w:val="000000"/>
                <w:sz w:val="20"/>
                <w:szCs w:val="20"/>
                <w:lang w:eastAsia="sk-SK"/>
              </w:rPr>
              <w:t>2</w:t>
            </w:r>
            <w:r w:rsidR="003F5ABC" w:rsidRPr="00B32010">
              <w:rPr>
                <w:rFonts w:asciiTheme="minorHAnsi" w:hAnsiTheme="minorHAnsi" w:cstheme="minorHAnsi"/>
                <w:color w:val="000000"/>
                <w:sz w:val="20"/>
                <w:szCs w:val="20"/>
                <w:lang w:eastAsia="sk-SK"/>
              </w:rPr>
              <w:t>2</w:t>
            </w:r>
          </w:p>
        </w:tc>
        <w:tc>
          <w:tcPr>
            <w:tcW w:w="1881" w:type="dxa"/>
            <w:tcBorders>
              <w:top w:val="nil"/>
              <w:left w:val="single" w:sz="4" w:space="0" w:color="auto"/>
              <w:bottom w:val="single" w:sz="4" w:space="0" w:color="auto"/>
              <w:right w:val="single" w:sz="8" w:space="0" w:color="auto"/>
            </w:tcBorders>
            <w:noWrap/>
            <w:vAlign w:val="center"/>
          </w:tcPr>
          <w:p w14:paraId="52FA30F1" w14:textId="32EC2C22" w:rsidR="00EC178D" w:rsidRPr="00734E14" w:rsidRDefault="00EA64F1" w:rsidP="00CF2D1E">
            <w:pPr>
              <w:spacing w:line="276" w:lineRule="auto"/>
              <w:rPr>
                <w:rFonts w:asciiTheme="minorHAnsi" w:hAnsiTheme="minorHAnsi" w:cstheme="minorHAnsi"/>
                <w:color w:val="000000"/>
                <w:sz w:val="20"/>
                <w:szCs w:val="20"/>
                <w:lang w:eastAsia="sk-SK"/>
              </w:rPr>
            </w:pPr>
            <w:r w:rsidRPr="00734E14">
              <w:rPr>
                <w:rFonts w:asciiTheme="minorHAnsi" w:hAnsiTheme="minorHAnsi" w:cstheme="minorHAnsi"/>
                <w:color w:val="000000"/>
                <w:sz w:val="20"/>
                <w:szCs w:val="20"/>
                <w:lang w:eastAsia="sk-SK"/>
              </w:rPr>
              <w:t>overila</w:t>
            </w:r>
          </w:p>
        </w:tc>
      </w:tr>
      <w:tr w:rsidR="00A64B12" w:rsidRPr="00AA6C0A" w14:paraId="5BF9434D" w14:textId="77777777" w:rsidTr="00B32010">
        <w:tblPrEx>
          <w:tblW w:w="8300" w:type="dxa"/>
          <w:jc w:val="center"/>
          <w:tblCellMar>
            <w:left w:w="70" w:type="dxa"/>
            <w:right w:w="70" w:type="dxa"/>
          </w:tblCellMar>
          <w:tblPrExChange w:id="11" w:author="Autor">
            <w:tblPrEx>
              <w:tblW w:w="8300" w:type="dxa"/>
              <w:jc w:val="center"/>
              <w:tblCellMar>
                <w:left w:w="70" w:type="dxa"/>
                <w:right w:w="70" w:type="dxa"/>
              </w:tblCellMar>
            </w:tblPrEx>
          </w:tblPrExChange>
        </w:tblPrEx>
        <w:trPr>
          <w:trHeight w:val="729"/>
          <w:jc w:val="center"/>
          <w:trPrChange w:id="12" w:author="Autor">
            <w:trPr>
              <w:trHeight w:val="707"/>
              <w:jc w:val="center"/>
            </w:trPr>
          </w:trPrChange>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Change w:id="13" w:author="Autor">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tcPrChange>
          </w:tcPr>
          <w:p w14:paraId="67E4B3F1" w14:textId="77777777" w:rsidR="00A64B12" w:rsidRPr="00215368" w:rsidRDefault="00A64B12"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Overil</w:t>
            </w:r>
          </w:p>
        </w:tc>
        <w:tc>
          <w:tcPr>
            <w:tcW w:w="2613" w:type="dxa"/>
            <w:tcBorders>
              <w:top w:val="nil"/>
              <w:left w:val="nil"/>
              <w:bottom w:val="single" w:sz="4" w:space="0" w:color="auto"/>
              <w:right w:val="single" w:sz="4" w:space="0" w:color="auto"/>
            </w:tcBorders>
            <w:vAlign w:val="center"/>
            <w:tcPrChange w:id="14" w:author="Autor">
              <w:tcPr>
                <w:tcW w:w="2613" w:type="dxa"/>
                <w:tcBorders>
                  <w:top w:val="nil"/>
                  <w:left w:val="nil"/>
                  <w:bottom w:val="single" w:sz="4" w:space="0" w:color="auto"/>
                  <w:right w:val="single" w:sz="4" w:space="0" w:color="auto"/>
                </w:tcBorders>
                <w:vAlign w:val="center"/>
              </w:tcPr>
            </w:tcPrChange>
          </w:tcPr>
          <w:p w14:paraId="4BD80E6D" w14:textId="071B3160" w:rsidR="00A64B12" w:rsidRPr="00215368" w:rsidRDefault="00A64B12"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 xml:space="preserve">Tomáš </w:t>
            </w:r>
            <w:proofErr w:type="spellStart"/>
            <w:r w:rsidRPr="00215368">
              <w:rPr>
                <w:rFonts w:asciiTheme="minorHAnsi" w:hAnsiTheme="minorHAnsi" w:cstheme="minorHAnsi"/>
                <w:color w:val="000000"/>
                <w:sz w:val="20"/>
                <w:szCs w:val="20"/>
                <w:lang w:eastAsia="sk-SK"/>
              </w:rPr>
              <w:t>Niňaj</w:t>
            </w:r>
            <w:proofErr w:type="spellEnd"/>
          </w:p>
        </w:tc>
        <w:tc>
          <w:tcPr>
            <w:tcW w:w="1914" w:type="dxa"/>
            <w:tcBorders>
              <w:top w:val="nil"/>
              <w:left w:val="nil"/>
              <w:bottom w:val="single" w:sz="4" w:space="0" w:color="auto"/>
              <w:right w:val="single" w:sz="4" w:space="0" w:color="auto"/>
            </w:tcBorders>
            <w:vAlign w:val="center"/>
            <w:tcPrChange w:id="15" w:author="Autor">
              <w:tcPr>
                <w:tcW w:w="1914" w:type="dxa"/>
                <w:tcBorders>
                  <w:top w:val="nil"/>
                  <w:left w:val="nil"/>
                  <w:bottom w:val="single" w:sz="4" w:space="0" w:color="auto"/>
                  <w:right w:val="single" w:sz="4" w:space="0" w:color="auto"/>
                </w:tcBorders>
                <w:vAlign w:val="center"/>
              </w:tcPr>
            </w:tcPrChange>
          </w:tcPr>
          <w:p w14:paraId="3AAE3853" w14:textId="3941EC58" w:rsidR="00A64B12" w:rsidRPr="00215368" w:rsidRDefault="00A64B12"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hlavný manažér riadenia</w:t>
            </w:r>
          </w:p>
        </w:tc>
        <w:tc>
          <w:tcPr>
            <w:tcW w:w="1458" w:type="dxa"/>
            <w:tcBorders>
              <w:top w:val="nil"/>
              <w:left w:val="nil"/>
              <w:bottom w:val="single" w:sz="4" w:space="0" w:color="auto"/>
              <w:right w:val="nil"/>
            </w:tcBorders>
            <w:vAlign w:val="center"/>
            <w:tcPrChange w:id="16" w:author="Autor">
              <w:tcPr>
                <w:tcW w:w="1458" w:type="dxa"/>
                <w:tcBorders>
                  <w:top w:val="nil"/>
                  <w:left w:val="nil"/>
                  <w:bottom w:val="single" w:sz="4" w:space="0" w:color="auto"/>
                  <w:right w:val="nil"/>
                </w:tcBorders>
                <w:vAlign w:val="center"/>
              </w:tcPr>
            </w:tcPrChange>
          </w:tcPr>
          <w:p w14:paraId="48B3A1FE" w14:textId="76FF17C8" w:rsidR="00A64B12" w:rsidRPr="00B32010" w:rsidRDefault="00B32010" w:rsidP="00CF2D1E">
            <w:pPr>
              <w:rPr>
                <w:rFonts w:asciiTheme="minorHAnsi" w:hAnsiTheme="minorHAnsi"/>
              </w:rPr>
            </w:pPr>
            <w:ins w:id="17" w:author="Autor">
              <w:r w:rsidRPr="00B32010">
                <w:rPr>
                  <w:rFonts w:asciiTheme="minorHAnsi" w:hAnsiTheme="minorHAnsi"/>
                  <w:color w:val="000000"/>
                  <w:sz w:val="20"/>
                </w:rPr>
                <w:t>20</w:t>
              </w:r>
            </w:ins>
            <w:del w:id="18" w:author="Autor">
              <w:r w:rsidR="00734E14" w:rsidRPr="00B32010" w:rsidDel="00B32010">
                <w:rPr>
                  <w:rFonts w:asciiTheme="minorHAnsi" w:hAnsiTheme="minorHAnsi"/>
                  <w:color w:val="000000"/>
                  <w:sz w:val="20"/>
                </w:rPr>
                <w:delText>15</w:delText>
              </w:r>
            </w:del>
            <w:r w:rsidR="00A64B12" w:rsidRPr="00B32010">
              <w:rPr>
                <w:rFonts w:asciiTheme="minorHAnsi" w:hAnsiTheme="minorHAnsi"/>
                <w:color w:val="000000"/>
                <w:sz w:val="20"/>
              </w:rPr>
              <w:t xml:space="preserve">. </w:t>
            </w:r>
            <w:del w:id="19" w:author="Autor">
              <w:r w:rsidR="00A64B12" w:rsidRPr="00B32010">
                <w:rPr>
                  <w:rFonts w:asciiTheme="minorHAnsi" w:hAnsiTheme="minorHAnsi" w:cstheme="minorHAnsi"/>
                  <w:color w:val="000000"/>
                  <w:sz w:val="20"/>
                  <w:szCs w:val="20"/>
                  <w:lang w:eastAsia="sk-SK"/>
                </w:rPr>
                <w:delText>0</w:delText>
              </w:r>
              <w:r w:rsidR="00EA2E5C" w:rsidRPr="00B32010">
                <w:rPr>
                  <w:rFonts w:asciiTheme="minorHAnsi" w:hAnsiTheme="minorHAnsi" w:cstheme="minorHAnsi"/>
                  <w:color w:val="000000"/>
                  <w:sz w:val="20"/>
                  <w:szCs w:val="20"/>
                  <w:lang w:eastAsia="sk-SK"/>
                </w:rPr>
                <w:delText>6</w:delText>
              </w:r>
            </w:del>
            <w:ins w:id="20" w:author="Autor">
              <w:r w:rsidR="00A64B12" w:rsidRPr="00B32010">
                <w:rPr>
                  <w:rFonts w:asciiTheme="minorHAnsi" w:hAnsiTheme="minorHAnsi" w:cstheme="minorHAnsi"/>
                  <w:color w:val="000000"/>
                  <w:sz w:val="20"/>
                  <w:szCs w:val="20"/>
                  <w:lang w:eastAsia="sk-SK"/>
                  <w:rPrChange w:id="21" w:author="Autor">
                    <w:rPr>
                      <w:rFonts w:asciiTheme="minorHAnsi" w:hAnsiTheme="minorHAnsi" w:cstheme="minorHAnsi"/>
                      <w:color w:val="000000"/>
                      <w:sz w:val="20"/>
                      <w:szCs w:val="20"/>
                      <w:highlight w:val="yellow"/>
                      <w:lang w:eastAsia="sk-SK"/>
                    </w:rPr>
                  </w:rPrChange>
                </w:rPr>
                <w:t>0</w:t>
              </w:r>
              <w:r w:rsidR="0036750D" w:rsidRPr="00B32010">
                <w:rPr>
                  <w:rFonts w:asciiTheme="minorHAnsi" w:hAnsiTheme="minorHAnsi" w:cstheme="minorHAnsi"/>
                  <w:color w:val="000000"/>
                  <w:sz w:val="20"/>
                  <w:szCs w:val="20"/>
                  <w:lang w:eastAsia="sk-SK"/>
                  <w:rPrChange w:id="22" w:author="Autor">
                    <w:rPr>
                      <w:rFonts w:asciiTheme="minorHAnsi" w:hAnsiTheme="minorHAnsi" w:cstheme="minorHAnsi"/>
                      <w:color w:val="000000"/>
                      <w:sz w:val="20"/>
                      <w:szCs w:val="20"/>
                      <w:highlight w:val="yellow"/>
                      <w:lang w:eastAsia="sk-SK"/>
                    </w:rPr>
                  </w:rPrChange>
                </w:rPr>
                <w:t>7</w:t>
              </w:r>
            </w:ins>
            <w:r w:rsidR="00A64B12" w:rsidRPr="00B32010">
              <w:rPr>
                <w:rFonts w:asciiTheme="minorHAnsi" w:hAnsiTheme="minorHAnsi"/>
                <w:color w:val="000000"/>
                <w:sz w:val="20"/>
              </w:rPr>
              <w:t>. 202</w:t>
            </w:r>
            <w:r w:rsidR="003F5ABC" w:rsidRPr="00B32010">
              <w:rPr>
                <w:rFonts w:asciiTheme="minorHAnsi" w:hAnsiTheme="minorHAnsi"/>
                <w:color w:val="000000"/>
                <w:sz w:val="20"/>
              </w:rPr>
              <w:t>2</w:t>
            </w:r>
          </w:p>
        </w:tc>
        <w:tc>
          <w:tcPr>
            <w:tcW w:w="1881" w:type="dxa"/>
            <w:tcBorders>
              <w:top w:val="nil"/>
              <w:left w:val="single" w:sz="4" w:space="0" w:color="auto"/>
              <w:bottom w:val="single" w:sz="4" w:space="0" w:color="auto"/>
              <w:right w:val="single" w:sz="8" w:space="0" w:color="auto"/>
            </w:tcBorders>
            <w:noWrap/>
            <w:vAlign w:val="center"/>
            <w:hideMark/>
            <w:tcPrChange w:id="23" w:author="Autor">
              <w:tcPr>
                <w:tcW w:w="1881" w:type="dxa"/>
                <w:tcBorders>
                  <w:top w:val="nil"/>
                  <w:left w:val="single" w:sz="4" w:space="0" w:color="auto"/>
                  <w:bottom w:val="single" w:sz="4" w:space="0" w:color="auto"/>
                  <w:right w:val="single" w:sz="8" w:space="0" w:color="auto"/>
                </w:tcBorders>
                <w:noWrap/>
                <w:vAlign w:val="center"/>
                <w:hideMark/>
              </w:tcPr>
            </w:tcPrChange>
          </w:tcPr>
          <w:p w14:paraId="2E5A5EF2" w14:textId="73432A70" w:rsidR="00A64B12" w:rsidRPr="00734E14" w:rsidRDefault="00A64B12" w:rsidP="00CF2D1E">
            <w:pPr>
              <w:spacing w:line="276" w:lineRule="auto"/>
              <w:rPr>
                <w:rFonts w:asciiTheme="minorHAnsi" w:hAnsiTheme="minorHAnsi" w:cstheme="minorHAnsi"/>
                <w:color w:val="000000"/>
                <w:sz w:val="22"/>
                <w:szCs w:val="22"/>
                <w:lang w:eastAsia="sk-SK"/>
              </w:rPr>
            </w:pPr>
            <w:r w:rsidRPr="00734E14">
              <w:rPr>
                <w:rFonts w:asciiTheme="minorHAnsi" w:hAnsiTheme="minorHAnsi" w:cstheme="minorHAnsi"/>
                <w:color w:val="000000"/>
                <w:sz w:val="20"/>
                <w:szCs w:val="20"/>
                <w:lang w:eastAsia="sk-SK"/>
              </w:rPr>
              <w:t> overil</w:t>
            </w:r>
          </w:p>
        </w:tc>
      </w:tr>
    </w:tbl>
    <w:p w14:paraId="0497D591" w14:textId="77777777" w:rsidR="00EC178D" w:rsidRPr="00215368" w:rsidRDefault="00EC178D" w:rsidP="00215368">
      <w:pPr>
        <w:rPr>
          <w:rFonts w:asciiTheme="minorHAnsi" w:hAnsiTheme="minorHAnsi" w:cstheme="minorHAnsi"/>
          <w:b/>
          <w:sz w:val="22"/>
          <w:szCs w:val="22"/>
          <w:u w:val="single"/>
          <w:lang w:eastAsia="sk-SK"/>
        </w:rPr>
      </w:pPr>
    </w:p>
    <w:p w14:paraId="4FE8C110" w14:textId="77777777" w:rsidR="00EC178D" w:rsidRPr="00215368" w:rsidRDefault="00EC178D" w:rsidP="00215368">
      <w:pPr>
        <w:rPr>
          <w:rFonts w:asciiTheme="minorHAnsi" w:hAnsiTheme="minorHAnsi" w:cstheme="minorHAnsi"/>
          <w:b/>
          <w:sz w:val="22"/>
          <w:szCs w:val="22"/>
          <w:u w:val="single"/>
          <w:lang w:eastAsia="sk-SK"/>
        </w:rPr>
      </w:pPr>
    </w:p>
    <w:p w14:paraId="2F437528" w14:textId="77777777" w:rsidR="00EC178D" w:rsidRPr="00215368" w:rsidRDefault="00EC178D" w:rsidP="00215368">
      <w:pPr>
        <w:rPr>
          <w:rFonts w:asciiTheme="minorHAnsi" w:hAnsiTheme="minorHAnsi" w:cstheme="minorHAnsi"/>
          <w:b/>
          <w:sz w:val="22"/>
          <w:szCs w:val="22"/>
          <w:u w:val="single"/>
          <w:lang w:eastAsia="sk-SK"/>
        </w:rPr>
      </w:pPr>
    </w:p>
    <w:p w14:paraId="49F23A0D" w14:textId="77777777" w:rsidR="00EC178D" w:rsidRPr="00215368" w:rsidRDefault="00EC178D" w:rsidP="00215368">
      <w:pPr>
        <w:rPr>
          <w:rFonts w:asciiTheme="minorHAnsi" w:hAnsiTheme="minorHAnsi" w:cstheme="minorHAnsi"/>
          <w:b/>
          <w:u w:val="single"/>
          <w:lang w:eastAsia="sk-SK"/>
        </w:rPr>
      </w:pPr>
    </w:p>
    <w:p w14:paraId="67D7941D" w14:textId="2BF95554" w:rsidR="00A64B12" w:rsidRPr="00CF2D1E" w:rsidRDefault="00EC178D" w:rsidP="00215368">
      <w:pPr>
        <w:rPr>
          <w:rFonts w:asciiTheme="minorHAnsi" w:eastAsia="Times New Roman" w:hAnsiTheme="minorHAnsi" w:cs="Calibri"/>
          <w:lang w:eastAsia="sk-SK"/>
        </w:rPr>
      </w:pPr>
      <w:r w:rsidRPr="00215368">
        <w:rPr>
          <w:rFonts w:asciiTheme="minorHAnsi" w:hAnsiTheme="minorHAnsi" w:cstheme="minorHAnsi"/>
          <w:b/>
          <w:u w:val="single"/>
          <w:lang w:eastAsia="sk-SK"/>
        </w:rPr>
        <w:t>Schválil:</w:t>
      </w:r>
      <w:r w:rsidRPr="00215368">
        <w:rPr>
          <w:rFonts w:asciiTheme="minorHAnsi" w:hAnsiTheme="minorHAnsi" w:cstheme="minorHAnsi"/>
          <w:lang w:eastAsia="sk-SK"/>
        </w:rPr>
        <w:t xml:space="preserve"> </w:t>
      </w:r>
      <w:r w:rsidR="00A64B12" w:rsidRPr="00215368">
        <w:rPr>
          <w:rFonts w:asciiTheme="minorHAnsi" w:hAnsiTheme="minorHAnsi" w:cstheme="minorHAnsi"/>
          <w:lang w:eastAsia="sk-SK"/>
        </w:rPr>
        <w:t xml:space="preserve">     </w:t>
      </w:r>
      <w:r w:rsidR="00A64B12" w:rsidRPr="00CF2D1E">
        <w:rPr>
          <w:rFonts w:asciiTheme="minorHAnsi" w:eastAsia="Times New Roman" w:hAnsiTheme="minorHAnsi" w:cs="Calibri"/>
          <w:lang w:eastAsia="sk-SK"/>
        </w:rPr>
        <w:t>Iveta Turčanová</w:t>
      </w:r>
    </w:p>
    <w:p w14:paraId="12A0A1DF" w14:textId="4E9B3E0D" w:rsidR="00661817" w:rsidRPr="00CF2D1E" w:rsidRDefault="00A64B12" w:rsidP="00215368">
      <w:pPr>
        <w:rPr>
          <w:rFonts w:asciiTheme="minorHAnsi" w:eastAsia="Times New Roman" w:hAnsiTheme="minorHAnsi" w:cs="Calibri"/>
          <w:lang w:eastAsia="sk-SK"/>
        </w:rPr>
      </w:pPr>
      <w:r w:rsidRPr="00CF2D1E">
        <w:rPr>
          <w:rFonts w:asciiTheme="minorHAnsi" w:eastAsia="Times New Roman" w:hAnsiTheme="minorHAnsi" w:cs="Calibri"/>
          <w:lang w:eastAsia="sk-SK"/>
        </w:rPr>
        <w:t xml:space="preserve">                   </w:t>
      </w:r>
      <w:r w:rsidR="002C72C0">
        <w:rPr>
          <w:rFonts w:asciiTheme="minorHAnsi" w:eastAsia="Times New Roman" w:hAnsiTheme="minorHAnsi" w:cs="Calibri"/>
          <w:lang w:eastAsia="sk-SK"/>
        </w:rPr>
        <w:t xml:space="preserve">  </w:t>
      </w:r>
      <w:r w:rsidRPr="00CF2D1E">
        <w:rPr>
          <w:rFonts w:asciiTheme="minorHAnsi" w:eastAsia="Times New Roman" w:hAnsiTheme="minorHAnsi" w:cs="Calibri"/>
          <w:lang w:eastAsia="sk-SK"/>
        </w:rPr>
        <w:t xml:space="preserve">generálny manažér </w:t>
      </w:r>
    </w:p>
    <w:p w14:paraId="6CA9D93D" w14:textId="4438BEFE" w:rsidR="00EC178D" w:rsidRPr="00215368" w:rsidRDefault="00661817" w:rsidP="004C19E9">
      <w:pPr>
        <w:ind w:left="708"/>
        <w:rPr>
          <w:rFonts w:asciiTheme="minorHAnsi" w:hAnsiTheme="minorHAnsi" w:cstheme="minorHAnsi"/>
          <w:lang w:eastAsia="sk-SK"/>
        </w:rPr>
      </w:pPr>
      <w:r>
        <w:rPr>
          <w:rFonts w:asciiTheme="minorHAnsi" w:eastAsia="Times New Roman" w:hAnsiTheme="minorHAnsi" w:cs="Calibri"/>
          <w:lang w:eastAsia="sk-SK"/>
        </w:rPr>
        <w:t xml:space="preserve">        </w:t>
      </w:r>
      <w:r w:rsidR="00A64B12" w:rsidRPr="00CF2D1E">
        <w:rPr>
          <w:rFonts w:asciiTheme="minorHAnsi" w:eastAsia="Times New Roman" w:hAnsiTheme="minorHAnsi" w:cs="Calibri"/>
          <w:lang w:eastAsia="sk-SK"/>
        </w:rPr>
        <w:t>(</w:t>
      </w:r>
      <w:r>
        <w:rPr>
          <w:rFonts w:asciiTheme="minorHAnsi" w:eastAsia="Times New Roman" w:hAnsiTheme="minorHAnsi" w:cs="Calibri"/>
          <w:lang w:eastAsia="sk-SK"/>
        </w:rPr>
        <w:t>generálna riaditeľka</w:t>
      </w:r>
      <w:r w:rsidR="00A64B12" w:rsidRPr="00CF2D1E">
        <w:rPr>
          <w:rFonts w:asciiTheme="minorHAnsi" w:eastAsia="Times New Roman" w:hAnsiTheme="minorHAnsi" w:cs="Calibri"/>
          <w:lang w:eastAsia="sk-SK"/>
        </w:rPr>
        <w:t xml:space="preserve"> sekcie OP TP a iných finančných mechanizmov)</w:t>
      </w:r>
    </w:p>
    <w:p w14:paraId="4AFFF52B" w14:textId="77777777" w:rsidR="00EC178D" w:rsidRPr="00215368" w:rsidRDefault="00EC178D" w:rsidP="00215368">
      <w:pPr>
        <w:rPr>
          <w:rFonts w:asciiTheme="minorHAnsi" w:hAnsiTheme="minorHAnsi" w:cstheme="minorHAnsi"/>
          <w:lang w:eastAsia="sk-SK"/>
        </w:rPr>
      </w:pPr>
    </w:p>
    <w:p w14:paraId="6F73D15B" w14:textId="77777777" w:rsidR="00EC178D" w:rsidRPr="00215368" w:rsidRDefault="00EC178D" w:rsidP="00215368">
      <w:pPr>
        <w:tabs>
          <w:tab w:val="center" w:pos="6096"/>
        </w:tabs>
        <w:rPr>
          <w:rFonts w:asciiTheme="minorHAnsi" w:hAnsiTheme="minorHAnsi" w:cstheme="minorHAnsi"/>
          <w:lang w:eastAsia="sk-SK"/>
        </w:rPr>
      </w:pPr>
    </w:p>
    <w:p w14:paraId="493394C2" w14:textId="77777777" w:rsidR="00EC178D" w:rsidRPr="00215368" w:rsidRDefault="00EC178D" w:rsidP="00215368">
      <w:pPr>
        <w:tabs>
          <w:tab w:val="center" w:pos="6096"/>
        </w:tabs>
        <w:rPr>
          <w:rFonts w:asciiTheme="minorHAnsi" w:hAnsiTheme="minorHAnsi" w:cstheme="minorHAnsi"/>
          <w:lang w:eastAsia="sk-SK"/>
        </w:rPr>
      </w:pPr>
    </w:p>
    <w:p w14:paraId="5ADEA453" w14:textId="67E24980" w:rsidR="00EC178D" w:rsidRPr="00215368" w:rsidRDefault="00A700B5" w:rsidP="00215368">
      <w:pPr>
        <w:tabs>
          <w:tab w:val="center" w:pos="6096"/>
        </w:tabs>
        <w:rPr>
          <w:rFonts w:asciiTheme="minorHAnsi" w:hAnsiTheme="minorHAnsi" w:cstheme="minorHAnsi"/>
          <w:sz w:val="20"/>
          <w:szCs w:val="20"/>
          <w:lang w:eastAsia="sk-SK"/>
        </w:rPr>
      </w:pPr>
      <w:r w:rsidRPr="00215368">
        <w:rPr>
          <w:rFonts w:asciiTheme="minorHAnsi" w:hAnsiTheme="minorHAnsi" w:cstheme="minorHAnsi"/>
          <w:sz w:val="20"/>
          <w:szCs w:val="20"/>
          <w:lang w:eastAsia="sk-SK"/>
        </w:rPr>
        <w:t>Podpísané elektronicky v súlade so zákonom č. 305/2013 Z. z. o elektronickej podobe výkonu pôsobnosti orgánov verejnej moci a o zmene a doplnení niektorých zákonov (zákon o e-</w:t>
      </w:r>
      <w:proofErr w:type="spellStart"/>
      <w:r w:rsidRPr="00215368">
        <w:rPr>
          <w:rFonts w:asciiTheme="minorHAnsi" w:hAnsiTheme="minorHAnsi" w:cstheme="minorHAnsi"/>
          <w:sz w:val="20"/>
          <w:szCs w:val="20"/>
          <w:lang w:eastAsia="sk-SK"/>
        </w:rPr>
        <w:t>Governmente</w:t>
      </w:r>
      <w:proofErr w:type="spellEnd"/>
      <w:r w:rsidRPr="00215368">
        <w:rPr>
          <w:rFonts w:asciiTheme="minorHAnsi" w:hAnsiTheme="minorHAnsi" w:cstheme="minorHAnsi"/>
          <w:sz w:val="20"/>
          <w:szCs w:val="20"/>
          <w:lang w:eastAsia="sk-SK"/>
        </w:rPr>
        <w:t>) v znení neskorších predpisov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5"/>
        <w:gridCol w:w="3195"/>
        <w:gridCol w:w="2568"/>
        <w:gridCol w:w="1644"/>
        <w:tblGridChange w:id="24">
          <w:tblGrid>
            <w:gridCol w:w="1655"/>
            <w:gridCol w:w="3195"/>
            <w:gridCol w:w="2568"/>
            <w:gridCol w:w="1644"/>
          </w:tblGrid>
        </w:tblGridChange>
      </w:tblGrid>
      <w:tr w:rsidR="00F6018B" w:rsidRPr="00AA6C0A" w14:paraId="5322DF9C" w14:textId="77777777" w:rsidTr="00EE4CD9">
        <w:trPr>
          <w:trHeight w:val="607"/>
        </w:trPr>
        <w:tc>
          <w:tcPr>
            <w:tcW w:w="5000" w:type="pct"/>
            <w:gridSpan w:val="4"/>
            <w:shd w:val="clear" w:color="auto" w:fill="FBD4B4" w:themeFill="accent6" w:themeFillTint="66"/>
            <w:vAlign w:val="center"/>
          </w:tcPr>
          <w:p w14:paraId="3E941CD5" w14:textId="2FEE2FF1" w:rsidR="00F6018B" w:rsidRPr="00CF2D1E" w:rsidRDefault="00F6018B" w:rsidP="00661817">
            <w:pPr>
              <w:keepNext/>
              <w:keepLines/>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lastRenderedPageBreak/>
              <w:t xml:space="preserve">Kontrolný list k Príručke pre prijímateľa, verzia č. </w:t>
            </w:r>
            <w:del w:id="25" w:author="Autor">
              <w:r w:rsidR="004F1AF4" w:rsidRPr="00CF2D1E">
                <w:rPr>
                  <w:rFonts w:asciiTheme="minorHAnsi" w:eastAsia="Times New Roman" w:hAnsiTheme="minorHAnsi" w:cs="Calibri"/>
                  <w:b/>
                  <w:sz w:val="28"/>
                  <w:szCs w:val="28"/>
                  <w:lang w:eastAsia="en-US"/>
                </w:rPr>
                <w:delText>1</w:delText>
              </w:r>
              <w:r w:rsidR="003F5ABC">
                <w:rPr>
                  <w:rFonts w:asciiTheme="minorHAnsi" w:eastAsia="Times New Roman" w:hAnsiTheme="minorHAnsi" w:cs="Calibri"/>
                  <w:b/>
                  <w:sz w:val="28"/>
                  <w:szCs w:val="28"/>
                  <w:lang w:eastAsia="en-US"/>
                </w:rPr>
                <w:delText>4</w:delText>
              </w:r>
            </w:del>
            <w:ins w:id="26" w:author="Autor">
              <w:r w:rsidR="004F1AF4" w:rsidRPr="00CF2D1E">
                <w:rPr>
                  <w:rFonts w:asciiTheme="minorHAnsi" w:eastAsia="Times New Roman" w:hAnsiTheme="minorHAnsi" w:cs="Calibri"/>
                  <w:b/>
                  <w:sz w:val="28"/>
                  <w:szCs w:val="28"/>
                  <w:lang w:eastAsia="en-US"/>
                </w:rPr>
                <w:t>1</w:t>
              </w:r>
              <w:r w:rsidR="0036750D">
                <w:rPr>
                  <w:rFonts w:asciiTheme="minorHAnsi" w:eastAsia="Times New Roman" w:hAnsiTheme="minorHAnsi" w:cs="Calibri"/>
                  <w:b/>
                  <w:sz w:val="28"/>
                  <w:szCs w:val="28"/>
                  <w:lang w:eastAsia="en-US"/>
                </w:rPr>
                <w:t>5</w:t>
              </w:r>
            </w:ins>
            <w:r w:rsidRPr="00CF2D1E">
              <w:rPr>
                <w:rFonts w:asciiTheme="minorHAnsi" w:eastAsia="Times New Roman" w:hAnsiTheme="minorHAnsi" w:cs="Calibri"/>
                <w:b/>
                <w:sz w:val="28"/>
                <w:szCs w:val="28"/>
                <w:lang w:eastAsia="en-US"/>
              </w:rPr>
              <w:t>.0</w:t>
            </w:r>
          </w:p>
        </w:tc>
      </w:tr>
      <w:tr w:rsidR="00AA6C0A" w:rsidRPr="00AA6C0A" w14:paraId="1097CE9F" w14:textId="77777777" w:rsidTr="003C38B7">
        <w:trPr>
          <w:trHeight w:val="607"/>
        </w:trPr>
        <w:tc>
          <w:tcPr>
            <w:tcW w:w="913" w:type="pct"/>
            <w:shd w:val="clear" w:color="auto" w:fill="FBD4B4" w:themeFill="accent6" w:themeFillTint="66"/>
            <w:vAlign w:val="center"/>
          </w:tcPr>
          <w:p w14:paraId="7BE94167"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Číslo kapitoly</w:t>
            </w:r>
          </w:p>
        </w:tc>
        <w:tc>
          <w:tcPr>
            <w:tcW w:w="1763" w:type="pct"/>
            <w:shd w:val="clear" w:color="auto" w:fill="FBD4B4" w:themeFill="accent6" w:themeFillTint="66"/>
            <w:vAlign w:val="center"/>
          </w:tcPr>
          <w:p w14:paraId="3E7F158A"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Popis zmeny</w:t>
            </w:r>
          </w:p>
        </w:tc>
        <w:tc>
          <w:tcPr>
            <w:tcW w:w="1417" w:type="pct"/>
            <w:shd w:val="clear" w:color="auto" w:fill="FBD4B4" w:themeFill="accent6" w:themeFillTint="66"/>
            <w:vAlign w:val="center"/>
          </w:tcPr>
          <w:p w14:paraId="2C6A1232"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Zdôvodnenie</w:t>
            </w:r>
          </w:p>
        </w:tc>
        <w:tc>
          <w:tcPr>
            <w:tcW w:w="907" w:type="pct"/>
            <w:shd w:val="clear" w:color="auto" w:fill="FBD4B4" w:themeFill="accent6" w:themeFillTint="66"/>
            <w:vAlign w:val="center"/>
          </w:tcPr>
          <w:p w14:paraId="7C48D171" w14:textId="4509B994" w:rsidR="00F6018B" w:rsidRPr="00CF2D1E" w:rsidRDefault="00F6018B" w:rsidP="00661817">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Dátum platnosti zmeny</w:t>
            </w:r>
          </w:p>
        </w:tc>
      </w:tr>
      <w:tr w:rsidR="008A34AB" w:rsidRPr="00AA6C0A" w14:paraId="14965B59" w14:textId="77777777" w:rsidTr="003C38B7">
        <w:trPr>
          <w:trHeight w:val="607"/>
          <w:del w:id="27" w:author="Autor"/>
        </w:trPr>
        <w:tc>
          <w:tcPr>
            <w:tcW w:w="913" w:type="pct"/>
            <w:shd w:val="clear" w:color="auto" w:fill="auto"/>
            <w:vAlign w:val="center"/>
          </w:tcPr>
          <w:p w14:paraId="5FB20418" w14:textId="77777777" w:rsidR="008A34AB" w:rsidRDefault="008A34AB" w:rsidP="00CF2D1E">
            <w:pPr>
              <w:keepNext/>
              <w:keepLines/>
              <w:rPr>
                <w:del w:id="28" w:author="Autor"/>
                <w:rFonts w:asciiTheme="minorHAnsi" w:eastAsia="Times New Roman" w:hAnsiTheme="minorHAnsi" w:cs="Calibri"/>
                <w:bCs/>
                <w:sz w:val="20"/>
                <w:szCs w:val="20"/>
                <w:lang w:eastAsia="en-US"/>
              </w:rPr>
            </w:pPr>
            <w:del w:id="29" w:author="Autor">
              <w:r>
                <w:rPr>
                  <w:rFonts w:asciiTheme="minorHAnsi" w:eastAsia="Times New Roman" w:hAnsiTheme="minorHAnsi" w:cs="Calibri"/>
                  <w:bCs/>
                  <w:sz w:val="20"/>
                  <w:szCs w:val="20"/>
                  <w:lang w:eastAsia="en-US"/>
                </w:rPr>
                <w:delText>Úvod</w:delText>
              </w:r>
            </w:del>
          </w:p>
        </w:tc>
        <w:tc>
          <w:tcPr>
            <w:tcW w:w="1763" w:type="pct"/>
            <w:shd w:val="clear" w:color="auto" w:fill="auto"/>
            <w:vAlign w:val="center"/>
          </w:tcPr>
          <w:p w14:paraId="4B53FADD" w14:textId="77777777" w:rsidR="008A34AB" w:rsidRDefault="008A34AB" w:rsidP="00CF2D1E">
            <w:pPr>
              <w:keepNext/>
              <w:keepLines/>
              <w:rPr>
                <w:del w:id="30" w:author="Autor"/>
                <w:rFonts w:asciiTheme="minorHAnsi" w:eastAsia="Times New Roman" w:hAnsiTheme="minorHAnsi" w:cs="Calibri"/>
                <w:bCs/>
                <w:sz w:val="20"/>
                <w:szCs w:val="20"/>
                <w:lang w:eastAsia="en-US"/>
              </w:rPr>
            </w:pPr>
            <w:del w:id="31" w:author="Autor">
              <w:r>
                <w:rPr>
                  <w:rFonts w:asciiTheme="minorHAnsi" w:eastAsia="Times New Roman" w:hAnsiTheme="minorHAnsi" w:cs="Calibri"/>
                  <w:bCs/>
                  <w:sz w:val="20"/>
                  <w:szCs w:val="20"/>
                  <w:lang w:eastAsia="en-US"/>
                </w:rPr>
                <w:delText>Úprava webového odkazu.</w:delText>
              </w:r>
            </w:del>
          </w:p>
        </w:tc>
        <w:tc>
          <w:tcPr>
            <w:tcW w:w="1417" w:type="pct"/>
            <w:shd w:val="clear" w:color="auto" w:fill="auto"/>
            <w:vAlign w:val="center"/>
          </w:tcPr>
          <w:p w14:paraId="6FCBCA92" w14:textId="77777777" w:rsidR="008A34AB" w:rsidRDefault="008A34AB" w:rsidP="00CF2D1E">
            <w:pPr>
              <w:keepNext/>
              <w:keepLines/>
              <w:rPr>
                <w:del w:id="32" w:author="Autor"/>
                <w:rFonts w:asciiTheme="minorHAnsi" w:eastAsia="Times New Roman" w:hAnsiTheme="minorHAnsi" w:cs="Calibri"/>
                <w:bCs/>
                <w:sz w:val="20"/>
                <w:szCs w:val="20"/>
                <w:lang w:eastAsia="en-US"/>
              </w:rPr>
            </w:pPr>
            <w:del w:id="33" w:author="Autor">
              <w:r>
                <w:rPr>
                  <w:rFonts w:asciiTheme="minorHAnsi" w:eastAsia="Times New Roman" w:hAnsiTheme="minorHAnsi" w:cs="Calibri"/>
                  <w:bCs/>
                  <w:sz w:val="20"/>
                  <w:szCs w:val="20"/>
                  <w:lang w:eastAsia="en-US"/>
                </w:rPr>
                <w:delText>Na základe potreby RO</w:delText>
              </w:r>
              <w:r w:rsidR="00654326">
                <w:rPr>
                  <w:rFonts w:asciiTheme="minorHAnsi" w:eastAsia="Times New Roman" w:hAnsiTheme="minorHAnsi" w:cs="Calibri"/>
                  <w:bCs/>
                  <w:sz w:val="20"/>
                  <w:szCs w:val="20"/>
                  <w:lang w:eastAsia="en-US"/>
                </w:rPr>
                <w:delText>.</w:delText>
              </w:r>
            </w:del>
          </w:p>
        </w:tc>
        <w:tc>
          <w:tcPr>
            <w:tcW w:w="907" w:type="pct"/>
            <w:shd w:val="clear" w:color="auto" w:fill="auto"/>
            <w:vAlign w:val="center"/>
          </w:tcPr>
          <w:p w14:paraId="78273E85" w14:textId="77777777" w:rsidR="008A34AB" w:rsidRDefault="008A34AB" w:rsidP="00661817">
            <w:pPr>
              <w:keepNext/>
              <w:keepLines/>
              <w:rPr>
                <w:del w:id="34" w:author="Autor"/>
                <w:rFonts w:asciiTheme="minorHAnsi" w:eastAsia="Times New Roman" w:hAnsiTheme="minorHAnsi" w:cs="Calibri"/>
                <w:bCs/>
                <w:sz w:val="20"/>
                <w:szCs w:val="20"/>
                <w:lang w:eastAsia="en-US"/>
              </w:rPr>
            </w:pPr>
            <w:del w:id="35" w:author="Autor">
              <w:r>
                <w:rPr>
                  <w:rFonts w:asciiTheme="minorHAnsi" w:eastAsia="Times New Roman" w:hAnsiTheme="minorHAnsi" w:cs="Calibri"/>
                  <w:bCs/>
                  <w:sz w:val="20"/>
                  <w:szCs w:val="20"/>
                  <w:lang w:eastAsia="en-US"/>
                </w:rPr>
                <w:delText>17.06.2022</w:delText>
              </w:r>
            </w:del>
          </w:p>
        </w:tc>
      </w:tr>
      <w:tr w:rsidR="006D4F62" w:rsidRPr="00AA6C0A" w14:paraId="620686F0" w14:textId="77777777" w:rsidTr="003C38B7">
        <w:trPr>
          <w:trHeight w:val="607"/>
          <w:del w:id="36" w:author="Autor"/>
        </w:trPr>
        <w:tc>
          <w:tcPr>
            <w:tcW w:w="913" w:type="pct"/>
            <w:shd w:val="clear" w:color="auto" w:fill="auto"/>
            <w:vAlign w:val="center"/>
          </w:tcPr>
          <w:p w14:paraId="673B0F84" w14:textId="77777777" w:rsidR="006D4F62" w:rsidRDefault="006D4F62" w:rsidP="006D4F62">
            <w:pPr>
              <w:keepNext/>
              <w:keepLines/>
              <w:rPr>
                <w:del w:id="37" w:author="Autor"/>
                <w:rFonts w:asciiTheme="minorHAnsi" w:eastAsia="Times New Roman" w:hAnsiTheme="minorHAnsi" w:cs="Calibri"/>
                <w:bCs/>
                <w:sz w:val="20"/>
                <w:szCs w:val="20"/>
                <w:lang w:eastAsia="en-US"/>
              </w:rPr>
            </w:pPr>
            <w:del w:id="38" w:author="Autor">
              <w:r>
                <w:rPr>
                  <w:rFonts w:asciiTheme="minorHAnsi" w:eastAsia="Times New Roman" w:hAnsiTheme="minorHAnsi" w:cs="Calibri"/>
                  <w:bCs/>
                  <w:sz w:val="20"/>
                  <w:szCs w:val="20"/>
                  <w:lang w:eastAsia="en-US"/>
                </w:rPr>
                <w:delText>2.</w:delText>
              </w:r>
            </w:del>
          </w:p>
        </w:tc>
        <w:tc>
          <w:tcPr>
            <w:tcW w:w="1763" w:type="pct"/>
            <w:shd w:val="clear" w:color="auto" w:fill="auto"/>
            <w:vAlign w:val="center"/>
          </w:tcPr>
          <w:p w14:paraId="5FCF1EE8" w14:textId="77777777" w:rsidR="006D4F62" w:rsidRDefault="006D4F62" w:rsidP="006D4F62">
            <w:pPr>
              <w:keepNext/>
              <w:keepLines/>
              <w:rPr>
                <w:del w:id="39" w:author="Autor"/>
                <w:rFonts w:asciiTheme="minorHAnsi" w:eastAsia="Times New Roman" w:hAnsiTheme="minorHAnsi" w:cs="Calibri"/>
                <w:bCs/>
                <w:sz w:val="20"/>
                <w:szCs w:val="20"/>
                <w:lang w:eastAsia="en-US"/>
              </w:rPr>
            </w:pPr>
            <w:del w:id="40" w:author="Autor">
              <w:r>
                <w:rPr>
                  <w:rFonts w:asciiTheme="minorHAnsi" w:eastAsia="Times New Roman" w:hAnsiTheme="minorHAnsi" w:cs="Calibri"/>
                  <w:bCs/>
                  <w:sz w:val="20"/>
                  <w:szCs w:val="20"/>
                  <w:lang w:eastAsia="en-US"/>
                </w:rPr>
                <w:delText>Úprava názvu kapitoly a doplnenie skratky „OÚOŠS“ a skratky „Jednotná príručka k predkladaniu dokumentácie k ŽoP“.</w:delText>
              </w:r>
            </w:del>
          </w:p>
        </w:tc>
        <w:tc>
          <w:tcPr>
            <w:tcW w:w="1417" w:type="pct"/>
            <w:shd w:val="clear" w:color="auto" w:fill="auto"/>
            <w:vAlign w:val="center"/>
          </w:tcPr>
          <w:p w14:paraId="27E18FF6" w14:textId="77777777" w:rsidR="006D4F62" w:rsidRDefault="006D4F62" w:rsidP="006D4F62">
            <w:pPr>
              <w:keepNext/>
              <w:keepLines/>
              <w:rPr>
                <w:del w:id="41" w:author="Autor"/>
                <w:rFonts w:asciiTheme="minorHAnsi" w:eastAsia="Times New Roman" w:hAnsiTheme="minorHAnsi" w:cs="Calibri"/>
                <w:bCs/>
                <w:sz w:val="20"/>
                <w:szCs w:val="20"/>
                <w:lang w:eastAsia="en-US"/>
              </w:rPr>
            </w:pPr>
            <w:del w:id="42" w:author="Autor">
              <w:r>
                <w:rPr>
                  <w:rFonts w:asciiTheme="minorHAnsi" w:eastAsia="Times New Roman" w:hAnsiTheme="minorHAnsi" w:cs="Calibri"/>
                  <w:bCs/>
                  <w:sz w:val="20"/>
                  <w:szCs w:val="20"/>
                  <w:lang w:eastAsia="en-US"/>
                </w:rPr>
                <w:delText>Na základe potreby RO</w:delText>
              </w:r>
              <w:r w:rsidR="00654326">
                <w:rPr>
                  <w:rFonts w:asciiTheme="minorHAnsi" w:eastAsia="Times New Roman" w:hAnsiTheme="minorHAnsi" w:cs="Calibri"/>
                  <w:bCs/>
                  <w:sz w:val="20"/>
                  <w:szCs w:val="20"/>
                  <w:lang w:eastAsia="en-US"/>
                </w:rPr>
                <w:delText>.</w:delText>
              </w:r>
            </w:del>
          </w:p>
        </w:tc>
        <w:tc>
          <w:tcPr>
            <w:tcW w:w="907" w:type="pct"/>
            <w:shd w:val="clear" w:color="auto" w:fill="auto"/>
            <w:vAlign w:val="center"/>
          </w:tcPr>
          <w:p w14:paraId="135C9681" w14:textId="77777777" w:rsidR="006D4F62" w:rsidRDefault="006D4F62" w:rsidP="006D4F62">
            <w:pPr>
              <w:keepNext/>
              <w:keepLines/>
              <w:rPr>
                <w:del w:id="43" w:author="Autor"/>
                <w:rFonts w:asciiTheme="minorHAnsi" w:eastAsia="Times New Roman" w:hAnsiTheme="minorHAnsi" w:cs="Calibri"/>
                <w:bCs/>
                <w:sz w:val="20"/>
                <w:szCs w:val="20"/>
                <w:lang w:eastAsia="en-US"/>
              </w:rPr>
            </w:pPr>
            <w:del w:id="44" w:author="Autor">
              <w:r>
                <w:rPr>
                  <w:rFonts w:asciiTheme="minorHAnsi" w:eastAsia="Times New Roman" w:hAnsiTheme="minorHAnsi" w:cs="Calibri"/>
                  <w:bCs/>
                  <w:sz w:val="20"/>
                  <w:szCs w:val="20"/>
                  <w:lang w:eastAsia="en-US"/>
                </w:rPr>
                <w:delText>17.06.2022</w:delText>
              </w:r>
            </w:del>
          </w:p>
        </w:tc>
      </w:tr>
      <w:tr w:rsidR="006D4F62" w:rsidRPr="00AA6C0A" w14:paraId="11624ECD" w14:textId="77777777" w:rsidTr="005272E8">
        <w:trPr>
          <w:trHeight w:val="607"/>
          <w:del w:id="45" w:author="Autor"/>
        </w:trPr>
        <w:tc>
          <w:tcPr>
            <w:tcW w:w="913" w:type="pct"/>
            <w:shd w:val="clear" w:color="auto" w:fill="auto"/>
            <w:vAlign w:val="center"/>
          </w:tcPr>
          <w:p w14:paraId="2F73883E" w14:textId="77777777" w:rsidR="006D4F62" w:rsidRPr="005272E8" w:rsidRDefault="006D4F62" w:rsidP="006D4F62">
            <w:pPr>
              <w:keepNext/>
              <w:keepLines/>
              <w:rPr>
                <w:del w:id="46" w:author="Autor"/>
                <w:rFonts w:asciiTheme="minorHAnsi" w:eastAsia="Times New Roman" w:hAnsiTheme="minorHAnsi" w:cs="Calibri"/>
                <w:bCs/>
                <w:sz w:val="20"/>
                <w:szCs w:val="20"/>
                <w:lang w:eastAsia="en-US"/>
              </w:rPr>
            </w:pPr>
            <w:del w:id="47" w:author="Autor">
              <w:r>
                <w:rPr>
                  <w:rFonts w:asciiTheme="minorHAnsi" w:eastAsia="Times New Roman" w:hAnsiTheme="minorHAnsi" w:cs="Calibri"/>
                  <w:bCs/>
                  <w:sz w:val="20"/>
                  <w:szCs w:val="20"/>
                  <w:lang w:eastAsia="en-US"/>
                </w:rPr>
                <w:delText xml:space="preserve">3. </w:delText>
              </w:r>
            </w:del>
          </w:p>
        </w:tc>
        <w:tc>
          <w:tcPr>
            <w:tcW w:w="1763" w:type="pct"/>
            <w:shd w:val="clear" w:color="auto" w:fill="auto"/>
            <w:vAlign w:val="center"/>
          </w:tcPr>
          <w:p w14:paraId="7E3E914E" w14:textId="77777777" w:rsidR="006D4F62" w:rsidRPr="005272E8" w:rsidRDefault="006D4F62" w:rsidP="006D4F62">
            <w:pPr>
              <w:keepNext/>
              <w:keepLines/>
              <w:rPr>
                <w:del w:id="48" w:author="Autor"/>
                <w:rFonts w:asciiTheme="minorHAnsi" w:eastAsia="Times New Roman" w:hAnsiTheme="minorHAnsi" w:cs="Calibri"/>
                <w:bCs/>
                <w:sz w:val="20"/>
                <w:szCs w:val="20"/>
                <w:lang w:eastAsia="en-US"/>
              </w:rPr>
            </w:pPr>
            <w:del w:id="49" w:author="Autor">
              <w:r>
                <w:rPr>
                  <w:rFonts w:asciiTheme="minorHAnsi" w:eastAsia="Times New Roman" w:hAnsiTheme="minorHAnsi" w:cs="Calibri"/>
                  <w:bCs/>
                  <w:sz w:val="20"/>
                  <w:szCs w:val="20"/>
                  <w:lang w:eastAsia="en-US"/>
                </w:rPr>
                <w:delText>Úprava spôsobu komunikácie medzi Prijímateľom a Poskytovateľom počas implementácie projektov.</w:delText>
              </w:r>
            </w:del>
          </w:p>
        </w:tc>
        <w:tc>
          <w:tcPr>
            <w:tcW w:w="1417" w:type="pct"/>
            <w:shd w:val="clear" w:color="auto" w:fill="auto"/>
            <w:vAlign w:val="center"/>
          </w:tcPr>
          <w:p w14:paraId="415954EC" w14:textId="77777777" w:rsidR="006D4F62" w:rsidRPr="005272E8" w:rsidRDefault="006D4F62" w:rsidP="006D4F62">
            <w:pPr>
              <w:keepNext/>
              <w:keepLines/>
              <w:rPr>
                <w:del w:id="50" w:author="Autor"/>
                <w:rFonts w:asciiTheme="minorHAnsi" w:eastAsia="Times New Roman" w:hAnsiTheme="minorHAnsi" w:cs="Calibri"/>
                <w:bCs/>
                <w:sz w:val="20"/>
                <w:szCs w:val="20"/>
                <w:lang w:eastAsia="en-US"/>
              </w:rPr>
            </w:pPr>
            <w:del w:id="51" w:author="Autor">
              <w:r>
                <w:rPr>
                  <w:rFonts w:asciiTheme="minorHAnsi" w:eastAsia="Times New Roman" w:hAnsiTheme="minorHAnsi" w:cs="Calibri"/>
                  <w:bCs/>
                  <w:sz w:val="20"/>
                  <w:szCs w:val="20"/>
                  <w:lang w:eastAsia="en-US"/>
                </w:rPr>
                <w:delText>Aktualizácia Systému riadenia EŠIF (verzia 12.0)</w:delText>
              </w:r>
              <w:r w:rsidR="00654326">
                <w:rPr>
                  <w:rFonts w:asciiTheme="minorHAnsi" w:eastAsia="Times New Roman" w:hAnsiTheme="minorHAnsi" w:cs="Calibri"/>
                  <w:bCs/>
                  <w:sz w:val="20"/>
                  <w:szCs w:val="20"/>
                  <w:lang w:eastAsia="en-US"/>
                </w:rPr>
                <w:delText>.</w:delText>
              </w:r>
            </w:del>
          </w:p>
        </w:tc>
        <w:tc>
          <w:tcPr>
            <w:tcW w:w="907" w:type="pct"/>
            <w:shd w:val="clear" w:color="auto" w:fill="auto"/>
            <w:vAlign w:val="center"/>
          </w:tcPr>
          <w:p w14:paraId="1B1BB7AE" w14:textId="77777777" w:rsidR="006D4F62" w:rsidRPr="005272E8" w:rsidRDefault="006D4F62" w:rsidP="006D4F62">
            <w:pPr>
              <w:keepNext/>
              <w:keepLines/>
              <w:rPr>
                <w:del w:id="52" w:author="Autor"/>
                <w:rFonts w:asciiTheme="minorHAnsi" w:eastAsia="Times New Roman" w:hAnsiTheme="minorHAnsi" w:cs="Calibri"/>
                <w:bCs/>
                <w:sz w:val="20"/>
                <w:szCs w:val="20"/>
                <w:lang w:eastAsia="en-US"/>
              </w:rPr>
            </w:pPr>
            <w:del w:id="53" w:author="Autor">
              <w:r>
                <w:rPr>
                  <w:rFonts w:asciiTheme="minorHAnsi" w:eastAsia="Times New Roman" w:hAnsiTheme="minorHAnsi" w:cs="Calibri"/>
                  <w:bCs/>
                  <w:sz w:val="20"/>
                  <w:szCs w:val="20"/>
                  <w:lang w:eastAsia="en-US"/>
                </w:rPr>
                <w:delText>17.06.2022</w:delText>
              </w:r>
            </w:del>
          </w:p>
        </w:tc>
      </w:tr>
      <w:tr w:rsidR="006D4F62" w:rsidRPr="00AA6C0A" w14:paraId="7117C191" w14:textId="77777777" w:rsidTr="003C38B7">
        <w:trPr>
          <w:trHeight w:val="607"/>
          <w:del w:id="54" w:author="Autor"/>
        </w:trPr>
        <w:tc>
          <w:tcPr>
            <w:tcW w:w="913" w:type="pct"/>
            <w:shd w:val="clear" w:color="auto" w:fill="auto"/>
            <w:vAlign w:val="center"/>
          </w:tcPr>
          <w:p w14:paraId="0375D7FB" w14:textId="77777777" w:rsidR="006D4F62" w:rsidRDefault="006D4F62" w:rsidP="006D4F62">
            <w:pPr>
              <w:keepNext/>
              <w:keepLines/>
              <w:rPr>
                <w:del w:id="55" w:author="Autor"/>
                <w:rFonts w:asciiTheme="minorHAnsi" w:eastAsia="Times New Roman" w:hAnsiTheme="minorHAnsi" w:cs="Calibri"/>
                <w:bCs/>
                <w:sz w:val="20"/>
                <w:szCs w:val="20"/>
                <w:lang w:eastAsia="en-US"/>
              </w:rPr>
            </w:pPr>
            <w:del w:id="56" w:author="Autor">
              <w:r>
                <w:rPr>
                  <w:rFonts w:asciiTheme="minorHAnsi" w:eastAsia="Times New Roman" w:hAnsiTheme="minorHAnsi" w:cs="Calibri"/>
                  <w:bCs/>
                  <w:sz w:val="20"/>
                  <w:szCs w:val="20"/>
                  <w:lang w:eastAsia="en-US"/>
                </w:rPr>
                <w:delText>3.1</w:delText>
              </w:r>
            </w:del>
          </w:p>
        </w:tc>
        <w:tc>
          <w:tcPr>
            <w:tcW w:w="1763" w:type="pct"/>
            <w:shd w:val="clear" w:color="auto" w:fill="auto"/>
            <w:vAlign w:val="center"/>
          </w:tcPr>
          <w:p w14:paraId="5AEB72ED" w14:textId="77777777" w:rsidR="006D4F62" w:rsidRDefault="006D4F62" w:rsidP="006D4F62">
            <w:pPr>
              <w:keepNext/>
              <w:keepLines/>
              <w:rPr>
                <w:del w:id="57" w:author="Autor"/>
                <w:rFonts w:asciiTheme="minorHAnsi" w:eastAsia="Times New Roman" w:hAnsiTheme="minorHAnsi" w:cs="Calibri"/>
                <w:bCs/>
                <w:sz w:val="20"/>
                <w:szCs w:val="20"/>
                <w:lang w:eastAsia="en-US"/>
              </w:rPr>
            </w:pPr>
            <w:del w:id="58" w:author="Autor">
              <w:r>
                <w:rPr>
                  <w:rFonts w:asciiTheme="minorHAnsi" w:eastAsia="Times New Roman" w:hAnsiTheme="minorHAnsi" w:cs="Calibri"/>
                  <w:bCs/>
                  <w:sz w:val="20"/>
                  <w:szCs w:val="20"/>
                  <w:lang w:eastAsia="en-US"/>
                </w:rPr>
                <w:delText xml:space="preserve">Doplnenie skutočnosti, kedy môže RO stanoviť povinnosť predložiť vybrané prílohy KEP, KEP s mandátnym certifikátom alebo kvalifikovanou elektronickou pečaťou. </w:delText>
              </w:r>
            </w:del>
          </w:p>
        </w:tc>
        <w:tc>
          <w:tcPr>
            <w:tcW w:w="1417" w:type="pct"/>
            <w:shd w:val="clear" w:color="auto" w:fill="auto"/>
            <w:vAlign w:val="center"/>
          </w:tcPr>
          <w:p w14:paraId="15A4D786" w14:textId="77777777" w:rsidR="006D4F62" w:rsidRDefault="006D4F62" w:rsidP="006D4F62">
            <w:pPr>
              <w:keepNext/>
              <w:keepLines/>
              <w:rPr>
                <w:del w:id="59" w:author="Autor"/>
                <w:rFonts w:asciiTheme="minorHAnsi" w:eastAsia="Times New Roman" w:hAnsiTheme="minorHAnsi" w:cs="Calibri"/>
                <w:bCs/>
                <w:sz w:val="20"/>
                <w:szCs w:val="20"/>
                <w:lang w:eastAsia="en-US"/>
              </w:rPr>
            </w:pPr>
            <w:del w:id="60" w:author="Autor">
              <w:r>
                <w:rPr>
                  <w:rFonts w:asciiTheme="minorHAnsi" w:eastAsia="Times New Roman" w:hAnsiTheme="minorHAnsi" w:cs="Calibri"/>
                  <w:bCs/>
                  <w:sz w:val="20"/>
                  <w:szCs w:val="20"/>
                  <w:lang w:eastAsia="en-US"/>
                </w:rPr>
                <w:delText>Aktualizácia Systému riadenia EŠIF (verzia 12.0)</w:delText>
              </w:r>
              <w:r w:rsidR="00654326">
                <w:rPr>
                  <w:rFonts w:asciiTheme="minorHAnsi" w:eastAsia="Times New Roman" w:hAnsiTheme="minorHAnsi" w:cs="Calibri"/>
                  <w:bCs/>
                  <w:sz w:val="20"/>
                  <w:szCs w:val="20"/>
                  <w:lang w:eastAsia="en-US"/>
                </w:rPr>
                <w:delText>.</w:delText>
              </w:r>
            </w:del>
          </w:p>
        </w:tc>
        <w:tc>
          <w:tcPr>
            <w:tcW w:w="907" w:type="pct"/>
            <w:shd w:val="clear" w:color="auto" w:fill="auto"/>
            <w:vAlign w:val="center"/>
          </w:tcPr>
          <w:p w14:paraId="6FECF8F5" w14:textId="77777777" w:rsidR="006D4F62" w:rsidRDefault="006D4F62" w:rsidP="006D4F62">
            <w:pPr>
              <w:keepNext/>
              <w:keepLines/>
              <w:rPr>
                <w:del w:id="61" w:author="Autor"/>
                <w:rFonts w:asciiTheme="minorHAnsi" w:eastAsia="Times New Roman" w:hAnsiTheme="minorHAnsi" w:cs="Calibri"/>
                <w:bCs/>
                <w:sz w:val="20"/>
                <w:szCs w:val="20"/>
                <w:lang w:eastAsia="en-US"/>
              </w:rPr>
            </w:pPr>
            <w:del w:id="62" w:author="Autor">
              <w:r>
                <w:rPr>
                  <w:rFonts w:asciiTheme="minorHAnsi" w:eastAsia="Times New Roman" w:hAnsiTheme="minorHAnsi" w:cs="Calibri"/>
                  <w:bCs/>
                  <w:sz w:val="20"/>
                  <w:szCs w:val="20"/>
                  <w:lang w:eastAsia="en-US"/>
                </w:rPr>
                <w:delText>17.06.2022</w:delText>
              </w:r>
            </w:del>
          </w:p>
        </w:tc>
      </w:tr>
      <w:tr w:rsidR="006D4F62" w:rsidRPr="00AA6C0A" w14:paraId="68D14BAB" w14:textId="77777777" w:rsidTr="003C38B7">
        <w:trPr>
          <w:trHeight w:val="607"/>
          <w:del w:id="63" w:author="Autor"/>
        </w:trPr>
        <w:tc>
          <w:tcPr>
            <w:tcW w:w="913" w:type="pct"/>
            <w:shd w:val="clear" w:color="auto" w:fill="auto"/>
            <w:vAlign w:val="center"/>
          </w:tcPr>
          <w:p w14:paraId="3769CD8A" w14:textId="77777777" w:rsidR="006D4F62" w:rsidRDefault="006D4F62" w:rsidP="006D4F62">
            <w:pPr>
              <w:keepNext/>
              <w:keepLines/>
              <w:rPr>
                <w:del w:id="64" w:author="Autor"/>
                <w:rFonts w:asciiTheme="minorHAnsi" w:eastAsia="Times New Roman" w:hAnsiTheme="minorHAnsi" w:cs="Calibri"/>
                <w:bCs/>
                <w:sz w:val="20"/>
                <w:szCs w:val="20"/>
                <w:lang w:eastAsia="en-US"/>
              </w:rPr>
            </w:pPr>
            <w:del w:id="65" w:author="Autor">
              <w:r>
                <w:rPr>
                  <w:rFonts w:asciiTheme="minorHAnsi" w:eastAsia="Times New Roman" w:hAnsiTheme="minorHAnsi" w:cs="Calibri"/>
                  <w:bCs/>
                  <w:sz w:val="20"/>
                  <w:szCs w:val="20"/>
                  <w:lang w:eastAsia="en-US"/>
                </w:rPr>
                <w:delText>4.1</w:delText>
              </w:r>
            </w:del>
          </w:p>
        </w:tc>
        <w:tc>
          <w:tcPr>
            <w:tcW w:w="1763" w:type="pct"/>
            <w:shd w:val="clear" w:color="auto" w:fill="auto"/>
            <w:vAlign w:val="center"/>
          </w:tcPr>
          <w:p w14:paraId="70FEF654" w14:textId="77777777" w:rsidR="006D4F62" w:rsidRDefault="006D4F62" w:rsidP="006D4F62">
            <w:pPr>
              <w:keepNext/>
              <w:keepLines/>
              <w:rPr>
                <w:del w:id="66" w:author="Autor"/>
                <w:rFonts w:asciiTheme="minorHAnsi" w:eastAsia="Times New Roman" w:hAnsiTheme="minorHAnsi" w:cs="Calibri"/>
                <w:bCs/>
                <w:sz w:val="20"/>
                <w:szCs w:val="20"/>
                <w:lang w:eastAsia="en-US"/>
              </w:rPr>
            </w:pPr>
            <w:del w:id="67" w:author="Autor">
              <w:r>
                <w:rPr>
                  <w:rFonts w:asciiTheme="minorHAnsi" w:eastAsia="Times New Roman" w:hAnsiTheme="minorHAnsi" w:cs="Calibri"/>
                  <w:bCs/>
                  <w:sz w:val="20"/>
                  <w:szCs w:val="20"/>
                  <w:lang w:eastAsia="en-US"/>
                </w:rPr>
                <w:delText xml:space="preserve">Doplnenie informácie o zverejnení Jednotnej príručky k VO na webovom sídle RO. </w:delText>
              </w:r>
            </w:del>
          </w:p>
        </w:tc>
        <w:tc>
          <w:tcPr>
            <w:tcW w:w="1417" w:type="pct"/>
            <w:shd w:val="clear" w:color="auto" w:fill="auto"/>
            <w:vAlign w:val="center"/>
          </w:tcPr>
          <w:p w14:paraId="003CF47F" w14:textId="77777777" w:rsidR="006D4F62" w:rsidRDefault="006D4F62" w:rsidP="006D4F62">
            <w:pPr>
              <w:keepNext/>
              <w:keepLines/>
              <w:rPr>
                <w:del w:id="68" w:author="Autor"/>
                <w:rFonts w:asciiTheme="minorHAnsi" w:eastAsia="Times New Roman" w:hAnsiTheme="minorHAnsi" w:cs="Calibri"/>
                <w:bCs/>
                <w:sz w:val="20"/>
                <w:szCs w:val="20"/>
                <w:lang w:eastAsia="en-US"/>
              </w:rPr>
            </w:pPr>
            <w:del w:id="69" w:author="Autor">
              <w:r>
                <w:rPr>
                  <w:rFonts w:asciiTheme="minorHAnsi" w:eastAsia="Times New Roman" w:hAnsiTheme="minorHAnsi" w:cs="Calibri"/>
                  <w:bCs/>
                  <w:sz w:val="20"/>
                  <w:szCs w:val="20"/>
                  <w:lang w:eastAsia="en-US"/>
                </w:rPr>
                <w:delText xml:space="preserve">Na základe potreby RO. </w:delText>
              </w:r>
            </w:del>
          </w:p>
        </w:tc>
        <w:tc>
          <w:tcPr>
            <w:tcW w:w="907" w:type="pct"/>
            <w:shd w:val="clear" w:color="auto" w:fill="auto"/>
            <w:vAlign w:val="center"/>
          </w:tcPr>
          <w:p w14:paraId="3D7C68E7" w14:textId="77777777" w:rsidR="006D4F62" w:rsidRDefault="006D4F62" w:rsidP="006D4F62">
            <w:pPr>
              <w:keepNext/>
              <w:keepLines/>
              <w:rPr>
                <w:del w:id="70" w:author="Autor"/>
                <w:rFonts w:asciiTheme="minorHAnsi" w:eastAsia="Times New Roman" w:hAnsiTheme="minorHAnsi" w:cs="Calibri"/>
                <w:bCs/>
                <w:sz w:val="20"/>
                <w:szCs w:val="20"/>
                <w:lang w:eastAsia="en-US"/>
              </w:rPr>
            </w:pPr>
            <w:del w:id="71" w:author="Autor">
              <w:r>
                <w:rPr>
                  <w:rFonts w:asciiTheme="minorHAnsi" w:eastAsia="Times New Roman" w:hAnsiTheme="minorHAnsi" w:cs="Calibri"/>
                  <w:bCs/>
                  <w:sz w:val="20"/>
                  <w:szCs w:val="20"/>
                  <w:lang w:eastAsia="en-US"/>
                </w:rPr>
                <w:delText>17.06.2022</w:delText>
              </w:r>
            </w:del>
          </w:p>
        </w:tc>
      </w:tr>
      <w:tr w:rsidR="006D4F62" w:rsidRPr="00AA6C0A" w14:paraId="19EA6873" w14:textId="77777777" w:rsidTr="003C38B7">
        <w:trPr>
          <w:trHeight w:val="607"/>
          <w:del w:id="72" w:author="Autor"/>
        </w:trPr>
        <w:tc>
          <w:tcPr>
            <w:tcW w:w="913" w:type="pct"/>
            <w:shd w:val="clear" w:color="auto" w:fill="auto"/>
            <w:vAlign w:val="center"/>
          </w:tcPr>
          <w:p w14:paraId="4050E0F9" w14:textId="77777777" w:rsidR="006D4F62" w:rsidRDefault="006D4F62" w:rsidP="006D4F62">
            <w:pPr>
              <w:keepNext/>
              <w:keepLines/>
              <w:rPr>
                <w:del w:id="73" w:author="Autor"/>
                <w:rFonts w:asciiTheme="minorHAnsi" w:eastAsia="Times New Roman" w:hAnsiTheme="minorHAnsi" w:cs="Calibri"/>
                <w:bCs/>
                <w:sz w:val="20"/>
                <w:szCs w:val="20"/>
                <w:lang w:eastAsia="en-US"/>
              </w:rPr>
            </w:pPr>
            <w:del w:id="74" w:author="Autor">
              <w:r>
                <w:rPr>
                  <w:rFonts w:asciiTheme="minorHAnsi" w:eastAsia="Times New Roman" w:hAnsiTheme="minorHAnsi" w:cs="Calibri"/>
                  <w:bCs/>
                  <w:sz w:val="20"/>
                  <w:szCs w:val="20"/>
                  <w:lang w:eastAsia="en-US"/>
                </w:rPr>
                <w:delText>4.2</w:delText>
              </w:r>
            </w:del>
          </w:p>
        </w:tc>
        <w:tc>
          <w:tcPr>
            <w:tcW w:w="1763" w:type="pct"/>
            <w:shd w:val="clear" w:color="auto" w:fill="auto"/>
            <w:vAlign w:val="center"/>
          </w:tcPr>
          <w:p w14:paraId="79D381FA" w14:textId="77777777" w:rsidR="006D4F62" w:rsidRDefault="006D4F62" w:rsidP="006D4F62">
            <w:pPr>
              <w:keepNext/>
              <w:keepLines/>
              <w:rPr>
                <w:del w:id="75" w:author="Autor"/>
                <w:rFonts w:asciiTheme="minorHAnsi" w:eastAsia="Times New Roman" w:hAnsiTheme="minorHAnsi" w:cs="Calibri"/>
                <w:bCs/>
                <w:sz w:val="20"/>
                <w:szCs w:val="20"/>
                <w:lang w:eastAsia="en-US"/>
              </w:rPr>
            </w:pPr>
            <w:del w:id="76" w:author="Autor">
              <w:r>
                <w:rPr>
                  <w:rFonts w:asciiTheme="minorHAnsi" w:eastAsia="Times New Roman" w:hAnsiTheme="minorHAnsi" w:cs="Calibri"/>
                  <w:bCs/>
                  <w:sz w:val="20"/>
                  <w:szCs w:val="20"/>
                  <w:lang w:eastAsia="en-US"/>
                </w:rPr>
                <w:delText>Doplnenie informácie o zverejnení vzoru Rozhodnutia o schválení ŽoNFP na webovom sídle RO.</w:delText>
              </w:r>
            </w:del>
          </w:p>
        </w:tc>
        <w:tc>
          <w:tcPr>
            <w:tcW w:w="1417" w:type="pct"/>
            <w:shd w:val="clear" w:color="auto" w:fill="auto"/>
            <w:vAlign w:val="center"/>
          </w:tcPr>
          <w:p w14:paraId="422E45A3" w14:textId="77777777" w:rsidR="006D4F62" w:rsidRDefault="006D4F62" w:rsidP="006D4F62">
            <w:pPr>
              <w:keepNext/>
              <w:keepLines/>
              <w:rPr>
                <w:del w:id="77" w:author="Autor"/>
                <w:rFonts w:asciiTheme="minorHAnsi" w:eastAsia="Times New Roman" w:hAnsiTheme="minorHAnsi" w:cs="Calibri"/>
                <w:bCs/>
                <w:sz w:val="20"/>
                <w:szCs w:val="20"/>
                <w:lang w:eastAsia="en-US"/>
              </w:rPr>
            </w:pPr>
            <w:del w:id="78" w:author="Autor">
              <w:r>
                <w:rPr>
                  <w:rFonts w:asciiTheme="minorHAnsi" w:eastAsia="Times New Roman" w:hAnsiTheme="minorHAnsi" w:cs="Calibri"/>
                  <w:bCs/>
                  <w:sz w:val="20"/>
                  <w:szCs w:val="20"/>
                  <w:lang w:eastAsia="en-US"/>
                </w:rPr>
                <w:delText>Na základe potreby RO OP TP.</w:delText>
              </w:r>
            </w:del>
          </w:p>
        </w:tc>
        <w:tc>
          <w:tcPr>
            <w:tcW w:w="907" w:type="pct"/>
            <w:shd w:val="clear" w:color="auto" w:fill="auto"/>
            <w:vAlign w:val="center"/>
          </w:tcPr>
          <w:p w14:paraId="043254C3" w14:textId="77777777" w:rsidR="006D4F62" w:rsidRDefault="006D4F62" w:rsidP="006D4F62">
            <w:pPr>
              <w:keepNext/>
              <w:keepLines/>
              <w:rPr>
                <w:del w:id="79" w:author="Autor"/>
                <w:rFonts w:asciiTheme="minorHAnsi" w:eastAsia="Times New Roman" w:hAnsiTheme="minorHAnsi" w:cs="Calibri"/>
                <w:bCs/>
                <w:sz w:val="20"/>
                <w:szCs w:val="20"/>
                <w:lang w:eastAsia="en-US"/>
              </w:rPr>
            </w:pPr>
            <w:del w:id="80" w:author="Autor">
              <w:r>
                <w:rPr>
                  <w:rFonts w:asciiTheme="minorHAnsi" w:eastAsia="Times New Roman" w:hAnsiTheme="minorHAnsi" w:cs="Calibri"/>
                  <w:bCs/>
                  <w:sz w:val="20"/>
                  <w:szCs w:val="20"/>
                  <w:lang w:eastAsia="en-US"/>
                </w:rPr>
                <w:delText>17.06.2022</w:delText>
              </w:r>
            </w:del>
          </w:p>
        </w:tc>
      </w:tr>
      <w:tr w:rsidR="006D4F62" w:rsidRPr="00AA6C0A" w14:paraId="3BFDFAD1" w14:textId="77777777" w:rsidTr="003C38B7">
        <w:trPr>
          <w:trHeight w:val="607"/>
          <w:del w:id="81" w:author="Autor"/>
        </w:trPr>
        <w:tc>
          <w:tcPr>
            <w:tcW w:w="913" w:type="pct"/>
            <w:shd w:val="clear" w:color="auto" w:fill="auto"/>
            <w:vAlign w:val="center"/>
          </w:tcPr>
          <w:p w14:paraId="50B5D2AD" w14:textId="77777777" w:rsidR="006D4F62" w:rsidRDefault="006D4F62" w:rsidP="006D4F62">
            <w:pPr>
              <w:keepNext/>
              <w:keepLines/>
              <w:rPr>
                <w:del w:id="82" w:author="Autor"/>
                <w:rFonts w:asciiTheme="minorHAnsi" w:eastAsia="Times New Roman" w:hAnsiTheme="minorHAnsi" w:cs="Calibri"/>
                <w:bCs/>
                <w:sz w:val="20"/>
                <w:szCs w:val="20"/>
                <w:lang w:eastAsia="en-US"/>
              </w:rPr>
            </w:pPr>
            <w:del w:id="83" w:author="Autor">
              <w:r>
                <w:rPr>
                  <w:rFonts w:asciiTheme="minorHAnsi" w:eastAsia="Times New Roman" w:hAnsiTheme="minorHAnsi" w:cs="Calibri"/>
                  <w:bCs/>
                  <w:sz w:val="20"/>
                  <w:szCs w:val="20"/>
                  <w:lang w:eastAsia="en-US"/>
                </w:rPr>
                <w:delText>4.3.3</w:delText>
              </w:r>
            </w:del>
          </w:p>
        </w:tc>
        <w:tc>
          <w:tcPr>
            <w:tcW w:w="1763" w:type="pct"/>
            <w:shd w:val="clear" w:color="auto" w:fill="auto"/>
            <w:vAlign w:val="center"/>
          </w:tcPr>
          <w:p w14:paraId="6A601AF3" w14:textId="77777777" w:rsidR="006D4F62" w:rsidRDefault="006D4F62" w:rsidP="006D4F62">
            <w:pPr>
              <w:keepNext/>
              <w:keepLines/>
              <w:rPr>
                <w:del w:id="84" w:author="Autor"/>
                <w:rFonts w:asciiTheme="minorHAnsi" w:eastAsia="Times New Roman" w:hAnsiTheme="minorHAnsi" w:cs="Calibri"/>
                <w:bCs/>
                <w:sz w:val="20"/>
                <w:szCs w:val="20"/>
                <w:lang w:eastAsia="en-US"/>
              </w:rPr>
            </w:pPr>
            <w:del w:id="85" w:author="Autor">
              <w:r>
                <w:rPr>
                  <w:rFonts w:asciiTheme="minorHAnsi" w:eastAsia="Times New Roman" w:hAnsiTheme="minorHAnsi" w:cs="Calibri"/>
                  <w:bCs/>
                  <w:sz w:val="20"/>
                  <w:szCs w:val="20"/>
                  <w:lang w:eastAsia="en-US"/>
                </w:rPr>
                <w:delText xml:space="preserve">Zapracovanie Jednotnej príručky k predkladaniu dokumentácie k ŽoP, kde prijímateľom je ministerstvo alebo ostatný ústredný orgán štátnej správy vydanej CKO. </w:delText>
              </w:r>
            </w:del>
          </w:p>
        </w:tc>
        <w:tc>
          <w:tcPr>
            <w:tcW w:w="1417" w:type="pct"/>
            <w:shd w:val="clear" w:color="auto" w:fill="auto"/>
            <w:vAlign w:val="center"/>
          </w:tcPr>
          <w:p w14:paraId="03F6CFE5" w14:textId="77777777" w:rsidR="006D4F62" w:rsidRDefault="006D4F62" w:rsidP="006D4F62">
            <w:pPr>
              <w:keepNext/>
              <w:keepLines/>
              <w:rPr>
                <w:del w:id="86" w:author="Autor"/>
                <w:rFonts w:asciiTheme="minorHAnsi" w:eastAsia="Times New Roman" w:hAnsiTheme="minorHAnsi" w:cs="Calibri"/>
                <w:bCs/>
                <w:sz w:val="20"/>
                <w:szCs w:val="20"/>
                <w:lang w:eastAsia="en-US"/>
              </w:rPr>
            </w:pPr>
            <w:del w:id="87" w:author="Autor">
              <w:r>
                <w:rPr>
                  <w:rFonts w:asciiTheme="minorHAnsi" w:eastAsia="Times New Roman" w:hAnsiTheme="minorHAnsi" w:cs="Calibri"/>
                  <w:bCs/>
                  <w:sz w:val="20"/>
                  <w:szCs w:val="20"/>
                  <w:lang w:eastAsia="en-US"/>
                </w:rPr>
                <w:delText>Vydanie novej jednotnej príručky vydanej CKO.</w:delText>
              </w:r>
            </w:del>
          </w:p>
        </w:tc>
        <w:tc>
          <w:tcPr>
            <w:tcW w:w="907" w:type="pct"/>
            <w:shd w:val="clear" w:color="auto" w:fill="auto"/>
            <w:vAlign w:val="center"/>
          </w:tcPr>
          <w:p w14:paraId="2E924215" w14:textId="77777777" w:rsidR="006D4F62" w:rsidRDefault="006D4F62" w:rsidP="006D4F62">
            <w:pPr>
              <w:keepNext/>
              <w:keepLines/>
              <w:rPr>
                <w:del w:id="88" w:author="Autor"/>
                <w:rFonts w:asciiTheme="minorHAnsi" w:eastAsia="Times New Roman" w:hAnsiTheme="minorHAnsi" w:cs="Calibri"/>
                <w:bCs/>
                <w:sz w:val="20"/>
                <w:szCs w:val="20"/>
                <w:lang w:eastAsia="en-US"/>
              </w:rPr>
            </w:pPr>
            <w:del w:id="89" w:author="Autor">
              <w:r>
                <w:rPr>
                  <w:rFonts w:asciiTheme="minorHAnsi" w:eastAsia="Times New Roman" w:hAnsiTheme="minorHAnsi" w:cs="Calibri"/>
                  <w:bCs/>
                  <w:sz w:val="20"/>
                  <w:szCs w:val="20"/>
                  <w:lang w:eastAsia="en-US"/>
                </w:rPr>
                <w:delText>17.06.2022</w:delText>
              </w:r>
            </w:del>
          </w:p>
        </w:tc>
      </w:tr>
      <w:tr w:rsidR="006D4F62" w:rsidRPr="00AA6C0A" w14:paraId="0970BD6B" w14:textId="77777777" w:rsidTr="003C38B7">
        <w:trPr>
          <w:trHeight w:val="607"/>
          <w:del w:id="90" w:author="Autor"/>
        </w:trPr>
        <w:tc>
          <w:tcPr>
            <w:tcW w:w="913" w:type="pct"/>
            <w:shd w:val="clear" w:color="auto" w:fill="auto"/>
            <w:vAlign w:val="center"/>
          </w:tcPr>
          <w:p w14:paraId="198BFFF1" w14:textId="77777777" w:rsidR="006D4F62" w:rsidRDefault="006D4F62" w:rsidP="006D4F62">
            <w:pPr>
              <w:keepNext/>
              <w:keepLines/>
              <w:rPr>
                <w:del w:id="91" w:author="Autor"/>
                <w:rFonts w:asciiTheme="minorHAnsi" w:eastAsia="Times New Roman" w:hAnsiTheme="minorHAnsi" w:cs="Calibri"/>
                <w:bCs/>
                <w:sz w:val="20"/>
                <w:szCs w:val="20"/>
                <w:lang w:eastAsia="en-US"/>
              </w:rPr>
            </w:pPr>
            <w:del w:id="92" w:author="Autor">
              <w:r>
                <w:rPr>
                  <w:rFonts w:asciiTheme="minorHAnsi" w:eastAsia="Times New Roman" w:hAnsiTheme="minorHAnsi" w:cs="Calibri"/>
                  <w:bCs/>
                  <w:sz w:val="20"/>
                  <w:szCs w:val="20"/>
                  <w:lang w:eastAsia="en-US"/>
                </w:rPr>
                <w:delText>4.3.3</w:delText>
              </w:r>
            </w:del>
          </w:p>
        </w:tc>
        <w:tc>
          <w:tcPr>
            <w:tcW w:w="1763" w:type="pct"/>
            <w:shd w:val="clear" w:color="auto" w:fill="auto"/>
            <w:vAlign w:val="center"/>
          </w:tcPr>
          <w:p w14:paraId="2AE67620" w14:textId="77777777" w:rsidR="006D4F62" w:rsidRDefault="006D4F62" w:rsidP="006D4F62">
            <w:pPr>
              <w:keepNext/>
              <w:keepLines/>
              <w:rPr>
                <w:del w:id="93" w:author="Autor"/>
                <w:rFonts w:asciiTheme="minorHAnsi" w:eastAsia="Times New Roman" w:hAnsiTheme="minorHAnsi" w:cs="Calibri"/>
                <w:bCs/>
                <w:sz w:val="20"/>
                <w:szCs w:val="20"/>
                <w:lang w:eastAsia="en-US"/>
              </w:rPr>
            </w:pPr>
            <w:del w:id="94" w:author="Autor">
              <w:r>
                <w:rPr>
                  <w:rFonts w:asciiTheme="minorHAnsi" w:eastAsia="Times New Roman" w:hAnsiTheme="minorHAnsi" w:cs="Calibri"/>
                  <w:bCs/>
                  <w:sz w:val="20"/>
                  <w:szCs w:val="20"/>
                  <w:lang w:eastAsia="en-US"/>
                </w:rPr>
                <w:delText xml:space="preserve">Uvedenie procesu predkladania ŽoP štatutárnym orgánom Prijímateľa, resp. ním splnomocnenou alebo poverenou osobou. </w:delText>
              </w:r>
            </w:del>
          </w:p>
        </w:tc>
        <w:tc>
          <w:tcPr>
            <w:tcW w:w="1417" w:type="pct"/>
            <w:shd w:val="clear" w:color="auto" w:fill="auto"/>
            <w:vAlign w:val="center"/>
          </w:tcPr>
          <w:p w14:paraId="664E7E97" w14:textId="77777777" w:rsidR="006D4F62" w:rsidRDefault="006D4F62" w:rsidP="006D4F62">
            <w:pPr>
              <w:keepNext/>
              <w:keepLines/>
              <w:rPr>
                <w:del w:id="95" w:author="Autor"/>
                <w:rFonts w:asciiTheme="minorHAnsi" w:eastAsia="Times New Roman" w:hAnsiTheme="minorHAnsi" w:cs="Calibri"/>
                <w:bCs/>
                <w:sz w:val="20"/>
                <w:szCs w:val="20"/>
                <w:lang w:eastAsia="en-US"/>
              </w:rPr>
            </w:pPr>
            <w:del w:id="96" w:author="Autor">
              <w:r>
                <w:rPr>
                  <w:rFonts w:asciiTheme="minorHAnsi" w:eastAsia="Times New Roman" w:hAnsiTheme="minorHAnsi" w:cs="Calibri"/>
                  <w:bCs/>
                  <w:sz w:val="20"/>
                  <w:szCs w:val="20"/>
                  <w:lang w:eastAsia="en-US"/>
                </w:rPr>
                <w:delText>Na základe potreby RO OP TP a v súlade s usmernením CO.</w:delText>
              </w:r>
            </w:del>
          </w:p>
        </w:tc>
        <w:tc>
          <w:tcPr>
            <w:tcW w:w="907" w:type="pct"/>
            <w:shd w:val="clear" w:color="auto" w:fill="auto"/>
            <w:vAlign w:val="center"/>
          </w:tcPr>
          <w:p w14:paraId="6C5B664E" w14:textId="77777777" w:rsidR="006D4F62" w:rsidRDefault="006D4F62" w:rsidP="006D4F62">
            <w:pPr>
              <w:keepNext/>
              <w:keepLines/>
              <w:rPr>
                <w:del w:id="97" w:author="Autor"/>
                <w:rFonts w:asciiTheme="minorHAnsi" w:eastAsia="Times New Roman" w:hAnsiTheme="minorHAnsi" w:cs="Calibri"/>
                <w:bCs/>
                <w:sz w:val="20"/>
                <w:szCs w:val="20"/>
                <w:lang w:eastAsia="en-US"/>
              </w:rPr>
            </w:pPr>
            <w:del w:id="98" w:author="Autor">
              <w:r>
                <w:rPr>
                  <w:rFonts w:asciiTheme="minorHAnsi" w:eastAsia="Times New Roman" w:hAnsiTheme="minorHAnsi" w:cs="Calibri"/>
                  <w:bCs/>
                  <w:sz w:val="20"/>
                  <w:szCs w:val="20"/>
                  <w:lang w:eastAsia="en-US"/>
                </w:rPr>
                <w:delText>17.06.2022</w:delText>
              </w:r>
            </w:del>
          </w:p>
        </w:tc>
      </w:tr>
      <w:tr w:rsidR="006D4F62" w:rsidRPr="00AA6C0A" w14:paraId="3477C72B" w14:textId="77777777" w:rsidTr="003C38B7">
        <w:trPr>
          <w:trHeight w:val="607"/>
          <w:del w:id="99" w:author="Autor"/>
        </w:trPr>
        <w:tc>
          <w:tcPr>
            <w:tcW w:w="913" w:type="pct"/>
            <w:shd w:val="clear" w:color="auto" w:fill="auto"/>
            <w:vAlign w:val="center"/>
          </w:tcPr>
          <w:p w14:paraId="451F67BF" w14:textId="77777777" w:rsidR="006D4F62" w:rsidRDefault="006D4F62" w:rsidP="006D4F62">
            <w:pPr>
              <w:keepNext/>
              <w:keepLines/>
              <w:rPr>
                <w:del w:id="100" w:author="Autor"/>
                <w:rFonts w:asciiTheme="minorHAnsi" w:eastAsia="Times New Roman" w:hAnsiTheme="minorHAnsi" w:cs="Calibri"/>
                <w:bCs/>
                <w:sz w:val="20"/>
                <w:szCs w:val="20"/>
                <w:lang w:eastAsia="en-US"/>
              </w:rPr>
            </w:pPr>
            <w:del w:id="101" w:author="Autor">
              <w:r>
                <w:rPr>
                  <w:rFonts w:asciiTheme="minorHAnsi" w:eastAsia="Times New Roman" w:hAnsiTheme="minorHAnsi" w:cs="Calibri"/>
                  <w:bCs/>
                  <w:sz w:val="20"/>
                  <w:szCs w:val="20"/>
                  <w:lang w:eastAsia="en-US"/>
                </w:rPr>
                <w:delText>4.3.3</w:delText>
              </w:r>
            </w:del>
          </w:p>
        </w:tc>
        <w:tc>
          <w:tcPr>
            <w:tcW w:w="1763" w:type="pct"/>
            <w:shd w:val="clear" w:color="auto" w:fill="auto"/>
            <w:vAlign w:val="center"/>
          </w:tcPr>
          <w:p w14:paraId="60DBD4DD" w14:textId="77777777" w:rsidR="006D4F62" w:rsidRDefault="006D4F62" w:rsidP="006D4F62">
            <w:pPr>
              <w:keepNext/>
              <w:keepLines/>
              <w:rPr>
                <w:del w:id="102" w:author="Autor"/>
                <w:rFonts w:asciiTheme="minorHAnsi" w:eastAsia="Times New Roman" w:hAnsiTheme="minorHAnsi" w:cs="Calibri"/>
                <w:bCs/>
                <w:sz w:val="20"/>
                <w:szCs w:val="20"/>
                <w:lang w:eastAsia="en-US"/>
              </w:rPr>
            </w:pPr>
            <w:del w:id="103" w:author="Autor">
              <w:r>
                <w:rPr>
                  <w:rFonts w:asciiTheme="minorHAnsi" w:eastAsia="Times New Roman" w:hAnsiTheme="minorHAnsi" w:cs="Calibri"/>
                  <w:bCs/>
                  <w:sz w:val="20"/>
                  <w:szCs w:val="20"/>
                  <w:lang w:eastAsia="en-US"/>
                </w:rPr>
                <w:delText xml:space="preserve">Doplnenie povinnosti partnera, ktorý nie je účastníkom zmluvného vzťahu v súlade s ustanovením § 25 ods. 3 zákona o príspevku z EŠIF. </w:delText>
              </w:r>
            </w:del>
          </w:p>
        </w:tc>
        <w:tc>
          <w:tcPr>
            <w:tcW w:w="1417" w:type="pct"/>
            <w:shd w:val="clear" w:color="auto" w:fill="auto"/>
            <w:vAlign w:val="center"/>
          </w:tcPr>
          <w:p w14:paraId="6C821140" w14:textId="77777777" w:rsidR="006D4F62" w:rsidRDefault="006D4F62" w:rsidP="006D4F62">
            <w:pPr>
              <w:keepNext/>
              <w:keepLines/>
              <w:rPr>
                <w:del w:id="104" w:author="Autor"/>
                <w:rFonts w:asciiTheme="minorHAnsi" w:eastAsia="Times New Roman" w:hAnsiTheme="minorHAnsi" w:cs="Calibri"/>
                <w:bCs/>
                <w:sz w:val="20"/>
                <w:szCs w:val="20"/>
                <w:lang w:eastAsia="en-US"/>
              </w:rPr>
            </w:pPr>
            <w:del w:id="105" w:author="Autor">
              <w:r>
                <w:rPr>
                  <w:rFonts w:asciiTheme="minorHAnsi" w:eastAsia="Times New Roman" w:hAnsiTheme="minorHAnsi" w:cs="Calibri"/>
                  <w:bCs/>
                  <w:sz w:val="20"/>
                  <w:szCs w:val="20"/>
                  <w:lang w:eastAsia="en-US"/>
                </w:rPr>
                <w:delText>Aktualizácia Systému finančného riadenia (verzia 4.0).</w:delText>
              </w:r>
            </w:del>
          </w:p>
        </w:tc>
        <w:tc>
          <w:tcPr>
            <w:tcW w:w="907" w:type="pct"/>
            <w:shd w:val="clear" w:color="auto" w:fill="auto"/>
            <w:vAlign w:val="center"/>
          </w:tcPr>
          <w:p w14:paraId="54DCC4D3" w14:textId="77777777" w:rsidR="006D4F62" w:rsidRDefault="006D4F62" w:rsidP="006D4F62">
            <w:pPr>
              <w:keepNext/>
              <w:keepLines/>
              <w:rPr>
                <w:del w:id="106" w:author="Autor"/>
                <w:rFonts w:asciiTheme="minorHAnsi" w:eastAsia="Times New Roman" w:hAnsiTheme="minorHAnsi" w:cs="Calibri"/>
                <w:bCs/>
                <w:sz w:val="20"/>
                <w:szCs w:val="20"/>
                <w:lang w:eastAsia="en-US"/>
              </w:rPr>
            </w:pPr>
            <w:del w:id="107" w:author="Autor">
              <w:r>
                <w:rPr>
                  <w:rFonts w:asciiTheme="minorHAnsi" w:eastAsia="Times New Roman" w:hAnsiTheme="minorHAnsi" w:cs="Calibri"/>
                  <w:bCs/>
                  <w:sz w:val="20"/>
                  <w:szCs w:val="20"/>
                  <w:lang w:eastAsia="en-US"/>
                </w:rPr>
                <w:delText>17.06.2022</w:delText>
              </w:r>
            </w:del>
          </w:p>
        </w:tc>
      </w:tr>
      <w:tr w:rsidR="006D4F62" w:rsidRPr="00AA6C0A" w14:paraId="2AF2A23D" w14:textId="77777777" w:rsidTr="003C38B7">
        <w:trPr>
          <w:trHeight w:val="607"/>
          <w:del w:id="108" w:author="Autor"/>
        </w:trPr>
        <w:tc>
          <w:tcPr>
            <w:tcW w:w="913" w:type="pct"/>
            <w:shd w:val="clear" w:color="auto" w:fill="auto"/>
            <w:vAlign w:val="center"/>
          </w:tcPr>
          <w:p w14:paraId="72208167" w14:textId="77777777" w:rsidR="006D4F62" w:rsidRDefault="006D4F62" w:rsidP="006D4F62">
            <w:pPr>
              <w:keepNext/>
              <w:keepLines/>
              <w:rPr>
                <w:del w:id="109" w:author="Autor"/>
                <w:rFonts w:asciiTheme="minorHAnsi" w:eastAsia="Times New Roman" w:hAnsiTheme="minorHAnsi" w:cs="Calibri"/>
                <w:bCs/>
                <w:sz w:val="20"/>
                <w:szCs w:val="20"/>
                <w:lang w:eastAsia="en-US"/>
              </w:rPr>
            </w:pPr>
            <w:del w:id="110" w:author="Autor">
              <w:r>
                <w:rPr>
                  <w:rFonts w:asciiTheme="minorHAnsi" w:eastAsia="Times New Roman" w:hAnsiTheme="minorHAnsi" w:cs="Calibri"/>
                  <w:bCs/>
                  <w:sz w:val="20"/>
                  <w:szCs w:val="20"/>
                  <w:lang w:eastAsia="en-US"/>
                </w:rPr>
                <w:delText>4.3.3 a 4.6.1</w:delText>
              </w:r>
            </w:del>
          </w:p>
        </w:tc>
        <w:tc>
          <w:tcPr>
            <w:tcW w:w="1763" w:type="pct"/>
            <w:shd w:val="clear" w:color="auto" w:fill="auto"/>
            <w:vAlign w:val="center"/>
          </w:tcPr>
          <w:p w14:paraId="641142E1" w14:textId="77777777" w:rsidR="006D4F62" w:rsidRDefault="006D4F62" w:rsidP="006D4F62">
            <w:pPr>
              <w:keepNext/>
              <w:keepLines/>
              <w:rPr>
                <w:del w:id="111" w:author="Autor"/>
                <w:rFonts w:asciiTheme="minorHAnsi" w:eastAsia="Times New Roman" w:hAnsiTheme="minorHAnsi" w:cs="Calibri"/>
                <w:bCs/>
                <w:sz w:val="20"/>
                <w:szCs w:val="20"/>
                <w:lang w:eastAsia="en-US"/>
              </w:rPr>
            </w:pPr>
            <w:del w:id="112" w:author="Autor">
              <w:r>
                <w:rPr>
                  <w:rFonts w:asciiTheme="minorHAnsi" w:eastAsia="Times New Roman" w:hAnsiTheme="minorHAnsi" w:cs="Calibri"/>
                  <w:bCs/>
                  <w:sz w:val="20"/>
                  <w:szCs w:val="20"/>
                  <w:lang w:eastAsia="en-US"/>
                </w:rPr>
                <w:delText xml:space="preserve">Úprava lehoty na predkladanie námietok k návrhu čiastkovej správy z kontroly/návrhu správy z kontroly. </w:delText>
              </w:r>
            </w:del>
          </w:p>
        </w:tc>
        <w:tc>
          <w:tcPr>
            <w:tcW w:w="1417" w:type="pct"/>
            <w:shd w:val="clear" w:color="auto" w:fill="auto"/>
            <w:vAlign w:val="center"/>
          </w:tcPr>
          <w:p w14:paraId="053F9253" w14:textId="77777777" w:rsidR="006D4F62" w:rsidRDefault="006D4F62" w:rsidP="006D4F62">
            <w:pPr>
              <w:keepNext/>
              <w:keepLines/>
              <w:rPr>
                <w:del w:id="113" w:author="Autor"/>
                <w:rFonts w:asciiTheme="minorHAnsi" w:eastAsia="Times New Roman" w:hAnsiTheme="minorHAnsi" w:cs="Calibri"/>
                <w:bCs/>
                <w:sz w:val="20"/>
                <w:szCs w:val="20"/>
                <w:lang w:eastAsia="en-US"/>
              </w:rPr>
            </w:pPr>
            <w:del w:id="114" w:author="Autor">
              <w:r>
                <w:rPr>
                  <w:rFonts w:asciiTheme="minorHAnsi" w:eastAsia="Times New Roman" w:hAnsiTheme="minorHAnsi" w:cs="Calibri"/>
                  <w:bCs/>
                  <w:sz w:val="20"/>
                  <w:szCs w:val="20"/>
                  <w:lang w:eastAsia="en-US"/>
                </w:rPr>
                <w:delText>Aktualizácia Systému riadenia EŠIF (verzia 12.0)</w:delText>
              </w:r>
              <w:r w:rsidR="00654326">
                <w:rPr>
                  <w:rFonts w:asciiTheme="minorHAnsi" w:eastAsia="Times New Roman" w:hAnsiTheme="minorHAnsi" w:cs="Calibri"/>
                  <w:bCs/>
                  <w:sz w:val="20"/>
                  <w:szCs w:val="20"/>
                  <w:lang w:eastAsia="en-US"/>
                </w:rPr>
                <w:delText>.</w:delText>
              </w:r>
            </w:del>
          </w:p>
        </w:tc>
        <w:tc>
          <w:tcPr>
            <w:tcW w:w="907" w:type="pct"/>
            <w:shd w:val="clear" w:color="auto" w:fill="auto"/>
            <w:vAlign w:val="center"/>
          </w:tcPr>
          <w:p w14:paraId="72DD32CC" w14:textId="77777777" w:rsidR="006D4F62" w:rsidRDefault="006D4F62" w:rsidP="006D4F62">
            <w:pPr>
              <w:keepNext/>
              <w:keepLines/>
              <w:rPr>
                <w:del w:id="115" w:author="Autor"/>
                <w:rFonts w:asciiTheme="minorHAnsi" w:eastAsia="Times New Roman" w:hAnsiTheme="minorHAnsi" w:cs="Calibri"/>
                <w:bCs/>
                <w:sz w:val="20"/>
                <w:szCs w:val="20"/>
                <w:lang w:eastAsia="en-US"/>
              </w:rPr>
            </w:pPr>
            <w:del w:id="116" w:author="Autor">
              <w:r>
                <w:rPr>
                  <w:rFonts w:asciiTheme="minorHAnsi" w:eastAsia="Times New Roman" w:hAnsiTheme="minorHAnsi" w:cs="Calibri"/>
                  <w:bCs/>
                  <w:sz w:val="20"/>
                  <w:szCs w:val="20"/>
                  <w:lang w:eastAsia="en-US"/>
                </w:rPr>
                <w:delText>17.06.2022</w:delText>
              </w:r>
            </w:del>
          </w:p>
        </w:tc>
      </w:tr>
      <w:tr w:rsidR="006D4F62" w:rsidRPr="00AA6C0A" w14:paraId="4C5FCEDD" w14:textId="77777777" w:rsidTr="003C38B7">
        <w:trPr>
          <w:trHeight w:val="607"/>
          <w:del w:id="117" w:author="Autor"/>
        </w:trPr>
        <w:tc>
          <w:tcPr>
            <w:tcW w:w="913" w:type="pct"/>
            <w:shd w:val="clear" w:color="auto" w:fill="auto"/>
            <w:vAlign w:val="center"/>
          </w:tcPr>
          <w:p w14:paraId="3946C7D1" w14:textId="77777777" w:rsidR="006D4F62" w:rsidRDefault="006D4F62" w:rsidP="006D4F62">
            <w:pPr>
              <w:keepNext/>
              <w:keepLines/>
              <w:rPr>
                <w:del w:id="118" w:author="Autor"/>
                <w:rFonts w:asciiTheme="minorHAnsi" w:eastAsia="Times New Roman" w:hAnsiTheme="minorHAnsi" w:cs="Calibri"/>
                <w:bCs/>
                <w:sz w:val="20"/>
                <w:szCs w:val="20"/>
                <w:lang w:eastAsia="en-US"/>
              </w:rPr>
            </w:pPr>
            <w:del w:id="119" w:author="Autor">
              <w:r>
                <w:rPr>
                  <w:rFonts w:asciiTheme="minorHAnsi" w:eastAsia="Times New Roman" w:hAnsiTheme="minorHAnsi" w:cs="Calibri"/>
                  <w:bCs/>
                  <w:sz w:val="20"/>
                  <w:szCs w:val="20"/>
                  <w:lang w:eastAsia="en-US"/>
                </w:rPr>
                <w:delText>4.3.3.2</w:delText>
              </w:r>
            </w:del>
          </w:p>
        </w:tc>
        <w:tc>
          <w:tcPr>
            <w:tcW w:w="1763" w:type="pct"/>
            <w:shd w:val="clear" w:color="auto" w:fill="auto"/>
            <w:vAlign w:val="center"/>
          </w:tcPr>
          <w:p w14:paraId="6B6C659B" w14:textId="77777777" w:rsidR="006D4F62" w:rsidRDefault="006D4F62" w:rsidP="006D4F62">
            <w:pPr>
              <w:keepNext/>
              <w:keepLines/>
              <w:rPr>
                <w:del w:id="120" w:author="Autor"/>
                <w:rFonts w:asciiTheme="minorHAnsi" w:eastAsia="Times New Roman" w:hAnsiTheme="minorHAnsi" w:cs="Calibri"/>
                <w:bCs/>
                <w:sz w:val="20"/>
                <w:szCs w:val="20"/>
                <w:lang w:eastAsia="en-US"/>
              </w:rPr>
            </w:pPr>
            <w:del w:id="121" w:author="Autor">
              <w:r>
                <w:rPr>
                  <w:rFonts w:asciiTheme="minorHAnsi" w:eastAsia="Times New Roman" w:hAnsiTheme="minorHAnsi" w:cs="Calibri"/>
                  <w:bCs/>
                  <w:sz w:val="20"/>
                  <w:szCs w:val="20"/>
                  <w:lang w:eastAsia="en-US"/>
                </w:rPr>
                <w:delText>Úprava všeobecných náležitostí účtovného dokladu.</w:delText>
              </w:r>
            </w:del>
          </w:p>
        </w:tc>
        <w:tc>
          <w:tcPr>
            <w:tcW w:w="1417" w:type="pct"/>
            <w:shd w:val="clear" w:color="auto" w:fill="auto"/>
            <w:vAlign w:val="center"/>
          </w:tcPr>
          <w:p w14:paraId="3882CC7E" w14:textId="77777777" w:rsidR="006D4F62" w:rsidRDefault="006D4F62" w:rsidP="006D4F62">
            <w:pPr>
              <w:keepNext/>
              <w:keepLines/>
              <w:rPr>
                <w:del w:id="122" w:author="Autor"/>
                <w:rFonts w:asciiTheme="minorHAnsi" w:eastAsia="Times New Roman" w:hAnsiTheme="minorHAnsi" w:cs="Calibri"/>
                <w:bCs/>
                <w:sz w:val="20"/>
                <w:szCs w:val="20"/>
                <w:lang w:eastAsia="en-US"/>
              </w:rPr>
            </w:pPr>
            <w:del w:id="123" w:author="Autor">
              <w:r>
                <w:rPr>
                  <w:rFonts w:asciiTheme="minorHAnsi" w:eastAsia="Times New Roman" w:hAnsiTheme="minorHAnsi" w:cs="Calibri"/>
                  <w:bCs/>
                  <w:sz w:val="20"/>
                  <w:szCs w:val="20"/>
                  <w:lang w:eastAsia="en-US"/>
                </w:rPr>
                <w:delText>Novela zákona č. 431/2002 Z. z. o účtovníctve.</w:delText>
              </w:r>
            </w:del>
          </w:p>
        </w:tc>
        <w:tc>
          <w:tcPr>
            <w:tcW w:w="907" w:type="pct"/>
            <w:shd w:val="clear" w:color="auto" w:fill="auto"/>
            <w:vAlign w:val="center"/>
          </w:tcPr>
          <w:p w14:paraId="0CEBC7E2" w14:textId="77777777" w:rsidR="006D4F62" w:rsidRDefault="006D4F62" w:rsidP="006D4F62">
            <w:pPr>
              <w:keepNext/>
              <w:keepLines/>
              <w:rPr>
                <w:del w:id="124" w:author="Autor"/>
                <w:rFonts w:asciiTheme="minorHAnsi" w:eastAsia="Times New Roman" w:hAnsiTheme="minorHAnsi" w:cs="Calibri"/>
                <w:bCs/>
                <w:sz w:val="20"/>
                <w:szCs w:val="20"/>
                <w:lang w:eastAsia="en-US"/>
              </w:rPr>
            </w:pPr>
            <w:del w:id="125" w:author="Autor">
              <w:r>
                <w:rPr>
                  <w:rFonts w:asciiTheme="minorHAnsi" w:eastAsia="Times New Roman" w:hAnsiTheme="minorHAnsi" w:cs="Calibri"/>
                  <w:bCs/>
                  <w:sz w:val="20"/>
                  <w:szCs w:val="20"/>
                  <w:lang w:eastAsia="en-US"/>
                </w:rPr>
                <w:delText>17.06.2022</w:delText>
              </w:r>
            </w:del>
          </w:p>
        </w:tc>
      </w:tr>
      <w:tr w:rsidR="008A34AB" w:rsidRPr="00AA6C0A" w14:paraId="17EB4A00" w14:textId="77777777" w:rsidTr="003C38B7">
        <w:trPr>
          <w:trHeight w:val="607"/>
        </w:trPr>
        <w:tc>
          <w:tcPr>
            <w:tcW w:w="913" w:type="pct"/>
            <w:shd w:val="clear" w:color="auto" w:fill="auto"/>
            <w:vAlign w:val="center"/>
          </w:tcPr>
          <w:p w14:paraId="34247C1A" w14:textId="35084F16" w:rsidR="008A34AB" w:rsidRDefault="006D4F62">
            <w:pPr>
              <w:keepNext/>
              <w:keepLines/>
              <w:jc w:val="center"/>
              <w:rPr>
                <w:rFonts w:asciiTheme="minorHAnsi" w:eastAsia="Times New Roman" w:hAnsiTheme="minorHAnsi" w:cs="Calibri"/>
                <w:bCs/>
                <w:sz w:val="20"/>
                <w:szCs w:val="20"/>
                <w:lang w:eastAsia="en-US"/>
              </w:rPr>
              <w:pPrChange w:id="126" w:author="Autor">
                <w:pPr>
                  <w:keepNext/>
                  <w:keepLines/>
                </w:pPr>
              </w:pPrChange>
            </w:pPr>
            <w:del w:id="127" w:author="Autor">
              <w:r>
                <w:rPr>
                  <w:rFonts w:asciiTheme="minorHAnsi" w:eastAsia="Times New Roman" w:hAnsiTheme="minorHAnsi" w:cs="Calibri"/>
                  <w:bCs/>
                  <w:sz w:val="20"/>
                  <w:szCs w:val="20"/>
                  <w:lang w:eastAsia="en-US"/>
                </w:rPr>
                <w:delText>4.3.</w:delText>
              </w:r>
            </w:del>
            <w:r w:rsidR="0036750D">
              <w:rPr>
                <w:rFonts w:asciiTheme="minorHAnsi" w:eastAsia="Times New Roman" w:hAnsiTheme="minorHAnsi" w:cs="Calibri"/>
                <w:bCs/>
                <w:sz w:val="20"/>
                <w:szCs w:val="20"/>
                <w:lang w:eastAsia="en-US"/>
              </w:rPr>
              <w:t>3.2</w:t>
            </w:r>
            <w:del w:id="128" w:author="Autor">
              <w:r>
                <w:rPr>
                  <w:rFonts w:asciiTheme="minorHAnsi" w:eastAsia="Times New Roman" w:hAnsiTheme="minorHAnsi" w:cs="Calibri"/>
                  <w:bCs/>
                  <w:sz w:val="20"/>
                  <w:szCs w:val="20"/>
                  <w:lang w:eastAsia="en-US"/>
                </w:rPr>
                <w:delText xml:space="preserve"> (Osobné výdavky)</w:delText>
              </w:r>
            </w:del>
          </w:p>
        </w:tc>
        <w:tc>
          <w:tcPr>
            <w:tcW w:w="1763" w:type="pct"/>
            <w:shd w:val="clear" w:color="auto" w:fill="auto"/>
            <w:vAlign w:val="center"/>
          </w:tcPr>
          <w:p w14:paraId="76B9B2EE" w14:textId="0F5A8DAA" w:rsidR="008A34AB" w:rsidRDefault="006D4F62" w:rsidP="00CF2D1E">
            <w:pPr>
              <w:keepNext/>
              <w:keepLines/>
              <w:rPr>
                <w:rFonts w:asciiTheme="minorHAnsi" w:eastAsia="Times New Roman" w:hAnsiTheme="minorHAnsi" w:cs="Calibri"/>
                <w:bCs/>
                <w:sz w:val="20"/>
                <w:szCs w:val="20"/>
                <w:lang w:eastAsia="en-US"/>
              </w:rPr>
            </w:pPr>
            <w:del w:id="129" w:author="Autor">
              <w:r>
                <w:rPr>
                  <w:rFonts w:asciiTheme="minorHAnsi" w:eastAsia="Times New Roman" w:hAnsiTheme="minorHAnsi" w:cs="Calibri"/>
                  <w:bCs/>
                  <w:sz w:val="20"/>
                  <w:szCs w:val="20"/>
                  <w:lang w:eastAsia="en-US"/>
                </w:rPr>
                <w:delText xml:space="preserve">Odstránenie povinnosti podpísania výkazov preddavkov na poistné na verejné zdravotné poistenie, výkazy preddavkov na sociálne poistenie. </w:delText>
              </w:r>
            </w:del>
            <w:ins w:id="130" w:author="Autor">
              <w:r w:rsidR="0036750D">
                <w:rPr>
                  <w:rFonts w:asciiTheme="minorHAnsi" w:eastAsia="Times New Roman" w:hAnsiTheme="minorHAnsi" w:cs="Calibri"/>
                  <w:bCs/>
                  <w:sz w:val="20"/>
                  <w:szCs w:val="20"/>
                  <w:lang w:eastAsia="en-US"/>
                </w:rPr>
                <w:t xml:space="preserve">Zmena adresy </w:t>
              </w:r>
              <w:r w:rsidR="00CB39BB">
                <w:rPr>
                  <w:rFonts w:asciiTheme="minorHAnsi" w:eastAsia="Times New Roman" w:hAnsiTheme="minorHAnsi" w:cs="Calibri"/>
                  <w:bCs/>
                  <w:sz w:val="20"/>
                  <w:szCs w:val="20"/>
                  <w:lang w:eastAsia="en-US"/>
                </w:rPr>
                <w:t xml:space="preserve">a odkazu na telefonický kontakt </w:t>
              </w:r>
              <w:r w:rsidR="0036750D">
                <w:rPr>
                  <w:rFonts w:asciiTheme="minorHAnsi" w:eastAsia="Times New Roman" w:hAnsiTheme="minorHAnsi" w:cs="Calibri"/>
                  <w:bCs/>
                  <w:sz w:val="20"/>
                  <w:szCs w:val="20"/>
                  <w:lang w:eastAsia="en-US"/>
                </w:rPr>
                <w:t xml:space="preserve">riadiaceho orgánu OP TP. </w:t>
              </w:r>
            </w:ins>
          </w:p>
        </w:tc>
        <w:tc>
          <w:tcPr>
            <w:tcW w:w="1417" w:type="pct"/>
            <w:shd w:val="clear" w:color="auto" w:fill="auto"/>
            <w:vAlign w:val="center"/>
          </w:tcPr>
          <w:p w14:paraId="4D124B39" w14:textId="0BDCFB01" w:rsidR="008A34AB" w:rsidRDefault="0036750D" w:rsidP="00CF2D1E">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 xml:space="preserve">Na základe </w:t>
            </w:r>
            <w:del w:id="131" w:author="Autor">
              <w:r w:rsidR="006D4F62">
                <w:rPr>
                  <w:rFonts w:asciiTheme="minorHAnsi" w:eastAsia="Times New Roman" w:hAnsiTheme="minorHAnsi" w:cs="Calibri"/>
                  <w:bCs/>
                  <w:sz w:val="20"/>
                  <w:szCs w:val="20"/>
                  <w:lang w:eastAsia="en-US"/>
                </w:rPr>
                <w:delText>potreby RO OP TP.</w:delText>
              </w:r>
            </w:del>
            <w:ins w:id="132" w:author="Autor">
              <w:r>
                <w:rPr>
                  <w:rFonts w:asciiTheme="minorHAnsi" w:eastAsia="Times New Roman" w:hAnsiTheme="minorHAnsi" w:cs="Calibri"/>
                  <w:bCs/>
                  <w:sz w:val="20"/>
                  <w:szCs w:val="20"/>
                  <w:lang w:eastAsia="en-US"/>
                </w:rPr>
                <w:t>zmeny sídla MIRRI SR</w:t>
              </w:r>
            </w:ins>
          </w:p>
        </w:tc>
        <w:tc>
          <w:tcPr>
            <w:tcW w:w="907" w:type="pct"/>
            <w:shd w:val="clear" w:color="auto" w:fill="auto"/>
            <w:vAlign w:val="center"/>
          </w:tcPr>
          <w:p w14:paraId="51DC9FCD" w14:textId="37960624" w:rsidR="008A34AB" w:rsidRDefault="006D4F62" w:rsidP="00661817">
            <w:pPr>
              <w:keepNext/>
              <w:keepLines/>
              <w:rPr>
                <w:rFonts w:asciiTheme="minorHAnsi" w:eastAsia="Times New Roman" w:hAnsiTheme="minorHAnsi" w:cs="Calibri"/>
                <w:bCs/>
                <w:sz w:val="20"/>
                <w:szCs w:val="20"/>
                <w:lang w:eastAsia="en-US"/>
              </w:rPr>
            </w:pPr>
            <w:del w:id="133" w:author="Autor">
              <w:r>
                <w:rPr>
                  <w:rFonts w:asciiTheme="minorHAnsi" w:eastAsia="Times New Roman" w:hAnsiTheme="minorHAnsi" w:cs="Calibri"/>
                  <w:bCs/>
                  <w:sz w:val="20"/>
                  <w:szCs w:val="20"/>
                  <w:lang w:eastAsia="en-US"/>
                </w:rPr>
                <w:delText>17.06</w:delText>
              </w:r>
            </w:del>
            <w:ins w:id="134" w:author="Autor">
              <w:r w:rsidR="0036750D">
                <w:rPr>
                  <w:rFonts w:asciiTheme="minorHAnsi" w:eastAsia="Times New Roman" w:hAnsiTheme="minorHAnsi" w:cs="Calibri"/>
                  <w:bCs/>
                  <w:sz w:val="20"/>
                  <w:szCs w:val="20"/>
                  <w:lang w:eastAsia="en-US"/>
                </w:rPr>
                <w:t>01.08</w:t>
              </w:r>
            </w:ins>
            <w:r w:rsidR="0036750D">
              <w:rPr>
                <w:rFonts w:asciiTheme="minorHAnsi" w:eastAsia="Times New Roman" w:hAnsiTheme="minorHAnsi" w:cs="Calibri"/>
                <w:bCs/>
                <w:sz w:val="20"/>
                <w:szCs w:val="20"/>
                <w:lang w:eastAsia="en-US"/>
              </w:rPr>
              <w:t>.2022</w:t>
            </w:r>
          </w:p>
        </w:tc>
      </w:tr>
      <w:tr w:rsidR="0036750D" w:rsidRPr="00AA6C0A" w14:paraId="4E561E34" w14:textId="77777777" w:rsidTr="00F57BE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135"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549"/>
          <w:trPrChange w:id="136" w:author="Autor">
            <w:trPr>
              <w:trHeight w:val="607"/>
            </w:trPr>
          </w:trPrChange>
        </w:trPr>
        <w:tc>
          <w:tcPr>
            <w:tcW w:w="913" w:type="pct"/>
            <w:shd w:val="clear" w:color="auto" w:fill="auto"/>
            <w:vAlign w:val="center"/>
            <w:tcPrChange w:id="137" w:author="Autor">
              <w:tcPr>
                <w:tcW w:w="913" w:type="pct"/>
                <w:shd w:val="clear" w:color="auto" w:fill="auto"/>
                <w:vAlign w:val="center"/>
              </w:tcPr>
            </w:tcPrChange>
          </w:tcPr>
          <w:p w14:paraId="4DC96D93" w14:textId="11767670" w:rsidR="0036750D" w:rsidRDefault="006D4F62">
            <w:pPr>
              <w:keepNext/>
              <w:keepLines/>
              <w:jc w:val="center"/>
              <w:rPr>
                <w:rFonts w:asciiTheme="minorHAnsi" w:eastAsia="Times New Roman" w:hAnsiTheme="minorHAnsi" w:cs="Calibri"/>
                <w:bCs/>
                <w:sz w:val="20"/>
                <w:szCs w:val="20"/>
                <w:lang w:eastAsia="en-US"/>
              </w:rPr>
              <w:pPrChange w:id="138" w:author="Autor">
                <w:pPr>
                  <w:keepNext/>
                  <w:keepLines/>
                </w:pPr>
              </w:pPrChange>
            </w:pPr>
            <w:del w:id="139" w:author="Autor">
              <w:r>
                <w:rPr>
                  <w:rFonts w:asciiTheme="minorHAnsi" w:eastAsia="Times New Roman" w:hAnsiTheme="minorHAnsi" w:cs="Calibri"/>
                  <w:bCs/>
                  <w:sz w:val="20"/>
                  <w:szCs w:val="20"/>
                  <w:lang w:eastAsia="en-US"/>
                </w:rPr>
                <w:lastRenderedPageBreak/>
                <w:delText>4.3.3.2 (Dohody o práci vykonávanej mimopracovného pomeru)</w:delText>
              </w:r>
            </w:del>
            <w:ins w:id="140" w:author="Autor">
              <w:r w:rsidR="00AA0F86">
                <w:rPr>
                  <w:rFonts w:asciiTheme="minorHAnsi" w:eastAsia="Times New Roman" w:hAnsiTheme="minorHAnsi" w:cs="Calibri"/>
                  <w:bCs/>
                  <w:sz w:val="20"/>
                  <w:szCs w:val="20"/>
                  <w:lang w:eastAsia="en-US"/>
                </w:rPr>
                <w:t>4.3.7</w:t>
              </w:r>
            </w:ins>
          </w:p>
        </w:tc>
        <w:tc>
          <w:tcPr>
            <w:tcW w:w="1763" w:type="pct"/>
            <w:shd w:val="clear" w:color="auto" w:fill="auto"/>
            <w:vAlign w:val="center"/>
            <w:tcPrChange w:id="141" w:author="Autor">
              <w:tcPr>
                <w:tcW w:w="1763" w:type="pct"/>
                <w:shd w:val="clear" w:color="auto" w:fill="auto"/>
                <w:vAlign w:val="center"/>
              </w:tcPr>
            </w:tcPrChange>
          </w:tcPr>
          <w:p w14:paraId="437D7A04" w14:textId="08AA549F" w:rsidR="0036750D" w:rsidRDefault="006D4F62" w:rsidP="0036750D">
            <w:pPr>
              <w:keepNext/>
              <w:keepLines/>
              <w:rPr>
                <w:rFonts w:asciiTheme="minorHAnsi" w:eastAsia="Times New Roman" w:hAnsiTheme="minorHAnsi" w:cs="Calibri"/>
                <w:bCs/>
                <w:sz w:val="20"/>
                <w:szCs w:val="20"/>
                <w:lang w:eastAsia="en-US"/>
              </w:rPr>
            </w:pPr>
            <w:del w:id="142" w:author="Autor">
              <w:r>
                <w:rPr>
                  <w:rFonts w:asciiTheme="minorHAnsi" w:eastAsia="Times New Roman" w:hAnsiTheme="minorHAnsi" w:cs="Calibri"/>
                  <w:bCs/>
                  <w:sz w:val="20"/>
                  <w:szCs w:val="20"/>
                  <w:lang w:eastAsia="en-US"/>
                </w:rPr>
                <w:delText>Doplnenie informácie, kedy nie je potrebné vypracúvať pracovný výkaz.</w:delText>
              </w:r>
            </w:del>
            <w:ins w:id="143" w:author="Autor">
              <w:r w:rsidR="00AA0F86">
                <w:rPr>
                  <w:rFonts w:asciiTheme="minorHAnsi" w:eastAsia="Times New Roman" w:hAnsiTheme="minorHAnsi" w:cs="Calibri"/>
                  <w:bCs/>
                  <w:sz w:val="20"/>
                  <w:szCs w:val="20"/>
                  <w:lang w:eastAsia="en-US"/>
                </w:rPr>
                <w:t>Zmena adresy platobnej jednotky MIRRI SR.</w:t>
              </w:r>
            </w:ins>
          </w:p>
        </w:tc>
        <w:tc>
          <w:tcPr>
            <w:tcW w:w="1417" w:type="pct"/>
            <w:shd w:val="clear" w:color="auto" w:fill="auto"/>
            <w:vAlign w:val="center"/>
            <w:tcPrChange w:id="144" w:author="Autor">
              <w:tcPr>
                <w:tcW w:w="1417" w:type="pct"/>
                <w:shd w:val="clear" w:color="auto" w:fill="auto"/>
                <w:vAlign w:val="center"/>
              </w:tcPr>
            </w:tcPrChange>
          </w:tcPr>
          <w:p w14:paraId="3FBECE95" w14:textId="097D1881" w:rsidR="0036750D" w:rsidRDefault="006D4F62" w:rsidP="0036750D">
            <w:pPr>
              <w:keepNext/>
              <w:keepLines/>
              <w:rPr>
                <w:rFonts w:asciiTheme="minorHAnsi" w:eastAsia="Times New Roman" w:hAnsiTheme="minorHAnsi" w:cs="Calibri"/>
                <w:bCs/>
                <w:sz w:val="20"/>
                <w:szCs w:val="20"/>
                <w:lang w:eastAsia="en-US"/>
              </w:rPr>
            </w:pPr>
            <w:del w:id="145" w:author="Autor">
              <w:r>
                <w:rPr>
                  <w:rFonts w:asciiTheme="minorHAnsi" w:eastAsia="Times New Roman" w:hAnsiTheme="minorHAnsi" w:cs="Calibri"/>
                  <w:bCs/>
                  <w:sz w:val="20"/>
                  <w:szCs w:val="20"/>
                  <w:lang w:eastAsia="en-US"/>
                </w:rPr>
                <w:delText>Vydanie Jednotnej príručky k predkladaniu dokumentácie k ŽoP a na základe stanoviska CKO</w:delText>
              </w:r>
              <w:r w:rsidR="00654326">
                <w:rPr>
                  <w:rFonts w:asciiTheme="minorHAnsi" w:eastAsia="Times New Roman" w:hAnsiTheme="minorHAnsi" w:cs="Calibri"/>
                  <w:bCs/>
                  <w:sz w:val="20"/>
                  <w:szCs w:val="20"/>
                  <w:lang w:eastAsia="en-US"/>
                </w:rPr>
                <w:delText>.</w:delText>
              </w:r>
            </w:del>
            <w:ins w:id="146" w:author="Autor">
              <w:r w:rsidR="0036750D">
                <w:rPr>
                  <w:rFonts w:asciiTheme="minorHAnsi" w:eastAsia="Times New Roman" w:hAnsiTheme="minorHAnsi" w:cs="Calibri"/>
                  <w:bCs/>
                  <w:sz w:val="20"/>
                  <w:szCs w:val="20"/>
                  <w:lang w:eastAsia="en-US"/>
                </w:rPr>
                <w:t>Na základe zmeny sídla MIRRI SR</w:t>
              </w:r>
            </w:ins>
          </w:p>
        </w:tc>
        <w:tc>
          <w:tcPr>
            <w:tcW w:w="907" w:type="pct"/>
            <w:shd w:val="clear" w:color="auto" w:fill="auto"/>
            <w:vAlign w:val="center"/>
            <w:tcPrChange w:id="147" w:author="Autor">
              <w:tcPr>
                <w:tcW w:w="907" w:type="pct"/>
                <w:shd w:val="clear" w:color="auto" w:fill="auto"/>
                <w:vAlign w:val="center"/>
              </w:tcPr>
            </w:tcPrChange>
          </w:tcPr>
          <w:p w14:paraId="16080FE2" w14:textId="1F21BDF2" w:rsidR="0036750D" w:rsidRDefault="006D4F62" w:rsidP="0036750D">
            <w:pPr>
              <w:keepNext/>
              <w:keepLines/>
              <w:rPr>
                <w:rFonts w:asciiTheme="minorHAnsi" w:eastAsia="Times New Roman" w:hAnsiTheme="minorHAnsi" w:cs="Calibri"/>
                <w:bCs/>
                <w:sz w:val="20"/>
                <w:szCs w:val="20"/>
                <w:lang w:eastAsia="en-US"/>
              </w:rPr>
            </w:pPr>
            <w:del w:id="148" w:author="Autor">
              <w:r>
                <w:rPr>
                  <w:rFonts w:asciiTheme="minorHAnsi" w:eastAsia="Times New Roman" w:hAnsiTheme="minorHAnsi" w:cs="Calibri"/>
                  <w:bCs/>
                  <w:sz w:val="20"/>
                  <w:szCs w:val="20"/>
                  <w:lang w:eastAsia="en-US"/>
                </w:rPr>
                <w:delText>17.06</w:delText>
              </w:r>
            </w:del>
            <w:ins w:id="149" w:author="Autor">
              <w:r w:rsidR="0036750D">
                <w:rPr>
                  <w:rFonts w:asciiTheme="minorHAnsi" w:eastAsia="Times New Roman" w:hAnsiTheme="minorHAnsi" w:cs="Calibri"/>
                  <w:bCs/>
                  <w:sz w:val="20"/>
                  <w:szCs w:val="20"/>
                  <w:lang w:eastAsia="en-US"/>
                </w:rPr>
                <w:t>01.08</w:t>
              </w:r>
            </w:ins>
            <w:r w:rsidR="0036750D">
              <w:rPr>
                <w:rFonts w:asciiTheme="minorHAnsi" w:eastAsia="Times New Roman" w:hAnsiTheme="minorHAnsi" w:cs="Calibri"/>
                <w:bCs/>
                <w:sz w:val="20"/>
                <w:szCs w:val="20"/>
                <w:lang w:eastAsia="en-US"/>
              </w:rPr>
              <w:t>.2022</w:t>
            </w:r>
          </w:p>
        </w:tc>
      </w:tr>
      <w:tr w:rsidR="006D4F62" w:rsidRPr="00AA6C0A" w14:paraId="2C7AF670" w14:textId="77777777" w:rsidTr="003C38B7">
        <w:trPr>
          <w:trHeight w:val="607"/>
          <w:del w:id="150" w:author="Autor"/>
        </w:trPr>
        <w:tc>
          <w:tcPr>
            <w:tcW w:w="913" w:type="pct"/>
            <w:shd w:val="clear" w:color="auto" w:fill="auto"/>
            <w:vAlign w:val="center"/>
          </w:tcPr>
          <w:p w14:paraId="6C809F6A" w14:textId="77777777" w:rsidR="006D4F62" w:rsidRDefault="006D4F62" w:rsidP="006D4F62">
            <w:pPr>
              <w:keepNext/>
              <w:keepLines/>
              <w:rPr>
                <w:del w:id="151" w:author="Autor"/>
                <w:rFonts w:asciiTheme="minorHAnsi" w:eastAsia="Times New Roman" w:hAnsiTheme="minorHAnsi" w:cs="Calibri"/>
                <w:bCs/>
                <w:sz w:val="20"/>
                <w:szCs w:val="20"/>
                <w:lang w:eastAsia="en-US"/>
              </w:rPr>
            </w:pPr>
            <w:del w:id="152" w:author="Autor">
              <w:r>
                <w:rPr>
                  <w:rFonts w:asciiTheme="minorHAnsi" w:eastAsia="Times New Roman" w:hAnsiTheme="minorHAnsi" w:cs="Calibri"/>
                  <w:bCs/>
                  <w:sz w:val="20"/>
                  <w:szCs w:val="20"/>
                  <w:lang w:eastAsia="en-US"/>
                </w:rPr>
                <w:delText>4.3.5.1</w:delText>
              </w:r>
            </w:del>
          </w:p>
        </w:tc>
        <w:tc>
          <w:tcPr>
            <w:tcW w:w="1763" w:type="pct"/>
            <w:shd w:val="clear" w:color="auto" w:fill="auto"/>
            <w:vAlign w:val="center"/>
          </w:tcPr>
          <w:p w14:paraId="1D708FAF" w14:textId="77777777" w:rsidR="006D4F62" w:rsidRDefault="006D4F62" w:rsidP="006D4F62">
            <w:pPr>
              <w:keepNext/>
              <w:keepLines/>
              <w:rPr>
                <w:del w:id="153" w:author="Autor"/>
                <w:rFonts w:asciiTheme="minorHAnsi" w:eastAsia="Times New Roman" w:hAnsiTheme="minorHAnsi" w:cs="Calibri"/>
                <w:bCs/>
                <w:sz w:val="20"/>
                <w:szCs w:val="20"/>
                <w:lang w:eastAsia="en-US"/>
              </w:rPr>
            </w:pPr>
            <w:del w:id="154" w:author="Autor">
              <w:r>
                <w:rPr>
                  <w:rFonts w:asciiTheme="minorHAnsi" w:eastAsia="Times New Roman" w:hAnsiTheme="minorHAnsi" w:cs="Calibri"/>
                  <w:bCs/>
                  <w:sz w:val="20"/>
                  <w:szCs w:val="20"/>
                  <w:lang w:eastAsia="en-US"/>
                </w:rPr>
                <w:delText>V časti o Etape zúčtovania poskytnutého predfinancovania bola doplnená informácia o možnosti pristúpenia k úhrade účtovných dokladov dodávateľovi/zhotoviteľovi aj pred pripísaním finančných prostriedkov na účte Prijímateľa.</w:delText>
              </w:r>
            </w:del>
          </w:p>
        </w:tc>
        <w:tc>
          <w:tcPr>
            <w:tcW w:w="1417" w:type="pct"/>
            <w:shd w:val="clear" w:color="auto" w:fill="auto"/>
            <w:vAlign w:val="center"/>
          </w:tcPr>
          <w:p w14:paraId="0244EEE4" w14:textId="77777777" w:rsidR="006D4F62" w:rsidRDefault="006D4F62" w:rsidP="006D4F62">
            <w:pPr>
              <w:keepNext/>
              <w:keepLines/>
              <w:rPr>
                <w:del w:id="155" w:author="Autor"/>
                <w:rFonts w:asciiTheme="minorHAnsi" w:eastAsia="Times New Roman" w:hAnsiTheme="minorHAnsi" w:cs="Calibri"/>
                <w:bCs/>
                <w:sz w:val="20"/>
                <w:szCs w:val="20"/>
                <w:lang w:eastAsia="en-US"/>
              </w:rPr>
            </w:pPr>
            <w:del w:id="156" w:author="Autor">
              <w:r>
                <w:rPr>
                  <w:rFonts w:asciiTheme="minorHAnsi" w:eastAsia="Times New Roman" w:hAnsiTheme="minorHAnsi" w:cs="Calibri"/>
                  <w:bCs/>
                  <w:sz w:val="20"/>
                  <w:szCs w:val="20"/>
                  <w:lang w:eastAsia="en-US"/>
                </w:rPr>
                <w:delText>Aktualizácia Systému finančného riadenia (verzia 4.0).</w:delText>
              </w:r>
            </w:del>
          </w:p>
        </w:tc>
        <w:tc>
          <w:tcPr>
            <w:tcW w:w="907" w:type="pct"/>
            <w:shd w:val="clear" w:color="auto" w:fill="auto"/>
            <w:vAlign w:val="center"/>
          </w:tcPr>
          <w:p w14:paraId="298D4ACA" w14:textId="77777777" w:rsidR="006D4F62" w:rsidRDefault="006D4F62" w:rsidP="006D4F62">
            <w:pPr>
              <w:keepNext/>
              <w:keepLines/>
              <w:rPr>
                <w:del w:id="157" w:author="Autor"/>
                <w:rFonts w:asciiTheme="minorHAnsi" w:eastAsia="Times New Roman" w:hAnsiTheme="minorHAnsi" w:cs="Calibri"/>
                <w:bCs/>
                <w:sz w:val="20"/>
                <w:szCs w:val="20"/>
                <w:lang w:eastAsia="en-US"/>
              </w:rPr>
            </w:pPr>
            <w:del w:id="158" w:author="Autor">
              <w:r>
                <w:rPr>
                  <w:rFonts w:asciiTheme="minorHAnsi" w:eastAsia="Times New Roman" w:hAnsiTheme="minorHAnsi" w:cs="Calibri"/>
                  <w:bCs/>
                  <w:sz w:val="20"/>
                  <w:szCs w:val="20"/>
                  <w:lang w:eastAsia="en-US"/>
                </w:rPr>
                <w:delText>17.06.2022</w:delText>
              </w:r>
            </w:del>
          </w:p>
        </w:tc>
      </w:tr>
      <w:tr w:rsidR="006D4F62" w:rsidRPr="00AA6C0A" w14:paraId="673C9687" w14:textId="77777777" w:rsidTr="003C38B7">
        <w:trPr>
          <w:trHeight w:val="607"/>
          <w:del w:id="159" w:author="Autor"/>
        </w:trPr>
        <w:tc>
          <w:tcPr>
            <w:tcW w:w="913" w:type="pct"/>
            <w:shd w:val="clear" w:color="auto" w:fill="auto"/>
            <w:vAlign w:val="center"/>
          </w:tcPr>
          <w:p w14:paraId="044CE302" w14:textId="77777777" w:rsidR="006D4F62" w:rsidRDefault="006D4F62" w:rsidP="006D4F62">
            <w:pPr>
              <w:keepNext/>
              <w:keepLines/>
              <w:rPr>
                <w:del w:id="160" w:author="Autor"/>
                <w:rFonts w:asciiTheme="minorHAnsi" w:eastAsia="Times New Roman" w:hAnsiTheme="minorHAnsi" w:cs="Calibri"/>
                <w:bCs/>
                <w:sz w:val="20"/>
                <w:szCs w:val="20"/>
                <w:lang w:eastAsia="en-US"/>
              </w:rPr>
            </w:pPr>
            <w:del w:id="161" w:author="Autor">
              <w:r>
                <w:rPr>
                  <w:rFonts w:asciiTheme="minorHAnsi" w:eastAsia="Times New Roman" w:hAnsiTheme="minorHAnsi" w:cs="Calibri"/>
                  <w:bCs/>
                  <w:sz w:val="20"/>
                  <w:szCs w:val="20"/>
                  <w:lang w:eastAsia="en-US"/>
                </w:rPr>
                <w:delText>4.3.5.2</w:delText>
              </w:r>
            </w:del>
          </w:p>
        </w:tc>
        <w:tc>
          <w:tcPr>
            <w:tcW w:w="1763" w:type="pct"/>
            <w:shd w:val="clear" w:color="auto" w:fill="auto"/>
            <w:vAlign w:val="center"/>
          </w:tcPr>
          <w:p w14:paraId="14AD7FAC" w14:textId="77777777" w:rsidR="006D4F62" w:rsidRDefault="006D4F62" w:rsidP="006D4F62">
            <w:pPr>
              <w:keepNext/>
              <w:keepLines/>
              <w:rPr>
                <w:del w:id="162" w:author="Autor"/>
                <w:rFonts w:asciiTheme="minorHAnsi" w:eastAsia="Times New Roman" w:hAnsiTheme="minorHAnsi" w:cs="Calibri"/>
                <w:bCs/>
                <w:sz w:val="20"/>
                <w:szCs w:val="20"/>
                <w:lang w:eastAsia="en-US"/>
              </w:rPr>
            </w:pPr>
            <w:del w:id="163" w:author="Autor">
              <w:r>
                <w:rPr>
                  <w:rFonts w:asciiTheme="minorHAnsi" w:eastAsia="Times New Roman" w:hAnsiTheme="minorHAnsi" w:cs="Calibri"/>
                  <w:bCs/>
                  <w:sz w:val="20"/>
                  <w:szCs w:val="20"/>
                  <w:lang w:eastAsia="en-US"/>
                </w:rPr>
                <w:delText>V časti o Etape zúčtovania poskytnutej zálohovej platby doplnený postup v prípade, ak pri zúčtovaní zálohovej platby vznikne nezúčtovaný rozdiel do výšky 1 eur.</w:delText>
              </w:r>
            </w:del>
          </w:p>
        </w:tc>
        <w:tc>
          <w:tcPr>
            <w:tcW w:w="1417" w:type="pct"/>
            <w:shd w:val="clear" w:color="auto" w:fill="auto"/>
            <w:vAlign w:val="center"/>
          </w:tcPr>
          <w:p w14:paraId="5F07A8F2" w14:textId="77777777" w:rsidR="006D4F62" w:rsidRDefault="006D4F62" w:rsidP="006D4F62">
            <w:pPr>
              <w:keepNext/>
              <w:keepLines/>
              <w:rPr>
                <w:del w:id="164" w:author="Autor"/>
                <w:rFonts w:asciiTheme="minorHAnsi" w:eastAsia="Times New Roman" w:hAnsiTheme="minorHAnsi" w:cs="Calibri"/>
                <w:bCs/>
                <w:sz w:val="20"/>
                <w:szCs w:val="20"/>
                <w:lang w:eastAsia="en-US"/>
              </w:rPr>
            </w:pPr>
            <w:del w:id="165" w:author="Autor">
              <w:r>
                <w:rPr>
                  <w:rFonts w:asciiTheme="minorHAnsi" w:eastAsia="Times New Roman" w:hAnsiTheme="minorHAnsi" w:cs="Calibri"/>
                  <w:bCs/>
                  <w:sz w:val="20"/>
                  <w:szCs w:val="20"/>
                  <w:lang w:eastAsia="en-US"/>
                </w:rPr>
                <w:delText>Aktualizácia Systému finančného riadenia (verzia 4.0).</w:delText>
              </w:r>
            </w:del>
          </w:p>
        </w:tc>
        <w:tc>
          <w:tcPr>
            <w:tcW w:w="907" w:type="pct"/>
            <w:shd w:val="clear" w:color="auto" w:fill="auto"/>
            <w:vAlign w:val="center"/>
          </w:tcPr>
          <w:p w14:paraId="43E94659" w14:textId="77777777" w:rsidR="006D4F62" w:rsidRDefault="006D4F62" w:rsidP="006D4F62">
            <w:pPr>
              <w:keepNext/>
              <w:keepLines/>
              <w:rPr>
                <w:del w:id="166" w:author="Autor"/>
                <w:rFonts w:asciiTheme="minorHAnsi" w:eastAsia="Times New Roman" w:hAnsiTheme="minorHAnsi" w:cs="Calibri"/>
                <w:bCs/>
                <w:sz w:val="20"/>
                <w:szCs w:val="20"/>
                <w:lang w:eastAsia="en-US"/>
              </w:rPr>
            </w:pPr>
            <w:del w:id="167" w:author="Autor">
              <w:r>
                <w:rPr>
                  <w:rFonts w:asciiTheme="minorHAnsi" w:eastAsia="Times New Roman" w:hAnsiTheme="minorHAnsi" w:cs="Calibri"/>
                  <w:bCs/>
                  <w:sz w:val="20"/>
                  <w:szCs w:val="20"/>
                  <w:lang w:eastAsia="en-US"/>
                </w:rPr>
                <w:delText>17.06.2022</w:delText>
              </w:r>
            </w:del>
          </w:p>
        </w:tc>
      </w:tr>
      <w:tr w:rsidR="006D4F62" w:rsidRPr="00AA6C0A" w14:paraId="49CC0B48" w14:textId="77777777" w:rsidTr="003C38B7">
        <w:trPr>
          <w:trHeight w:val="607"/>
          <w:del w:id="168" w:author="Autor"/>
        </w:trPr>
        <w:tc>
          <w:tcPr>
            <w:tcW w:w="913" w:type="pct"/>
            <w:shd w:val="clear" w:color="auto" w:fill="auto"/>
            <w:vAlign w:val="center"/>
          </w:tcPr>
          <w:p w14:paraId="1A679CDA" w14:textId="77777777" w:rsidR="006D4F62" w:rsidRDefault="006D4F62" w:rsidP="006D4F62">
            <w:pPr>
              <w:keepNext/>
              <w:keepLines/>
              <w:rPr>
                <w:del w:id="169" w:author="Autor"/>
                <w:rFonts w:asciiTheme="minorHAnsi" w:eastAsia="Times New Roman" w:hAnsiTheme="minorHAnsi" w:cs="Calibri"/>
                <w:bCs/>
                <w:sz w:val="20"/>
                <w:szCs w:val="20"/>
                <w:lang w:eastAsia="en-US"/>
              </w:rPr>
            </w:pPr>
            <w:del w:id="170" w:author="Autor">
              <w:r>
                <w:rPr>
                  <w:rFonts w:asciiTheme="minorHAnsi" w:eastAsia="Times New Roman" w:hAnsiTheme="minorHAnsi" w:cs="Calibri"/>
                  <w:bCs/>
                  <w:sz w:val="20"/>
                  <w:szCs w:val="20"/>
                  <w:lang w:eastAsia="en-US"/>
                </w:rPr>
                <w:delText>4.3.6.1</w:delText>
              </w:r>
            </w:del>
          </w:p>
        </w:tc>
        <w:tc>
          <w:tcPr>
            <w:tcW w:w="1763" w:type="pct"/>
            <w:shd w:val="clear" w:color="auto" w:fill="auto"/>
            <w:vAlign w:val="center"/>
          </w:tcPr>
          <w:p w14:paraId="13F90893" w14:textId="77777777" w:rsidR="006D4F62" w:rsidRDefault="006D4F62" w:rsidP="006D4F62">
            <w:pPr>
              <w:keepNext/>
              <w:keepLines/>
              <w:rPr>
                <w:del w:id="171" w:author="Autor"/>
                <w:rFonts w:asciiTheme="minorHAnsi" w:eastAsia="Times New Roman" w:hAnsiTheme="minorHAnsi" w:cs="Calibri"/>
                <w:bCs/>
                <w:sz w:val="20"/>
                <w:szCs w:val="20"/>
                <w:lang w:eastAsia="en-US"/>
              </w:rPr>
            </w:pPr>
            <w:del w:id="172" w:author="Autor">
              <w:r>
                <w:rPr>
                  <w:rFonts w:asciiTheme="minorHAnsi" w:eastAsia="Times New Roman" w:hAnsiTheme="minorHAnsi" w:cs="Calibri"/>
                  <w:bCs/>
                  <w:sz w:val="20"/>
                  <w:szCs w:val="20"/>
                  <w:lang w:eastAsia="en-US"/>
                </w:rPr>
                <w:delText>Nahradenie zákona č. 136/2001 Z. z. novým zákonom.</w:delText>
              </w:r>
            </w:del>
          </w:p>
        </w:tc>
        <w:tc>
          <w:tcPr>
            <w:tcW w:w="1417" w:type="pct"/>
            <w:shd w:val="clear" w:color="auto" w:fill="auto"/>
            <w:vAlign w:val="center"/>
          </w:tcPr>
          <w:p w14:paraId="53CABDC7" w14:textId="77777777" w:rsidR="006D4F62" w:rsidRDefault="006D4F62" w:rsidP="006D4F62">
            <w:pPr>
              <w:keepNext/>
              <w:keepLines/>
              <w:rPr>
                <w:del w:id="173" w:author="Autor"/>
                <w:rFonts w:asciiTheme="minorHAnsi" w:eastAsia="Times New Roman" w:hAnsiTheme="minorHAnsi" w:cs="Calibri"/>
                <w:bCs/>
                <w:sz w:val="20"/>
                <w:szCs w:val="20"/>
                <w:lang w:eastAsia="en-US"/>
              </w:rPr>
            </w:pPr>
            <w:del w:id="174" w:author="Autor">
              <w:r>
                <w:rPr>
                  <w:rFonts w:asciiTheme="minorHAnsi" w:eastAsia="Times New Roman" w:hAnsiTheme="minorHAnsi" w:cs="Calibri"/>
                  <w:bCs/>
                  <w:sz w:val="20"/>
                  <w:szCs w:val="20"/>
                  <w:lang w:eastAsia="en-US"/>
                </w:rPr>
                <w:delText xml:space="preserve">Nadobudnutie účinnosti zákona č. 187/2021 Z. z. </w:delText>
              </w:r>
            </w:del>
          </w:p>
        </w:tc>
        <w:tc>
          <w:tcPr>
            <w:tcW w:w="907" w:type="pct"/>
            <w:shd w:val="clear" w:color="auto" w:fill="auto"/>
            <w:vAlign w:val="center"/>
          </w:tcPr>
          <w:p w14:paraId="23DF54FC" w14:textId="77777777" w:rsidR="006D4F62" w:rsidRDefault="006D4F62" w:rsidP="006D4F62">
            <w:pPr>
              <w:keepNext/>
              <w:keepLines/>
              <w:rPr>
                <w:del w:id="175" w:author="Autor"/>
                <w:rFonts w:asciiTheme="minorHAnsi" w:eastAsia="Times New Roman" w:hAnsiTheme="minorHAnsi" w:cs="Calibri"/>
                <w:bCs/>
                <w:sz w:val="20"/>
                <w:szCs w:val="20"/>
                <w:lang w:eastAsia="en-US"/>
              </w:rPr>
            </w:pPr>
          </w:p>
        </w:tc>
      </w:tr>
      <w:tr w:rsidR="006D4F62" w:rsidRPr="00AA6C0A" w14:paraId="7E4E7841" w14:textId="77777777" w:rsidTr="003C38B7">
        <w:trPr>
          <w:trHeight w:val="607"/>
          <w:del w:id="176" w:author="Autor"/>
        </w:trPr>
        <w:tc>
          <w:tcPr>
            <w:tcW w:w="913" w:type="pct"/>
            <w:shd w:val="clear" w:color="auto" w:fill="auto"/>
            <w:vAlign w:val="center"/>
          </w:tcPr>
          <w:p w14:paraId="33D9AACA" w14:textId="77777777" w:rsidR="006D4F62" w:rsidRDefault="006D4F62" w:rsidP="006D4F62">
            <w:pPr>
              <w:keepNext/>
              <w:keepLines/>
              <w:rPr>
                <w:del w:id="177" w:author="Autor"/>
                <w:rFonts w:asciiTheme="minorHAnsi" w:eastAsia="Times New Roman" w:hAnsiTheme="minorHAnsi" w:cs="Calibri"/>
                <w:bCs/>
                <w:sz w:val="20"/>
                <w:szCs w:val="20"/>
                <w:lang w:eastAsia="en-US"/>
              </w:rPr>
            </w:pPr>
            <w:del w:id="178" w:author="Autor">
              <w:r>
                <w:rPr>
                  <w:rFonts w:asciiTheme="minorHAnsi" w:eastAsia="Times New Roman" w:hAnsiTheme="minorHAnsi" w:cs="Calibri"/>
                  <w:bCs/>
                  <w:sz w:val="20"/>
                  <w:szCs w:val="20"/>
                  <w:lang w:eastAsia="en-US"/>
                </w:rPr>
                <w:delText>4.6.2</w:delText>
              </w:r>
            </w:del>
          </w:p>
        </w:tc>
        <w:tc>
          <w:tcPr>
            <w:tcW w:w="1763" w:type="pct"/>
            <w:shd w:val="clear" w:color="auto" w:fill="auto"/>
            <w:vAlign w:val="center"/>
          </w:tcPr>
          <w:p w14:paraId="4079D4DC" w14:textId="77777777" w:rsidR="006D4F62" w:rsidRDefault="006D4F62" w:rsidP="006D4F62">
            <w:pPr>
              <w:keepNext/>
              <w:keepLines/>
              <w:rPr>
                <w:del w:id="179" w:author="Autor"/>
                <w:rFonts w:asciiTheme="minorHAnsi" w:eastAsia="Times New Roman" w:hAnsiTheme="minorHAnsi" w:cs="Calibri"/>
                <w:bCs/>
                <w:sz w:val="20"/>
                <w:szCs w:val="20"/>
                <w:lang w:eastAsia="en-US"/>
              </w:rPr>
            </w:pPr>
            <w:del w:id="180" w:author="Autor">
              <w:r>
                <w:rPr>
                  <w:rFonts w:asciiTheme="minorHAnsi" w:eastAsia="Times New Roman" w:hAnsiTheme="minorHAnsi" w:cs="Calibri"/>
                  <w:bCs/>
                  <w:sz w:val="20"/>
                  <w:szCs w:val="20"/>
                  <w:lang w:eastAsia="en-US"/>
                </w:rPr>
                <w:delText>Úprava termínu oznámenia termínu a cieľa začatia fyzického výkonu FK/M.</w:delText>
              </w:r>
            </w:del>
          </w:p>
        </w:tc>
        <w:tc>
          <w:tcPr>
            <w:tcW w:w="1417" w:type="pct"/>
            <w:shd w:val="clear" w:color="auto" w:fill="auto"/>
            <w:vAlign w:val="center"/>
          </w:tcPr>
          <w:p w14:paraId="1CE7CEB8" w14:textId="77777777" w:rsidR="006D4F62" w:rsidRDefault="006D4F62" w:rsidP="006D4F62">
            <w:pPr>
              <w:keepNext/>
              <w:keepLines/>
              <w:rPr>
                <w:del w:id="181" w:author="Autor"/>
                <w:rFonts w:asciiTheme="minorHAnsi" w:eastAsia="Times New Roman" w:hAnsiTheme="minorHAnsi" w:cs="Calibri"/>
                <w:bCs/>
                <w:sz w:val="20"/>
                <w:szCs w:val="20"/>
                <w:lang w:eastAsia="en-US"/>
              </w:rPr>
            </w:pPr>
            <w:del w:id="182" w:author="Autor">
              <w:r>
                <w:rPr>
                  <w:rFonts w:asciiTheme="minorHAnsi" w:eastAsia="Times New Roman" w:hAnsiTheme="minorHAnsi" w:cs="Calibri"/>
                  <w:bCs/>
                  <w:sz w:val="20"/>
                  <w:szCs w:val="20"/>
                  <w:lang w:eastAsia="en-US"/>
                </w:rPr>
                <w:delText>Aktualizácia Systému riadenia EŠIF (verzia 12.0)</w:delText>
              </w:r>
              <w:r w:rsidR="00654326">
                <w:rPr>
                  <w:rFonts w:asciiTheme="minorHAnsi" w:eastAsia="Times New Roman" w:hAnsiTheme="minorHAnsi" w:cs="Calibri"/>
                  <w:bCs/>
                  <w:sz w:val="20"/>
                  <w:szCs w:val="20"/>
                  <w:lang w:eastAsia="en-US"/>
                </w:rPr>
                <w:delText>.</w:delText>
              </w:r>
            </w:del>
          </w:p>
        </w:tc>
        <w:tc>
          <w:tcPr>
            <w:tcW w:w="907" w:type="pct"/>
            <w:shd w:val="clear" w:color="auto" w:fill="auto"/>
            <w:vAlign w:val="center"/>
          </w:tcPr>
          <w:p w14:paraId="03F237AC" w14:textId="77777777" w:rsidR="006D4F62" w:rsidRDefault="006D4F62" w:rsidP="006D4F62">
            <w:pPr>
              <w:keepNext/>
              <w:keepLines/>
              <w:rPr>
                <w:del w:id="183" w:author="Autor"/>
                <w:rFonts w:asciiTheme="minorHAnsi" w:eastAsia="Times New Roman" w:hAnsiTheme="minorHAnsi" w:cs="Calibri"/>
                <w:bCs/>
                <w:sz w:val="20"/>
                <w:szCs w:val="20"/>
                <w:lang w:eastAsia="en-US"/>
              </w:rPr>
            </w:pPr>
            <w:del w:id="184" w:author="Autor">
              <w:r>
                <w:rPr>
                  <w:rFonts w:asciiTheme="minorHAnsi" w:eastAsia="Times New Roman" w:hAnsiTheme="minorHAnsi" w:cs="Calibri"/>
                  <w:bCs/>
                  <w:sz w:val="20"/>
                  <w:szCs w:val="20"/>
                  <w:lang w:eastAsia="en-US"/>
                </w:rPr>
                <w:delText>17.06.2022</w:delText>
              </w:r>
            </w:del>
          </w:p>
        </w:tc>
      </w:tr>
      <w:tr w:rsidR="006D4F62" w:rsidRPr="00AA6C0A" w14:paraId="5748C4C7" w14:textId="77777777" w:rsidTr="003C38B7">
        <w:trPr>
          <w:trHeight w:val="607"/>
          <w:del w:id="185" w:author="Autor"/>
        </w:trPr>
        <w:tc>
          <w:tcPr>
            <w:tcW w:w="913" w:type="pct"/>
            <w:shd w:val="clear" w:color="auto" w:fill="auto"/>
            <w:vAlign w:val="center"/>
          </w:tcPr>
          <w:p w14:paraId="23684D5A" w14:textId="77777777" w:rsidR="006D4F62" w:rsidRDefault="006D4F62" w:rsidP="006D4F62">
            <w:pPr>
              <w:keepNext/>
              <w:keepLines/>
              <w:rPr>
                <w:del w:id="186" w:author="Autor"/>
                <w:rFonts w:asciiTheme="minorHAnsi" w:eastAsia="Times New Roman" w:hAnsiTheme="minorHAnsi" w:cs="Calibri"/>
                <w:bCs/>
                <w:sz w:val="20"/>
                <w:szCs w:val="20"/>
                <w:lang w:eastAsia="en-US"/>
              </w:rPr>
            </w:pPr>
            <w:del w:id="187" w:author="Autor">
              <w:r>
                <w:rPr>
                  <w:rFonts w:asciiTheme="minorHAnsi" w:eastAsia="Times New Roman" w:hAnsiTheme="minorHAnsi" w:cs="Calibri"/>
                  <w:bCs/>
                  <w:sz w:val="20"/>
                  <w:szCs w:val="20"/>
                  <w:lang w:eastAsia="en-US"/>
                </w:rPr>
                <w:delText>5.</w:delText>
              </w:r>
            </w:del>
          </w:p>
        </w:tc>
        <w:tc>
          <w:tcPr>
            <w:tcW w:w="1763" w:type="pct"/>
            <w:shd w:val="clear" w:color="auto" w:fill="auto"/>
            <w:vAlign w:val="center"/>
          </w:tcPr>
          <w:p w14:paraId="736C335C" w14:textId="77777777" w:rsidR="006D4F62" w:rsidRDefault="006D4F62" w:rsidP="006D4F62">
            <w:pPr>
              <w:keepNext/>
              <w:keepLines/>
              <w:rPr>
                <w:del w:id="188" w:author="Autor"/>
                <w:rFonts w:asciiTheme="minorHAnsi" w:eastAsia="Times New Roman" w:hAnsiTheme="minorHAnsi" w:cs="Calibri"/>
                <w:bCs/>
                <w:sz w:val="20"/>
                <w:szCs w:val="20"/>
                <w:lang w:eastAsia="en-US"/>
              </w:rPr>
            </w:pPr>
            <w:del w:id="189" w:author="Autor">
              <w:r>
                <w:rPr>
                  <w:rFonts w:asciiTheme="minorHAnsi" w:eastAsia="Times New Roman" w:hAnsiTheme="minorHAnsi" w:cs="Calibri"/>
                  <w:bCs/>
                  <w:sz w:val="20"/>
                  <w:szCs w:val="20"/>
                  <w:lang w:eastAsia="en-US"/>
                </w:rPr>
                <w:delText>Úprava webových odkazov.</w:delText>
              </w:r>
            </w:del>
          </w:p>
        </w:tc>
        <w:tc>
          <w:tcPr>
            <w:tcW w:w="1417" w:type="pct"/>
            <w:shd w:val="clear" w:color="auto" w:fill="auto"/>
            <w:vAlign w:val="center"/>
          </w:tcPr>
          <w:p w14:paraId="18FB3D12" w14:textId="77777777" w:rsidR="006D4F62" w:rsidRDefault="006D4F62" w:rsidP="006D4F62">
            <w:pPr>
              <w:keepNext/>
              <w:keepLines/>
              <w:rPr>
                <w:del w:id="190" w:author="Autor"/>
                <w:rFonts w:asciiTheme="minorHAnsi" w:eastAsia="Times New Roman" w:hAnsiTheme="minorHAnsi" w:cs="Calibri"/>
                <w:bCs/>
                <w:sz w:val="20"/>
                <w:szCs w:val="20"/>
                <w:lang w:eastAsia="en-US"/>
              </w:rPr>
            </w:pPr>
            <w:del w:id="191" w:author="Autor">
              <w:r>
                <w:rPr>
                  <w:rFonts w:asciiTheme="minorHAnsi" w:eastAsia="Times New Roman" w:hAnsiTheme="minorHAnsi" w:cs="Calibri"/>
                  <w:bCs/>
                  <w:sz w:val="20"/>
                  <w:szCs w:val="20"/>
                  <w:lang w:eastAsia="en-US"/>
                </w:rPr>
                <w:delText>Na základe potreby RO</w:delText>
              </w:r>
              <w:r w:rsidR="00654326">
                <w:rPr>
                  <w:rFonts w:asciiTheme="minorHAnsi" w:eastAsia="Times New Roman" w:hAnsiTheme="minorHAnsi" w:cs="Calibri"/>
                  <w:bCs/>
                  <w:sz w:val="20"/>
                  <w:szCs w:val="20"/>
                  <w:lang w:eastAsia="en-US"/>
                </w:rPr>
                <w:delText>.</w:delText>
              </w:r>
            </w:del>
          </w:p>
        </w:tc>
        <w:tc>
          <w:tcPr>
            <w:tcW w:w="907" w:type="pct"/>
            <w:shd w:val="clear" w:color="auto" w:fill="auto"/>
            <w:vAlign w:val="center"/>
          </w:tcPr>
          <w:p w14:paraId="79629DB3" w14:textId="77777777" w:rsidR="006D4F62" w:rsidRDefault="006D4F62" w:rsidP="006D4F62">
            <w:pPr>
              <w:keepNext/>
              <w:keepLines/>
              <w:rPr>
                <w:del w:id="192" w:author="Autor"/>
                <w:rFonts w:asciiTheme="minorHAnsi" w:eastAsia="Times New Roman" w:hAnsiTheme="minorHAnsi" w:cs="Calibri"/>
                <w:bCs/>
                <w:sz w:val="20"/>
                <w:szCs w:val="20"/>
                <w:lang w:eastAsia="en-US"/>
              </w:rPr>
            </w:pPr>
            <w:del w:id="193" w:author="Autor">
              <w:r>
                <w:rPr>
                  <w:rFonts w:asciiTheme="minorHAnsi" w:eastAsia="Times New Roman" w:hAnsiTheme="minorHAnsi" w:cs="Calibri"/>
                  <w:bCs/>
                  <w:sz w:val="20"/>
                  <w:szCs w:val="20"/>
                  <w:lang w:eastAsia="en-US"/>
                </w:rPr>
                <w:delText>17.06.2022</w:delText>
              </w:r>
            </w:del>
          </w:p>
        </w:tc>
      </w:tr>
      <w:tr w:rsidR="006D4F62" w:rsidRPr="00AA6C0A" w14:paraId="60DF0CA5" w14:textId="77777777" w:rsidTr="003C38B7">
        <w:trPr>
          <w:trHeight w:val="607"/>
          <w:del w:id="194" w:author="Autor"/>
        </w:trPr>
        <w:tc>
          <w:tcPr>
            <w:tcW w:w="913" w:type="pct"/>
            <w:shd w:val="clear" w:color="auto" w:fill="auto"/>
            <w:vAlign w:val="center"/>
          </w:tcPr>
          <w:p w14:paraId="1DB1DDBD" w14:textId="77777777" w:rsidR="006D4F62" w:rsidRDefault="006D4F62" w:rsidP="006D4F62">
            <w:pPr>
              <w:keepNext/>
              <w:keepLines/>
              <w:rPr>
                <w:del w:id="195" w:author="Autor"/>
                <w:rFonts w:asciiTheme="minorHAnsi" w:eastAsia="Times New Roman" w:hAnsiTheme="minorHAnsi" w:cs="Calibri"/>
                <w:bCs/>
                <w:sz w:val="20"/>
                <w:szCs w:val="20"/>
                <w:lang w:eastAsia="en-US"/>
              </w:rPr>
            </w:pPr>
            <w:del w:id="196" w:author="Autor">
              <w:r>
                <w:rPr>
                  <w:rFonts w:asciiTheme="minorHAnsi" w:eastAsia="Times New Roman" w:hAnsiTheme="minorHAnsi" w:cs="Calibri"/>
                  <w:bCs/>
                  <w:sz w:val="20"/>
                  <w:szCs w:val="20"/>
                  <w:lang w:eastAsia="en-US"/>
                </w:rPr>
                <w:delText>7</w:delText>
              </w:r>
            </w:del>
          </w:p>
        </w:tc>
        <w:tc>
          <w:tcPr>
            <w:tcW w:w="1763" w:type="pct"/>
            <w:shd w:val="clear" w:color="auto" w:fill="auto"/>
            <w:vAlign w:val="center"/>
          </w:tcPr>
          <w:p w14:paraId="4B944E29" w14:textId="77777777" w:rsidR="006D4F62" w:rsidRDefault="006D4F62" w:rsidP="006D4F62">
            <w:pPr>
              <w:keepNext/>
              <w:keepLines/>
              <w:rPr>
                <w:del w:id="197" w:author="Autor"/>
                <w:rFonts w:asciiTheme="minorHAnsi" w:eastAsia="Times New Roman" w:hAnsiTheme="minorHAnsi" w:cs="Calibri"/>
                <w:bCs/>
                <w:sz w:val="20"/>
                <w:szCs w:val="20"/>
                <w:lang w:eastAsia="en-US"/>
              </w:rPr>
            </w:pPr>
            <w:del w:id="198" w:author="Autor">
              <w:r>
                <w:rPr>
                  <w:rFonts w:asciiTheme="minorHAnsi" w:eastAsia="Times New Roman" w:hAnsiTheme="minorHAnsi" w:cs="Calibri"/>
                  <w:bCs/>
                  <w:sz w:val="20"/>
                  <w:szCs w:val="20"/>
                  <w:lang w:eastAsia="en-US"/>
                </w:rPr>
                <w:delText>Doplnenie informácie o uchovávaní účtovnej dokumentácie v súvislosti s transformovanými účtovnými dokladmi.</w:delText>
              </w:r>
            </w:del>
          </w:p>
        </w:tc>
        <w:tc>
          <w:tcPr>
            <w:tcW w:w="1417" w:type="pct"/>
            <w:shd w:val="clear" w:color="auto" w:fill="auto"/>
            <w:vAlign w:val="center"/>
          </w:tcPr>
          <w:p w14:paraId="13876512" w14:textId="77777777" w:rsidR="006D4F62" w:rsidRDefault="006D4F62" w:rsidP="006D4F62">
            <w:pPr>
              <w:keepNext/>
              <w:keepLines/>
              <w:rPr>
                <w:del w:id="199" w:author="Autor"/>
                <w:rFonts w:asciiTheme="minorHAnsi" w:eastAsia="Times New Roman" w:hAnsiTheme="minorHAnsi" w:cs="Calibri"/>
                <w:bCs/>
                <w:sz w:val="20"/>
                <w:szCs w:val="20"/>
                <w:lang w:eastAsia="en-US"/>
              </w:rPr>
            </w:pPr>
            <w:del w:id="200" w:author="Autor">
              <w:r>
                <w:rPr>
                  <w:rFonts w:asciiTheme="minorHAnsi" w:eastAsia="Times New Roman" w:hAnsiTheme="minorHAnsi" w:cs="Calibri"/>
                  <w:bCs/>
                  <w:sz w:val="20"/>
                  <w:szCs w:val="20"/>
                  <w:lang w:eastAsia="en-US"/>
                </w:rPr>
                <w:delText>Novela zákona č. 431/2002 Z. z. o účtovníctve.</w:delText>
              </w:r>
            </w:del>
          </w:p>
        </w:tc>
        <w:tc>
          <w:tcPr>
            <w:tcW w:w="907" w:type="pct"/>
            <w:shd w:val="clear" w:color="auto" w:fill="auto"/>
            <w:vAlign w:val="center"/>
          </w:tcPr>
          <w:p w14:paraId="4C3D25C6" w14:textId="77777777" w:rsidR="006D4F62" w:rsidRDefault="006D4F62" w:rsidP="006D4F62">
            <w:pPr>
              <w:keepNext/>
              <w:keepLines/>
              <w:rPr>
                <w:del w:id="201" w:author="Autor"/>
                <w:rFonts w:asciiTheme="minorHAnsi" w:eastAsia="Times New Roman" w:hAnsiTheme="minorHAnsi" w:cs="Calibri"/>
                <w:bCs/>
                <w:sz w:val="20"/>
                <w:szCs w:val="20"/>
                <w:lang w:eastAsia="en-US"/>
              </w:rPr>
            </w:pPr>
            <w:del w:id="202" w:author="Autor">
              <w:r>
                <w:rPr>
                  <w:rFonts w:asciiTheme="minorHAnsi" w:eastAsia="Times New Roman" w:hAnsiTheme="minorHAnsi" w:cs="Calibri"/>
                  <w:bCs/>
                  <w:sz w:val="20"/>
                  <w:szCs w:val="20"/>
                  <w:lang w:eastAsia="en-US"/>
                </w:rPr>
                <w:delText>17.06.2022</w:delText>
              </w:r>
            </w:del>
          </w:p>
        </w:tc>
      </w:tr>
      <w:tr w:rsidR="00654326" w:rsidRPr="00AA6C0A" w14:paraId="1C896611" w14:textId="77777777" w:rsidTr="003C38B7">
        <w:trPr>
          <w:trHeight w:val="607"/>
          <w:del w:id="203" w:author="Autor"/>
        </w:trPr>
        <w:tc>
          <w:tcPr>
            <w:tcW w:w="913" w:type="pct"/>
            <w:shd w:val="clear" w:color="auto" w:fill="auto"/>
            <w:vAlign w:val="center"/>
          </w:tcPr>
          <w:p w14:paraId="67F50F79" w14:textId="77777777" w:rsidR="00654326" w:rsidRPr="00654326" w:rsidRDefault="00654326" w:rsidP="00654326">
            <w:pPr>
              <w:keepNext/>
              <w:keepLines/>
              <w:rPr>
                <w:del w:id="204" w:author="Autor"/>
                <w:rFonts w:asciiTheme="minorHAnsi" w:eastAsia="Times New Roman" w:hAnsiTheme="minorHAnsi" w:cs="Calibri"/>
                <w:bCs/>
                <w:sz w:val="20"/>
                <w:szCs w:val="20"/>
                <w:lang w:eastAsia="en-US"/>
              </w:rPr>
            </w:pPr>
            <w:del w:id="205" w:author="Autor">
              <w:r w:rsidRPr="005272E8">
                <w:rPr>
                  <w:rFonts w:asciiTheme="minorHAnsi" w:eastAsia="Times New Roman" w:hAnsiTheme="minorHAnsi" w:cs="Calibri"/>
                  <w:bCs/>
                  <w:sz w:val="20"/>
                  <w:szCs w:val="20"/>
                  <w:lang w:eastAsia="en-US"/>
                </w:rPr>
                <w:delText>Príloha č. 1</w:delText>
              </w:r>
            </w:del>
          </w:p>
        </w:tc>
        <w:tc>
          <w:tcPr>
            <w:tcW w:w="1763" w:type="pct"/>
            <w:shd w:val="clear" w:color="auto" w:fill="auto"/>
            <w:vAlign w:val="center"/>
          </w:tcPr>
          <w:p w14:paraId="3F5F86A0" w14:textId="77777777" w:rsidR="00654326" w:rsidRDefault="00654326" w:rsidP="00654326">
            <w:pPr>
              <w:keepNext/>
              <w:keepLines/>
              <w:rPr>
                <w:del w:id="206" w:author="Autor"/>
                <w:rFonts w:asciiTheme="minorHAnsi" w:eastAsia="Times New Roman" w:hAnsiTheme="minorHAnsi" w:cs="Calibri"/>
                <w:bCs/>
                <w:sz w:val="20"/>
                <w:szCs w:val="20"/>
                <w:lang w:eastAsia="en-US"/>
              </w:rPr>
            </w:pPr>
            <w:del w:id="207" w:author="Autor">
              <w:r>
                <w:rPr>
                  <w:rFonts w:asciiTheme="minorHAnsi" w:eastAsia="Times New Roman" w:hAnsiTheme="minorHAnsi" w:cs="Calibri"/>
                  <w:bCs/>
                  <w:sz w:val="20"/>
                  <w:szCs w:val="20"/>
                  <w:lang w:eastAsia="en-US"/>
                </w:rPr>
                <w:delText>Doplnenie osobného čísla osoby a odstránenie polí týkajúcich sa podpísania dokumentu</w:delText>
              </w:r>
            </w:del>
          </w:p>
        </w:tc>
        <w:tc>
          <w:tcPr>
            <w:tcW w:w="1417" w:type="pct"/>
            <w:shd w:val="clear" w:color="auto" w:fill="auto"/>
            <w:vAlign w:val="center"/>
          </w:tcPr>
          <w:p w14:paraId="4EBC70A8" w14:textId="77777777" w:rsidR="00654326" w:rsidRDefault="00654326" w:rsidP="00654326">
            <w:pPr>
              <w:keepNext/>
              <w:keepLines/>
              <w:rPr>
                <w:del w:id="208" w:author="Autor"/>
                <w:rFonts w:asciiTheme="minorHAnsi" w:eastAsia="Times New Roman" w:hAnsiTheme="minorHAnsi" w:cs="Calibri"/>
                <w:bCs/>
                <w:sz w:val="20"/>
                <w:szCs w:val="20"/>
                <w:lang w:eastAsia="en-US"/>
              </w:rPr>
            </w:pPr>
            <w:del w:id="209" w:author="Autor">
              <w:r>
                <w:rPr>
                  <w:rFonts w:asciiTheme="minorHAnsi" w:eastAsia="Times New Roman" w:hAnsiTheme="minorHAnsi" w:cs="Calibri"/>
                  <w:bCs/>
                  <w:sz w:val="20"/>
                  <w:szCs w:val="20"/>
                  <w:lang w:eastAsia="en-US"/>
                </w:rPr>
                <w:delText>Na základe potreby RO.</w:delText>
              </w:r>
            </w:del>
          </w:p>
        </w:tc>
        <w:tc>
          <w:tcPr>
            <w:tcW w:w="907" w:type="pct"/>
            <w:shd w:val="clear" w:color="auto" w:fill="auto"/>
            <w:vAlign w:val="center"/>
          </w:tcPr>
          <w:p w14:paraId="2E3AB047" w14:textId="77777777" w:rsidR="00654326" w:rsidRDefault="00654326" w:rsidP="00654326">
            <w:pPr>
              <w:keepNext/>
              <w:keepLines/>
              <w:rPr>
                <w:del w:id="210" w:author="Autor"/>
                <w:rFonts w:asciiTheme="minorHAnsi" w:eastAsia="Times New Roman" w:hAnsiTheme="minorHAnsi" w:cs="Calibri"/>
                <w:bCs/>
                <w:sz w:val="20"/>
                <w:szCs w:val="20"/>
                <w:lang w:eastAsia="en-US"/>
              </w:rPr>
            </w:pPr>
            <w:del w:id="211" w:author="Autor">
              <w:r>
                <w:rPr>
                  <w:rFonts w:asciiTheme="minorHAnsi" w:eastAsia="Times New Roman" w:hAnsiTheme="minorHAnsi" w:cs="Calibri"/>
                  <w:bCs/>
                  <w:sz w:val="20"/>
                  <w:szCs w:val="20"/>
                  <w:lang w:eastAsia="en-US"/>
                </w:rPr>
                <w:delText>17.06.2022</w:delText>
              </w:r>
            </w:del>
          </w:p>
        </w:tc>
      </w:tr>
      <w:tr w:rsidR="00654326" w:rsidRPr="00AA6C0A" w14:paraId="4ADD066E" w14:textId="77777777" w:rsidTr="003C38B7">
        <w:trPr>
          <w:trHeight w:val="607"/>
          <w:del w:id="212" w:author="Autor"/>
        </w:trPr>
        <w:tc>
          <w:tcPr>
            <w:tcW w:w="913" w:type="pct"/>
            <w:shd w:val="clear" w:color="auto" w:fill="auto"/>
            <w:vAlign w:val="center"/>
          </w:tcPr>
          <w:p w14:paraId="5E1D5E95" w14:textId="77777777" w:rsidR="00654326" w:rsidRPr="005272E8" w:rsidDel="00654326" w:rsidRDefault="00654326" w:rsidP="00654326">
            <w:pPr>
              <w:keepNext/>
              <w:keepLines/>
              <w:rPr>
                <w:del w:id="213" w:author="Autor"/>
                <w:rFonts w:asciiTheme="minorHAnsi" w:eastAsia="Times New Roman" w:hAnsiTheme="minorHAnsi" w:cs="Calibri"/>
                <w:bCs/>
                <w:sz w:val="20"/>
                <w:szCs w:val="20"/>
                <w:lang w:eastAsia="en-US"/>
              </w:rPr>
            </w:pPr>
            <w:del w:id="214" w:author="Autor">
              <w:r w:rsidRPr="005272E8">
                <w:rPr>
                  <w:rFonts w:asciiTheme="minorHAnsi" w:eastAsia="Times New Roman" w:hAnsiTheme="minorHAnsi" w:cs="Calibri"/>
                  <w:bCs/>
                  <w:sz w:val="20"/>
                  <w:szCs w:val="20"/>
                  <w:lang w:eastAsia="en-US"/>
                </w:rPr>
                <w:delText>Príloha č. 2, 3</w:delText>
              </w:r>
            </w:del>
          </w:p>
        </w:tc>
        <w:tc>
          <w:tcPr>
            <w:tcW w:w="1763" w:type="pct"/>
            <w:shd w:val="clear" w:color="auto" w:fill="auto"/>
            <w:vAlign w:val="center"/>
          </w:tcPr>
          <w:p w14:paraId="27C2741D" w14:textId="77777777" w:rsidR="00654326" w:rsidRDefault="00654326">
            <w:pPr>
              <w:keepNext/>
              <w:keepLines/>
              <w:rPr>
                <w:del w:id="215" w:author="Autor"/>
                <w:rFonts w:asciiTheme="minorHAnsi" w:eastAsia="Times New Roman" w:hAnsiTheme="minorHAnsi" w:cs="Calibri"/>
                <w:bCs/>
                <w:sz w:val="20"/>
                <w:szCs w:val="20"/>
                <w:lang w:eastAsia="en-US"/>
              </w:rPr>
            </w:pPr>
            <w:del w:id="216" w:author="Autor">
              <w:r>
                <w:rPr>
                  <w:rFonts w:asciiTheme="minorHAnsi" w:eastAsia="Times New Roman" w:hAnsiTheme="minorHAnsi" w:cs="Calibri"/>
                  <w:bCs/>
                  <w:sz w:val="20"/>
                  <w:szCs w:val="20"/>
                  <w:lang w:eastAsia="en-US"/>
                </w:rPr>
                <w:delText>Odstránenie požiadavky podpísania príslušných dokumentov.</w:delText>
              </w:r>
            </w:del>
          </w:p>
        </w:tc>
        <w:tc>
          <w:tcPr>
            <w:tcW w:w="1417" w:type="pct"/>
            <w:shd w:val="clear" w:color="auto" w:fill="auto"/>
            <w:vAlign w:val="center"/>
          </w:tcPr>
          <w:p w14:paraId="69ED4B48" w14:textId="77777777" w:rsidR="00654326" w:rsidRDefault="00654326" w:rsidP="00654326">
            <w:pPr>
              <w:keepNext/>
              <w:keepLines/>
              <w:rPr>
                <w:del w:id="217" w:author="Autor"/>
                <w:rFonts w:asciiTheme="minorHAnsi" w:eastAsia="Times New Roman" w:hAnsiTheme="minorHAnsi" w:cs="Calibri"/>
                <w:bCs/>
                <w:sz w:val="20"/>
                <w:szCs w:val="20"/>
                <w:lang w:eastAsia="en-US"/>
              </w:rPr>
            </w:pPr>
            <w:del w:id="218" w:author="Autor">
              <w:r>
                <w:rPr>
                  <w:rFonts w:asciiTheme="minorHAnsi" w:eastAsia="Times New Roman" w:hAnsiTheme="minorHAnsi" w:cs="Calibri"/>
                  <w:bCs/>
                  <w:sz w:val="20"/>
                  <w:szCs w:val="20"/>
                  <w:lang w:eastAsia="en-US"/>
                </w:rPr>
                <w:delText>Na základe potreby RO.</w:delText>
              </w:r>
            </w:del>
          </w:p>
        </w:tc>
        <w:tc>
          <w:tcPr>
            <w:tcW w:w="907" w:type="pct"/>
            <w:shd w:val="clear" w:color="auto" w:fill="auto"/>
            <w:vAlign w:val="center"/>
          </w:tcPr>
          <w:p w14:paraId="4F6E05B0" w14:textId="77777777" w:rsidR="00654326" w:rsidRDefault="00654326" w:rsidP="00654326">
            <w:pPr>
              <w:keepNext/>
              <w:keepLines/>
              <w:rPr>
                <w:del w:id="219" w:author="Autor"/>
                <w:rFonts w:asciiTheme="minorHAnsi" w:eastAsia="Times New Roman" w:hAnsiTheme="minorHAnsi" w:cs="Calibri"/>
                <w:bCs/>
                <w:sz w:val="20"/>
                <w:szCs w:val="20"/>
                <w:lang w:eastAsia="en-US"/>
              </w:rPr>
            </w:pPr>
            <w:del w:id="220" w:author="Autor">
              <w:r>
                <w:rPr>
                  <w:rFonts w:asciiTheme="minorHAnsi" w:eastAsia="Times New Roman" w:hAnsiTheme="minorHAnsi" w:cs="Calibri"/>
                  <w:bCs/>
                  <w:sz w:val="20"/>
                  <w:szCs w:val="20"/>
                  <w:lang w:eastAsia="en-US"/>
                </w:rPr>
                <w:delText>17.06.2022</w:delText>
              </w:r>
            </w:del>
          </w:p>
        </w:tc>
      </w:tr>
      <w:tr w:rsidR="00654326" w:rsidRPr="00AA6C0A" w14:paraId="72FFEABC" w14:textId="77777777" w:rsidTr="003C38B7">
        <w:trPr>
          <w:trHeight w:val="607"/>
          <w:del w:id="221" w:author="Autor"/>
        </w:trPr>
        <w:tc>
          <w:tcPr>
            <w:tcW w:w="913" w:type="pct"/>
            <w:shd w:val="clear" w:color="auto" w:fill="auto"/>
            <w:vAlign w:val="center"/>
          </w:tcPr>
          <w:p w14:paraId="1C4C8D78" w14:textId="77777777" w:rsidR="00654326" w:rsidRPr="005272E8" w:rsidRDefault="00654326" w:rsidP="00654326">
            <w:pPr>
              <w:keepNext/>
              <w:keepLines/>
              <w:rPr>
                <w:del w:id="222" w:author="Autor"/>
                <w:rFonts w:asciiTheme="minorHAnsi" w:eastAsia="Times New Roman" w:hAnsiTheme="minorHAnsi" w:cs="Calibri"/>
                <w:bCs/>
                <w:sz w:val="20"/>
                <w:szCs w:val="20"/>
                <w:lang w:eastAsia="en-US"/>
              </w:rPr>
            </w:pPr>
            <w:del w:id="223" w:author="Autor">
              <w:r w:rsidRPr="005272E8">
                <w:rPr>
                  <w:rFonts w:asciiTheme="minorHAnsi" w:eastAsia="Times New Roman" w:hAnsiTheme="minorHAnsi" w:cs="Calibri"/>
                  <w:bCs/>
                  <w:sz w:val="20"/>
                  <w:szCs w:val="20"/>
                  <w:lang w:eastAsia="en-US"/>
                </w:rPr>
                <w:delText>Príloha č. 4</w:delText>
              </w:r>
            </w:del>
          </w:p>
        </w:tc>
        <w:tc>
          <w:tcPr>
            <w:tcW w:w="1763" w:type="pct"/>
            <w:shd w:val="clear" w:color="auto" w:fill="auto"/>
            <w:vAlign w:val="center"/>
          </w:tcPr>
          <w:p w14:paraId="3FDBF076" w14:textId="77777777" w:rsidR="00654326" w:rsidRDefault="00654326" w:rsidP="00654326">
            <w:pPr>
              <w:keepNext/>
              <w:keepLines/>
              <w:rPr>
                <w:del w:id="224" w:author="Autor"/>
                <w:rFonts w:asciiTheme="minorHAnsi" w:eastAsia="Times New Roman" w:hAnsiTheme="minorHAnsi" w:cs="Calibri"/>
                <w:bCs/>
                <w:sz w:val="20"/>
                <w:szCs w:val="20"/>
                <w:lang w:eastAsia="en-US"/>
              </w:rPr>
            </w:pPr>
            <w:del w:id="225" w:author="Autor">
              <w:r>
                <w:rPr>
                  <w:rFonts w:asciiTheme="minorHAnsi" w:eastAsia="Times New Roman" w:hAnsiTheme="minorHAnsi" w:cs="Calibri"/>
                  <w:bCs/>
                  <w:sz w:val="20"/>
                  <w:szCs w:val="20"/>
                  <w:lang w:eastAsia="en-US"/>
                </w:rPr>
                <w:delText>Doplnenie stĺpca „dôvod/účel pracovnej cesty“ a odstránenie požiadavky podpísania príslušných dokumentov.</w:delText>
              </w:r>
            </w:del>
          </w:p>
        </w:tc>
        <w:tc>
          <w:tcPr>
            <w:tcW w:w="1417" w:type="pct"/>
            <w:shd w:val="clear" w:color="auto" w:fill="auto"/>
            <w:vAlign w:val="center"/>
          </w:tcPr>
          <w:p w14:paraId="73A4BDB9" w14:textId="77777777" w:rsidR="00654326" w:rsidRDefault="00654326" w:rsidP="00654326">
            <w:pPr>
              <w:keepNext/>
              <w:keepLines/>
              <w:rPr>
                <w:del w:id="226" w:author="Autor"/>
                <w:rFonts w:asciiTheme="minorHAnsi" w:eastAsia="Times New Roman" w:hAnsiTheme="minorHAnsi" w:cs="Calibri"/>
                <w:bCs/>
                <w:sz w:val="20"/>
                <w:szCs w:val="20"/>
                <w:lang w:eastAsia="en-US"/>
              </w:rPr>
            </w:pPr>
            <w:del w:id="227" w:author="Autor">
              <w:r>
                <w:rPr>
                  <w:rFonts w:asciiTheme="minorHAnsi" w:eastAsia="Times New Roman" w:hAnsiTheme="minorHAnsi" w:cs="Calibri"/>
                  <w:bCs/>
                  <w:sz w:val="20"/>
                  <w:szCs w:val="20"/>
                  <w:lang w:eastAsia="en-US"/>
                </w:rPr>
                <w:delText>Na základe potreby RO.</w:delText>
              </w:r>
            </w:del>
          </w:p>
        </w:tc>
        <w:tc>
          <w:tcPr>
            <w:tcW w:w="907" w:type="pct"/>
            <w:shd w:val="clear" w:color="auto" w:fill="auto"/>
            <w:vAlign w:val="center"/>
          </w:tcPr>
          <w:p w14:paraId="120F60C4" w14:textId="77777777" w:rsidR="00654326" w:rsidRDefault="00654326" w:rsidP="00654326">
            <w:pPr>
              <w:keepNext/>
              <w:keepLines/>
              <w:rPr>
                <w:del w:id="228" w:author="Autor"/>
                <w:rFonts w:asciiTheme="minorHAnsi" w:eastAsia="Times New Roman" w:hAnsiTheme="minorHAnsi" w:cs="Calibri"/>
                <w:bCs/>
                <w:sz w:val="20"/>
                <w:szCs w:val="20"/>
                <w:lang w:eastAsia="en-US"/>
              </w:rPr>
            </w:pPr>
            <w:del w:id="229" w:author="Autor">
              <w:r>
                <w:rPr>
                  <w:rFonts w:asciiTheme="minorHAnsi" w:eastAsia="Times New Roman" w:hAnsiTheme="minorHAnsi" w:cs="Calibri"/>
                  <w:bCs/>
                  <w:sz w:val="20"/>
                  <w:szCs w:val="20"/>
                  <w:lang w:eastAsia="en-US"/>
                </w:rPr>
                <w:delText>17.06.2022</w:delText>
              </w:r>
            </w:del>
          </w:p>
        </w:tc>
      </w:tr>
    </w:tbl>
    <w:p w14:paraId="2539C35A" w14:textId="77777777" w:rsidR="00C66D9A" w:rsidRPr="00CF2D1E" w:rsidRDefault="00C66D9A" w:rsidP="00CF2D1E">
      <w:pPr>
        <w:rPr>
          <w:rFonts w:asciiTheme="minorHAnsi" w:eastAsia="Times New Roman" w:hAnsiTheme="minorHAnsi" w:cs="Calibri"/>
          <w:b/>
          <w:sz w:val="28"/>
          <w:szCs w:val="28"/>
          <w:lang w:eastAsia="en-US"/>
        </w:rPr>
      </w:pPr>
    </w:p>
    <w:p w14:paraId="371E4595" w14:textId="77777777" w:rsidR="00C66D9A" w:rsidRPr="00CF2D1E" w:rsidRDefault="00C66D9A" w:rsidP="00CF2D1E">
      <w:pPr>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br w:type="page"/>
      </w:r>
    </w:p>
    <w:p w14:paraId="354EEB1C" w14:textId="34082272" w:rsidR="00E811E8" w:rsidRPr="00CF2D1E" w:rsidRDefault="00E811E8" w:rsidP="00CF2D1E">
      <w:pPr>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lastRenderedPageBreak/>
        <w:t>Zoznam verzií  Príručky pre prijímateľa</w:t>
      </w:r>
    </w:p>
    <w:p w14:paraId="3652177B" w14:textId="77777777" w:rsidR="00F6018B" w:rsidRPr="00CF2D1E" w:rsidRDefault="00F6018B" w:rsidP="00CF2D1E">
      <w:pPr>
        <w:rPr>
          <w:rFonts w:asciiTheme="minorHAnsi" w:eastAsia="Times New Roman" w:hAnsiTheme="minorHAnsi" w:cs="Calibri"/>
          <w:b/>
          <w:sz w:val="28"/>
          <w:szCs w:val="28"/>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9"/>
        <w:gridCol w:w="4210"/>
        <w:gridCol w:w="1881"/>
        <w:gridCol w:w="1832"/>
      </w:tblGrid>
      <w:tr w:rsidR="00E811E8" w:rsidRPr="00AA6C0A" w14:paraId="518465E7" w14:textId="77777777" w:rsidTr="004F0BEF">
        <w:trPr>
          <w:trHeight w:val="607"/>
          <w:jc w:val="center"/>
        </w:trPr>
        <w:tc>
          <w:tcPr>
            <w:tcW w:w="628" w:type="pct"/>
            <w:shd w:val="clear" w:color="auto" w:fill="FBD4B4" w:themeFill="accent6" w:themeFillTint="66"/>
            <w:vAlign w:val="center"/>
          </w:tcPr>
          <w:p w14:paraId="7F5E2F25"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Poradové číslo zmeny</w:t>
            </w:r>
          </w:p>
        </w:tc>
        <w:tc>
          <w:tcPr>
            <w:tcW w:w="2323" w:type="pct"/>
            <w:shd w:val="clear" w:color="auto" w:fill="FBD4B4" w:themeFill="accent6" w:themeFillTint="66"/>
            <w:vAlign w:val="center"/>
          </w:tcPr>
          <w:p w14:paraId="5B439E58"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 xml:space="preserve">Popis zmeny </w:t>
            </w:r>
          </w:p>
        </w:tc>
        <w:tc>
          <w:tcPr>
            <w:tcW w:w="1038" w:type="pct"/>
            <w:shd w:val="clear" w:color="auto" w:fill="FBD4B4" w:themeFill="accent6" w:themeFillTint="66"/>
            <w:vAlign w:val="center"/>
          </w:tcPr>
          <w:p w14:paraId="4C1E7234"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 xml:space="preserve">Číslo verzie </w:t>
            </w:r>
          </w:p>
        </w:tc>
        <w:tc>
          <w:tcPr>
            <w:tcW w:w="1011" w:type="pct"/>
            <w:shd w:val="clear" w:color="auto" w:fill="FBD4B4" w:themeFill="accent6" w:themeFillTint="66"/>
            <w:vAlign w:val="center"/>
          </w:tcPr>
          <w:p w14:paraId="471025BC"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Dátum účinnosti dokumentu</w:t>
            </w:r>
          </w:p>
        </w:tc>
      </w:tr>
      <w:tr w:rsidR="00E811E8" w:rsidRPr="00AA6C0A" w14:paraId="6D65D7EC" w14:textId="77777777" w:rsidTr="00C270D3">
        <w:trPr>
          <w:jc w:val="center"/>
        </w:trPr>
        <w:tc>
          <w:tcPr>
            <w:tcW w:w="628" w:type="pct"/>
            <w:vAlign w:val="center"/>
          </w:tcPr>
          <w:p w14:paraId="5F462921"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w:t>
            </w:r>
          </w:p>
        </w:tc>
        <w:tc>
          <w:tcPr>
            <w:tcW w:w="2323" w:type="pct"/>
            <w:vAlign w:val="center"/>
          </w:tcPr>
          <w:p w14:paraId="21A4CB8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SR EŠIF, verzia 2.0 , zákon 357/2015 o finančnej kontrole a audite</w:t>
            </w:r>
          </w:p>
        </w:tc>
        <w:tc>
          <w:tcPr>
            <w:tcW w:w="1038" w:type="pct"/>
            <w:vAlign w:val="center"/>
          </w:tcPr>
          <w:p w14:paraId="4A1FD8A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2.0</w:t>
            </w:r>
          </w:p>
        </w:tc>
        <w:tc>
          <w:tcPr>
            <w:tcW w:w="1011" w:type="pct"/>
            <w:vAlign w:val="center"/>
          </w:tcPr>
          <w:p w14:paraId="42C72867"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1.2.2016</w:t>
            </w:r>
          </w:p>
        </w:tc>
      </w:tr>
      <w:tr w:rsidR="00E811E8" w:rsidRPr="00AA6C0A" w14:paraId="044723E0" w14:textId="77777777" w:rsidTr="00C270D3">
        <w:trPr>
          <w:jc w:val="center"/>
        </w:trPr>
        <w:tc>
          <w:tcPr>
            <w:tcW w:w="628" w:type="pct"/>
            <w:vAlign w:val="center"/>
          </w:tcPr>
          <w:p w14:paraId="7719772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w:t>
            </w:r>
          </w:p>
        </w:tc>
        <w:tc>
          <w:tcPr>
            <w:tcW w:w="2323" w:type="pct"/>
            <w:vAlign w:val="center"/>
          </w:tcPr>
          <w:p w14:paraId="26FC640A"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Systému finančného riadenia 1.2, SR EŠIF, verzia 3.0, zákona 357/2015 o finančnej kontrole a audite</w:t>
            </w:r>
          </w:p>
        </w:tc>
        <w:tc>
          <w:tcPr>
            <w:tcW w:w="1038" w:type="pct"/>
            <w:vAlign w:val="center"/>
          </w:tcPr>
          <w:p w14:paraId="3B96A3E2"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3.0</w:t>
            </w:r>
          </w:p>
        </w:tc>
        <w:tc>
          <w:tcPr>
            <w:tcW w:w="1011" w:type="pct"/>
            <w:vAlign w:val="center"/>
          </w:tcPr>
          <w:p w14:paraId="1D19DD2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23.3.2016</w:t>
            </w:r>
          </w:p>
        </w:tc>
      </w:tr>
      <w:tr w:rsidR="00E811E8" w:rsidRPr="00AA6C0A" w14:paraId="527E492C" w14:textId="77777777" w:rsidTr="00C270D3">
        <w:trPr>
          <w:jc w:val="center"/>
        </w:trPr>
        <w:tc>
          <w:tcPr>
            <w:tcW w:w="628" w:type="pct"/>
            <w:vAlign w:val="center"/>
          </w:tcPr>
          <w:p w14:paraId="38380D0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3</w:t>
            </w:r>
          </w:p>
        </w:tc>
        <w:tc>
          <w:tcPr>
            <w:tcW w:w="2323" w:type="pct"/>
            <w:vAlign w:val="center"/>
          </w:tcPr>
          <w:p w14:paraId="5957EE40"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 xml:space="preserve">Aktualizácia SR EŠIF, verzia 4.0, zákon č. 343/2015 </w:t>
            </w:r>
            <w:proofErr w:type="spellStart"/>
            <w:r w:rsidRPr="00CF2D1E">
              <w:rPr>
                <w:rFonts w:asciiTheme="minorHAnsi" w:eastAsia="Times New Roman" w:hAnsiTheme="minorHAnsi" w:cs="Calibri"/>
                <w:bCs/>
                <w:sz w:val="20"/>
                <w:szCs w:val="20"/>
                <w:lang w:eastAsia="en-US"/>
              </w:rPr>
              <w:t>Z.z</w:t>
            </w:r>
            <w:proofErr w:type="spellEnd"/>
            <w:r w:rsidRPr="00CF2D1E">
              <w:rPr>
                <w:rFonts w:asciiTheme="minorHAnsi" w:eastAsia="Times New Roman" w:hAnsiTheme="minorHAnsi" w:cs="Calibri"/>
                <w:bCs/>
                <w:sz w:val="20"/>
                <w:szCs w:val="20"/>
                <w:lang w:eastAsia="en-US"/>
              </w:rPr>
              <w:t>. o VO, potreby RO OP TP</w:t>
            </w:r>
          </w:p>
        </w:tc>
        <w:tc>
          <w:tcPr>
            <w:tcW w:w="1038" w:type="pct"/>
            <w:vAlign w:val="center"/>
          </w:tcPr>
          <w:p w14:paraId="1D5BF601"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4.0</w:t>
            </w:r>
          </w:p>
        </w:tc>
        <w:tc>
          <w:tcPr>
            <w:tcW w:w="1011" w:type="pct"/>
            <w:vAlign w:val="center"/>
          </w:tcPr>
          <w:p w14:paraId="6BF9354A"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2.11.2016</w:t>
            </w:r>
          </w:p>
        </w:tc>
      </w:tr>
      <w:tr w:rsidR="00E811E8" w:rsidRPr="00AA6C0A" w14:paraId="3279A6FE" w14:textId="77777777" w:rsidTr="00C270D3">
        <w:trPr>
          <w:jc w:val="center"/>
        </w:trPr>
        <w:tc>
          <w:tcPr>
            <w:tcW w:w="628" w:type="pct"/>
            <w:vAlign w:val="center"/>
          </w:tcPr>
          <w:p w14:paraId="51CA0F6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4</w:t>
            </w:r>
          </w:p>
        </w:tc>
        <w:tc>
          <w:tcPr>
            <w:tcW w:w="2323" w:type="pct"/>
            <w:vAlign w:val="center"/>
          </w:tcPr>
          <w:p w14:paraId="4FBDA3E8"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 zosúladenia s ďalšou riadiacou dokumentáciou</w:t>
            </w:r>
          </w:p>
        </w:tc>
        <w:tc>
          <w:tcPr>
            <w:tcW w:w="1038" w:type="pct"/>
            <w:vAlign w:val="center"/>
          </w:tcPr>
          <w:p w14:paraId="3945CBAE"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5.0</w:t>
            </w:r>
          </w:p>
        </w:tc>
        <w:tc>
          <w:tcPr>
            <w:tcW w:w="1011" w:type="pct"/>
            <w:vAlign w:val="center"/>
          </w:tcPr>
          <w:p w14:paraId="45A3A83B"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13.4.2017</w:t>
            </w:r>
          </w:p>
        </w:tc>
      </w:tr>
      <w:tr w:rsidR="00E811E8" w:rsidRPr="00AA6C0A" w14:paraId="3043461A" w14:textId="77777777" w:rsidTr="00C270D3">
        <w:trPr>
          <w:jc w:val="center"/>
        </w:trPr>
        <w:tc>
          <w:tcPr>
            <w:tcW w:w="628" w:type="pct"/>
            <w:vAlign w:val="center"/>
          </w:tcPr>
          <w:p w14:paraId="000823A9"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5</w:t>
            </w:r>
          </w:p>
        </w:tc>
        <w:tc>
          <w:tcPr>
            <w:tcW w:w="2323" w:type="pct"/>
            <w:vAlign w:val="center"/>
          </w:tcPr>
          <w:p w14:paraId="534CC583"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 zosúladenia s ďalšou riadiacou dokumentáciou</w:t>
            </w:r>
          </w:p>
        </w:tc>
        <w:tc>
          <w:tcPr>
            <w:tcW w:w="1038" w:type="pct"/>
            <w:vAlign w:val="center"/>
          </w:tcPr>
          <w:p w14:paraId="4342187E"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6.0</w:t>
            </w:r>
          </w:p>
        </w:tc>
        <w:tc>
          <w:tcPr>
            <w:tcW w:w="1011" w:type="pct"/>
            <w:vAlign w:val="center"/>
          </w:tcPr>
          <w:p w14:paraId="59B28272"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28.6.2017</w:t>
            </w:r>
          </w:p>
        </w:tc>
      </w:tr>
      <w:tr w:rsidR="00E811E8" w:rsidRPr="00AA6C0A" w14:paraId="4ACD8129" w14:textId="77777777" w:rsidTr="00C270D3">
        <w:trPr>
          <w:jc w:val="center"/>
        </w:trPr>
        <w:tc>
          <w:tcPr>
            <w:tcW w:w="628" w:type="pct"/>
            <w:vAlign w:val="center"/>
          </w:tcPr>
          <w:p w14:paraId="1FE5227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6</w:t>
            </w:r>
          </w:p>
        </w:tc>
        <w:tc>
          <w:tcPr>
            <w:tcW w:w="2323" w:type="pct"/>
            <w:vAlign w:val="center"/>
          </w:tcPr>
          <w:p w14:paraId="34692DD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certifikačných overovaní a auditov</w:t>
            </w:r>
          </w:p>
        </w:tc>
        <w:tc>
          <w:tcPr>
            <w:tcW w:w="1038" w:type="pct"/>
            <w:vAlign w:val="center"/>
          </w:tcPr>
          <w:p w14:paraId="420F6FE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7.0</w:t>
            </w:r>
          </w:p>
        </w:tc>
        <w:tc>
          <w:tcPr>
            <w:tcW w:w="1011" w:type="pct"/>
            <w:vAlign w:val="center"/>
          </w:tcPr>
          <w:p w14:paraId="654608D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25.8.2017</w:t>
            </w:r>
          </w:p>
        </w:tc>
      </w:tr>
      <w:tr w:rsidR="00E811E8" w:rsidRPr="00AA6C0A" w14:paraId="5228C4DC" w14:textId="77777777" w:rsidTr="00C270D3">
        <w:trPr>
          <w:jc w:val="center"/>
        </w:trPr>
        <w:tc>
          <w:tcPr>
            <w:tcW w:w="628" w:type="pct"/>
            <w:vAlign w:val="center"/>
          </w:tcPr>
          <w:p w14:paraId="48E0DB0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7</w:t>
            </w:r>
          </w:p>
        </w:tc>
        <w:tc>
          <w:tcPr>
            <w:tcW w:w="2323" w:type="pct"/>
            <w:vAlign w:val="center"/>
          </w:tcPr>
          <w:p w14:paraId="7540AE2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aktualizácie vzorov CKO</w:t>
            </w:r>
          </w:p>
        </w:tc>
        <w:tc>
          <w:tcPr>
            <w:tcW w:w="1038" w:type="pct"/>
            <w:vAlign w:val="center"/>
          </w:tcPr>
          <w:p w14:paraId="4D652677"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8.0</w:t>
            </w:r>
          </w:p>
        </w:tc>
        <w:tc>
          <w:tcPr>
            <w:tcW w:w="1011" w:type="pct"/>
            <w:vAlign w:val="center"/>
          </w:tcPr>
          <w:p w14:paraId="3C81947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19.2.2018</w:t>
            </w:r>
          </w:p>
        </w:tc>
      </w:tr>
      <w:tr w:rsidR="00E811E8" w:rsidRPr="00AA6C0A" w14:paraId="1F744B58" w14:textId="77777777" w:rsidTr="00C270D3">
        <w:trPr>
          <w:jc w:val="center"/>
        </w:trPr>
        <w:tc>
          <w:tcPr>
            <w:tcW w:w="628" w:type="pct"/>
            <w:vAlign w:val="center"/>
          </w:tcPr>
          <w:p w14:paraId="011517E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8</w:t>
            </w:r>
          </w:p>
        </w:tc>
        <w:tc>
          <w:tcPr>
            <w:tcW w:w="2323" w:type="pct"/>
            <w:vAlign w:val="center"/>
          </w:tcPr>
          <w:p w14:paraId="21427C38" w14:textId="77777777" w:rsidR="00E811E8" w:rsidRPr="00CF2D1E" w:rsidRDefault="00E811E8" w:rsidP="00CF2D1E">
            <w:pPr>
              <w:keepNext/>
              <w:keepLines/>
              <w:rPr>
                <w:rFonts w:asciiTheme="minorHAnsi" w:eastAsia="Times New Roman" w:hAnsiTheme="minorHAnsi" w:cs="Calibri"/>
                <w:bCs/>
                <w:sz w:val="20"/>
                <w:szCs w:val="20"/>
                <w:highlight w:val="yellow"/>
                <w:lang w:eastAsia="en-US"/>
              </w:rPr>
            </w:pPr>
            <w:r w:rsidRPr="00CF2D1E">
              <w:rPr>
                <w:rFonts w:asciiTheme="minorHAnsi" w:eastAsia="Times New Roman" w:hAnsiTheme="minorHAnsi" w:cs="Calibri"/>
                <w:bCs/>
                <w:sz w:val="20"/>
                <w:szCs w:val="20"/>
                <w:lang w:eastAsia="en-US"/>
              </w:rPr>
              <w:t>Aktualizácia Systému finančného riadenia 2.0, aktualizácia v zmysle potreby RO OP TP a zosúladenia s ďalšou riadiacou dokumentáciou</w:t>
            </w:r>
          </w:p>
        </w:tc>
        <w:tc>
          <w:tcPr>
            <w:tcW w:w="1038" w:type="pct"/>
            <w:vAlign w:val="center"/>
          </w:tcPr>
          <w:p w14:paraId="0EA4238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9.0</w:t>
            </w:r>
          </w:p>
        </w:tc>
        <w:tc>
          <w:tcPr>
            <w:tcW w:w="1011" w:type="pct"/>
            <w:vAlign w:val="center"/>
          </w:tcPr>
          <w:p w14:paraId="49F38CFB"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1.5.2018</w:t>
            </w:r>
          </w:p>
        </w:tc>
      </w:tr>
      <w:tr w:rsidR="00FE674E" w:rsidRPr="00AA6C0A" w14:paraId="6D97001A" w14:textId="77777777" w:rsidTr="00C270D3">
        <w:trPr>
          <w:jc w:val="center"/>
        </w:trPr>
        <w:tc>
          <w:tcPr>
            <w:tcW w:w="628" w:type="pct"/>
            <w:vAlign w:val="center"/>
          </w:tcPr>
          <w:p w14:paraId="0F994DFB" w14:textId="54EBD71C" w:rsidR="00FE674E" w:rsidRPr="00CF2D1E" w:rsidRDefault="00FE674E"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9</w:t>
            </w:r>
          </w:p>
        </w:tc>
        <w:tc>
          <w:tcPr>
            <w:tcW w:w="2323" w:type="pct"/>
            <w:vAlign w:val="center"/>
          </w:tcPr>
          <w:p w14:paraId="075159FF" w14:textId="7F4A7692" w:rsidR="00FE674E" w:rsidRPr="00CF2D1E" w:rsidRDefault="00AB2FEF"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 xml:space="preserve">Aktualizácia v zmysle </w:t>
            </w:r>
            <w:r w:rsidR="00C270D3" w:rsidRPr="00CF2D1E">
              <w:rPr>
                <w:rFonts w:asciiTheme="minorHAnsi" w:eastAsia="Times New Roman" w:hAnsiTheme="minorHAnsi" w:cs="Calibri"/>
                <w:bCs/>
                <w:sz w:val="20"/>
                <w:szCs w:val="20"/>
                <w:lang w:eastAsia="en-US"/>
              </w:rPr>
              <w:t xml:space="preserve">SR EŠIF, verzia 7.0 a </w:t>
            </w:r>
            <w:r w:rsidRPr="00CF2D1E">
              <w:rPr>
                <w:rFonts w:asciiTheme="minorHAnsi" w:eastAsia="Times New Roman" w:hAnsiTheme="minorHAnsi" w:cs="Calibri"/>
                <w:bCs/>
                <w:sz w:val="20"/>
                <w:szCs w:val="20"/>
                <w:lang w:eastAsia="en-US"/>
              </w:rPr>
              <w:t>potreby RO OP TP</w:t>
            </w:r>
          </w:p>
        </w:tc>
        <w:tc>
          <w:tcPr>
            <w:tcW w:w="1038" w:type="pct"/>
            <w:vAlign w:val="center"/>
          </w:tcPr>
          <w:p w14:paraId="56F64DDF" w14:textId="76A83C23" w:rsidR="00FE674E" w:rsidRPr="00CF2D1E" w:rsidRDefault="00FE674E"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10.0</w:t>
            </w:r>
          </w:p>
        </w:tc>
        <w:tc>
          <w:tcPr>
            <w:tcW w:w="1011" w:type="pct"/>
            <w:vAlign w:val="center"/>
          </w:tcPr>
          <w:p w14:paraId="421653BB" w14:textId="4DE85A7A" w:rsidR="00FE674E" w:rsidRPr="00CF2D1E" w:rsidRDefault="00C270D3"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13.12.2018</w:t>
            </w:r>
          </w:p>
        </w:tc>
      </w:tr>
      <w:tr w:rsidR="004F1AF4" w:rsidRPr="00AA6C0A" w14:paraId="11366B99" w14:textId="77777777" w:rsidTr="00C270D3">
        <w:trPr>
          <w:jc w:val="center"/>
        </w:trPr>
        <w:tc>
          <w:tcPr>
            <w:tcW w:w="628" w:type="pct"/>
            <w:vAlign w:val="center"/>
          </w:tcPr>
          <w:p w14:paraId="1B16337D" w14:textId="6FCA975C" w:rsidR="004F1AF4" w:rsidRPr="00CF2D1E" w:rsidRDefault="004F1AF4"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10</w:t>
            </w:r>
          </w:p>
        </w:tc>
        <w:tc>
          <w:tcPr>
            <w:tcW w:w="2323" w:type="pct"/>
            <w:vAlign w:val="center"/>
          </w:tcPr>
          <w:p w14:paraId="3DC1FFB4" w14:textId="2749E0FD" w:rsidR="004F1AF4" w:rsidRPr="00CF2D1E" w:rsidRDefault="004F1AF4"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SR EŠIF, verzia 8.0 a potreby RO OP TP</w:t>
            </w:r>
          </w:p>
        </w:tc>
        <w:tc>
          <w:tcPr>
            <w:tcW w:w="1038" w:type="pct"/>
            <w:vAlign w:val="center"/>
          </w:tcPr>
          <w:p w14:paraId="567B6632" w14:textId="58490F84" w:rsidR="004F1AF4" w:rsidRPr="00CF2D1E" w:rsidRDefault="004F1AF4"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11.0</w:t>
            </w:r>
          </w:p>
        </w:tc>
        <w:tc>
          <w:tcPr>
            <w:tcW w:w="1011" w:type="pct"/>
            <w:vAlign w:val="center"/>
          </w:tcPr>
          <w:p w14:paraId="570C62C8" w14:textId="1F603AA0" w:rsidR="004F1AF4" w:rsidRPr="00CF2D1E" w:rsidRDefault="00C66D9A"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15.7.2019</w:t>
            </w:r>
          </w:p>
        </w:tc>
      </w:tr>
      <w:tr w:rsidR="0078170B" w:rsidRPr="00AA6C0A" w14:paraId="3C8F5A8A" w14:textId="77777777" w:rsidTr="00C270D3">
        <w:trPr>
          <w:jc w:val="center"/>
        </w:trPr>
        <w:tc>
          <w:tcPr>
            <w:tcW w:w="628" w:type="pct"/>
            <w:vAlign w:val="center"/>
          </w:tcPr>
          <w:p w14:paraId="102A400C" w14:textId="5FA4C2B4"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11</w:t>
            </w:r>
          </w:p>
        </w:tc>
        <w:tc>
          <w:tcPr>
            <w:tcW w:w="2323" w:type="pct"/>
            <w:vAlign w:val="center"/>
          </w:tcPr>
          <w:p w14:paraId="3FE7B3EC" w14:textId="4FFA8427" w:rsidR="0078170B" w:rsidRPr="0078170B" w:rsidRDefault="0078170B" w:rsidP="0078170B">
            <w:pPr>
              <w:keepNext/>
              <w:keepLines/>
              <w:rPr>
                <w:rFonts w:asciiTheme="minorHAnsi" w:eastAsia="Times New Roman" w:hAnsiTheme="minorHAnsi" w:cs="Calibri"/>
                <w:bCs/>
                <w:sz w:val="20"/>
                <w:szCs w:val="20"/>
                <w:lang w:eastAsia="en-US"/>
              </w:rPr>
            </w:pPr>
            <w:r w:rsidRPr="00FF7183">
              <w:rPr>
                <w:rFonts w:asciiTheme="minorHAnsi" w:eastAsia="Times New Roman" w:hAnsiTheme="minorHAnsi" w:cs="Calibri"/>
                <w:bCs/>
                <w:sz w:val="20"/>
                <w:szCs w:val="20"/>
                <w:lang w:eastAsia="en-US"/>
              </w:rPr>
              <w:t xml:space="preserve">Aktualizácia v zmysle SR EŠIF, verzia </w:t>
            </w:r>
            <w:r>
              <w:rPr>
                <w:rFonts w:asciiTheme="minorHAnsi" w:eastAsia="Times New Roman" w:hAnsiTheme="minorHAnsi" w:cs="Calibri"/>
                <w:bCs/>
                <w:sz w:val="20"/>
                <w:szCs w:val="20"/>
                <w:lang w:eastAsia="en-US"/>
              </w:rPr>
              <w:t>10</w:t>
            </w:r>
            <w:r w:rsidRPr="00FF7183">
              <w:rPr>
                <w:rFonts w:asciiTheme="minorHAnsi" w:eastAsia="Times New Roman" w:hAnsiTheme="minorHAnsi" w:cs="Calibri"/>
                <w:bCs/>
                <w:sz w:val="20"/>
                <w:szCs w:val="20"/>
                <w:lang w:eastAsia="en-US"/>
              </w:rPr>
              <w:t>.0</w:t>
            </w:r>
            <w:r>
              <w:rPr>
                <w:rFonts w:asciiTheme="minorHAnsi" w:eastAsia="Times New Roman" w:hAnsiTheme="minorHAnsi" w:cs="Calibri"/>
                <w:bCs/>
                <w:sz w:val="20"/>
                <w:szCs w:val="20"/>
                <w:lang w:eastAsia="en-US"/>
              </w:rPr>
              <w:t xml:space="preserve">, </w:t>
            </w:r>
            <w:r w:rsidRPr="00FF7183">
              <w:rPr>
                <w:rFonts w:asciiTheme="minorHAnsi" w:eastAsia="Times New Roman" w:hAnsiTheme="minorHAnsi" w:cs="Calibri"/>
                <w:bCs/>
                <w:sz w:val="20"/>
                <w:szCs w:val="20"/>
                <w:lang w:eastAsia="en-US"/>
              </w:rPr>
              <w:t xml:space="preserve">Systému finančného riadenia </w:t>
            </w:r>
            <w:r>
              <w:rPr>
                <w:rFonts w:asciiTheme="minorHAnsi" w:eastAsia="Times New Roman" w:hAnsiTheme="minorHAnsi" w:cs="Calibri"/>
                <w:bCs/>
                <w:sz w:val="20"/>
                <w:szCs w:val="20"/>
                <w:lang w:eastAsia="en-US"/>
              </w:rPr>
              <w:t>3</w:t>
            </w:r>
            <w:r w:rsidRPr="00FF7183">
              <w:rPr>
                <w:rFonts w:asciiTheme="minorHAnsi" w:eastAsia="Times New Roman" w:hAnsiTheme="minorHAnsi" w:cs="Calibri"/>
                <w:bCs/>
                <w:sz w:val="20"/>
                <w:szCs w:val="20"/>
                <w:lang w:eastAsia="en-US"/>
              </w:rPr>
              <w:t>.</w:t>
            </w:r>
            <w:r>
              <w:rPr>
                <w:rFonts w:asciiTheme="minorHAnsi" w:eastAsia="Times New Roman" w:hAnsiTheme="minorHAnsi" w:cs="Calibri"/>
                <w:bCs/>
                <w:sz w:val="20"/>
                <w:szCs w:val="20"/>
                <w:lang w:eastAsia="en-US"/>
              </w:rPr>
              <w:t>1</w:t>
            </w:r>
            <w:r w:rsidRPr="00FF7183">
              <w:rPr>
                <w:rFonts w:asciiTheme="minorHAnsi" w:eastAsia="Times New Roman" w:hAnsiTheme="minorHAnsi" w:cs="Calibri"/>
                <w:bCs/>
                <w:sz w:val="20"/>
                <w:szCs w:val="20"/>
                <w:lang w:eastAsia="en-US"/>
              </w:rPr>
              <w:t xml:space="preserve"> a potreby RO OP TP</w:t>
            </w:r>
          </w:p>
        </w:tc>
        <w:tc>
          <w:tcPr>
            <w:tcW w:w="1038" w:type="pct"/>
            <w:vAlign w:val="center"/>
          </w:tcPr>
          <w:p w14:paraId="36EE3AFA" w14:textId="7F38C6E3"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12.0</w:t>
            </w:r>
          </w:p>
        </w:tc>
        <w:tc>
          <w:tcPr>
            <w:tcW w:w="1011" w:type="pct"/>
            <w:vAlign w:val="center"/>
          </w:tcPr>
          <w:p w14:paraId="6C596548" w14:textId="0AA8FE0B"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01. 02. 2021</w:t>
            </w:r>
          </w:p>
        </w:tc>
      </w:tr>
      <w:tr w:rsidR="00661817" w:rsidRPr="00AA6C0A" w14:paraId="64C500C0" w14:textId="77777777" w:rsidTr="00C270D3">
        <w:trPr>
          <w:jc w:val="center"/>
        </w:trPr>
        <w:tc>
          <w:tcPr>
            <w:tcW w:w="628" w:type="pct"/>
            <w:vAlign w:val="center"/>
          </w:tcPr>
          <w:p w14:paraId="68CC9DCB" w14:textId="76FB33DA"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12</w:t>
            </w:r>
          </w:p>
        </w:tc>
        <w:tc>
          <w:tcPr>
            <w:tcW w:w="2323" w:type="pct"/>
            <w:vAlign w:val="center"/>
          </w:tcPr>
          <w:p w14:paraId="0CCE64D8" w14:textId="0D7D9450" w:rsidR="00661817" w:rsidRPr="00FF7183" w:rsidRDefault="00661817" w:rsidP="0078170B">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Aktualizácia v zmysle SR EŠIF, verzia 11.0, Systému finančného riadenia 3.2, MP CKO č. 6, verzia 6.0</w:t>
            </w:r>
            <w:r w:rsidR="00EA2E5C">
              <w:rPr>
                <w:rFonts w:asciiTheme="minorHAnsi" w:eastAsia="Times New Roman" w:hAnsiTheme="minorHAnsi" w:cs="Calibri"/>
                <w:bCs/>
                <w:sz w:val="20"/>
                <w:szCs w:val="20"/>
                <w:lang w:eastAsia="en-US"/>
              </w:rPr>
              <w:t xml:space="preserve"> a potreby RO OP TP</w:t>
            </w:r>
          </w:p>
        </w:tc>
        <w:tc>
          <w:tcPr>
            <w:tcW w:w="1038" w:type="pct"/>
            <w:vAlign w:val="center"/>
          </w:tcPr>
          <w:p w14:paraId="64FF5BC1" w14:textId="57C36753"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13.0</w:t>
            </w:r>
          </w:p>
        </w:tc>
        <w:tc>
          <w:tcPr>
            <w:tcW w:w="1011" w:type="pct"/>
            <w:vAlign w:val="center"/>
          </w:tcPr>
          <w:p w14:paraId="336FD82D" w14:textId="2D2B5429"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15.06.2021</w:t>
            </w:r>
          </w:p>
        </w:tc>
      </w:tr>
      <w:tr w:rsidR="003F5ABC" w:rsidRPr="00AA6C0A" w14:paraId="5934E587" w14:textId="77777777" w:rsidTr="00C270D3">
        <w:trPr>
          <w:jc w:val="center"/>
        </w:trPr>
        <w:tc>
          <w:tcPr>
            <w:tcW w:w="628" w:type="pct"/>
            <w:vAlign w:val="center"/>
          </w:tcPr>
          <w:p w14:paraId="21ED34A2" w14:textId="5ADCAF68" w:rsidR="003F5ABC" w:rsidRDefault="003F5ABC"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13</w:t>
            </w:r>
          </w:p>
        </w:tc>
        <w:tc>
          <w:tcPr>
            <w:tcW w:w="2323" w:type="pct"/>
            <w:vAlign w:val="center"/>
          </w:tcPr>
          <w:p w14:paraId="2408F0E9" w14:textId="05F74395" w:rsidR="003F5ABC" w:rsidRDefault="004129B6" w:rsidP="0078170B">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Aktualizácia v zmysle SR EŠIF, verzia 12.0, Systému finančného riadenia 4.0, MP CKO č. 6, verzia 7.0, vydanie Jednotnej príručky k predkladaniu dokumentácie k </w:t>
            </w:r>
            <w:proofErr w:type="spellStart"/>
            <w:r>
              <w:rPr>
                <w:rFonts w:asciiTheme="minorHAnsi" w:eastAsia="Times New Roman" w:hAnsiTheme="minorHAnsi" w:cs="Calibri"/>
                <w:bCs/>
                <w:sz w:val="20"/>
                <w:szCs w:val="20"/>
                <w:lang w:eastAsia="en-US"/>
              </w:rPr>
              <w:t>ŽoP</w:t>
            </w:r>
            <w:proofErr w:type="spellEnd"/>
            <w:r>
              <w:rPr>
                <w:rFonts w:asciiTheme="minorHAnsi" w:eastAsia="Times New Roman" w:hAnsiTheme="minorHAnsi" w:cs="Calibri"/>
                <w:bCs/>
                <w:sz w:val="20"/>
                <w:szCs w:val="20"/>
                <w:lang w:eastAsia="en-US"/>
              </w:rPr>
              <w:t>, kde prijímateľom je ministerstvo alebo OÚOŠS  a potreby RO OP TP</w:t>
            </w:r>
          </w:p>
        </w:tc>
        <w:tc>
          <w:tcPr>
            <w:tcW w:w="1038" w:type="pct"/>
            <w:vAlign w:val="center"/>
          </w:tcPr>
          <w:p w14:paraId="060EEE1E" w14:textId="39789A79" w:rsidR="003F5ABC" w:rsidRDefault="003F5ABC"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14.0</w:t>
            </w:r>
          </w:p>
        </w:tc>
        <w:tc>
          <w:tcPr>
            <w:tcW w:w="1011" w:type="pct"/>
            <w:vAlign w:val="center"/>
          </w:tcPr>
          <w:p w14:paraId="05D1B5B7" w14:textId="0C94FFB9" w:rsidR="003F5ABC" w:rsidRDefault="003F5ABC"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36750D" w:rsidRPr="00AA6C0A" w14:paraId="633527A0" w14:textId="77777777" w:rsidTr="00C270D3">
        <w:trPr>
          <w:jc w:val="center"/>
          <w:ins w:id="230" w:author="Autor"/>
        </w:trPr>
        <w:tc>
          <w:tcPr>
            <w:tcW w:w="628" w:type="pct"/>
            <w:vAlign w:val="center"/>
          </w:tcPr>
          <w:p w14:paraId="597DEAC6" w14:textId="2E3F4F4E" w:rsidR="0036750D" w:rsidRDefault="0036750D" w:rsidP="0078170B">
            <w:pPr>
              <w:keepNext/>
              <w:keepLines/>
              <w:spacing w:before="60"/>
              <w:rPr>
                <w:ins w:id="231" w:author="Autor"/>
                <w:rFonts w:asciiTheme="minorHAnsi" w:eastAsia="Times New Roman" w:hAnsiTheme="minorHAnsi" w:cs="Calibri"/>
                <w:bCs/>
                <w:sz w:val="20"/>
                <w:szCs w:val="20"/>
                <w:lang w:eastAsia="en-US"/>
              </w:rPr>
            </w:pPr>
            <w:ins w:id="232" w:author="Autor">
              <w:r>
                <w:rPr>
                  <w:rFonts w:asciiTheme="minorHAnsi" w:eastAsia="Times New Roman" w:hAnsiTheme="minorHAnsi" w:cs="Calibri"/>
                  <w:bCs/>
                  <w:sz w:val="20"/>
                  <w:szCs w:val="20"/>
                  <w:lang w:eastAsia="en-US"/>
                </w:rPr>
                <w:t>14</w:t>
              </w:r>
            </w:ins>
          </w:p>
        </w:tc>
        <w:tc>
          <w:tcPr>
            <w:tcW w:w="2323" w:type="pct"/>
            <w:vAlign w:val="center"/>
          </w:tcPr>
          <w:p w14:paraId="4EA48CA3" w14:textId="36972006" w:rsidR="0036750D" w:rsidRDefault="0036750D" w:rsidP="0078170B">
            <w:pPr>
              <w:keepNext/>
              <w:keepLines/>
              <w:rPr>
                <w:ins w:id="233" w:author="Autor"/>
                <w:rFonts w:asciiTheme="minorHAnsi" w:eastAsia="Times New Roman" w:hAnsiTheme="minorHAnsi" w:cs="Calibri"/>
                <w:bCs/>
                <w:sz w:val="20"/>
                <w:szCs w:val="20"/>
                <w:lang w:eastAsia="en-US"/>
              </w:rPr>
            </w:pPr>
            <w:ins w:id="234" w:author="Autor">
              <w:r>
                <w:rPr>
                  <w:rFonts w:asciiTheme="minorHAnsi" w:eastAsia="Times New Roman" w:hAnsiTheme="minorHAnsi" w:cs="Calibri"/>
                  <w:bCs/>
                  <w:sz w:val="20"/>
                  <w:szCs w:val="20"/>
                  <w:lang w:eastAsia="en-US"/>
                </w:rPr>
                <w:t>Aktualizácia na základe zmeny sídla RO OP TP</w:t>
              </w:r>
            </w:ins>
          </w:p>
        </w:tc>
        <w:tc>
          <w:tcPr>
            <w:tcW w:w="1038" w:type="pct"/>
            <w:vAlign w:val="center"/>
          </w:tcPr>
          <w:p w14:paraId="19B439D6" w14:textId="48C0476A" w:rsidR="0036750D" w:rsidRDefault="0036750D" w:rsidP="0078170B">
            <w:pPr>
              <w:keepNext/>
              <w:keepLines/>
              <w:spacing w:before="60"/>
              <w:rPr>
                <w:ins w:id="235" w:author="Autor"/>
                <w:rFonts w:asciiTheme="minorHAnsi" w:eastAsia="Times New Roman" w:hAnsiTheme="minorHAnsi" w:cs="Calibri"/>
                <w:bCs/>
                <w:sz w:val="20"/>
                <w:szCs w:val="20"/>
                <w:lang w:eastAsia="en-US"/>
              </w:rPr>
            </w:pPr>
            <w:ins w:id="236" w:author="Autor">
              <w:r>
                <w:rPr>
                  <w:rFonts w:asciiTheme="minorHAnsi" w:eastAsia="Times New Roman" w:hAnsiTheme="minorHAnsi" w:cs="Calibri"/>
                  <w:bCs/>
                  <w:sz w:val="20"/>
                  <w:szCs w:val="20"/>
                  <w:lang w:eastAsia="en-US"/>
                </w:rPr>
                <w:t>15.0</w:t>
              </w:r>
            </w:ins>
          </w:p>
        </w:tc>
        <w:tc>
          <w:tcPr>
            <w:tcW w:w="1011" w:type="pct"/>
            <w:vAlign w:val="center"/>
          </w:tcPr>
          <w:p w14:paraId="321B7A72" w14:textId="0F0E8612" w:rsidR="0036750D" w:rsidRDefault="0036750D" w:rsidP="0078170B">
            <w:pPr>
              <w:keepNext/>
              <w:keepLines/>
              <w:spacing w:before="60"/>
              <w:rPr>
                <w:ins w:id="237" w:author="Autor"/>
                <w:rFonts w:asciiTheme="minorHAnsi" w:eastAsia="Times New Roman" w:hAnsiTheme="minorHAnsi" w:cs="Calibri"/>
                <w:bCs/>
                <w:sz w:val="20"/>
                <w:szCs w:val="20"/>
                <w:lang w:eastAsia="en-US"/>
              </w:rPr>
            </w:pPr>
            <w:ins w:id="238" w:author="Autor">
              <w:r>
                <w:rPr>
                  <w:rFonts w:asciiTheme="minorHAnsi" w:eastAsia="Times New Roman" w:hAnsiTheme="minorHAnsi" w:cs="Calibri"/>
                  <w:bCs/>
                  <w:sz w:val="20"/>
                  <w:szCs w:val="20"/>
                  <w:lang w:eastAsia="en-US"/>
                </w:rPr>
                <w:t>01.08.2022</w:t>
              </w:r>
            </w:ins>
          </w:p>
        </w:tc>
      </w:tr>
    </w:tbl>
    <w:p w14:paraId="5119558E" w14:textId="77777777" w:rsidR="00E811E8" w:rsidRPr="00CF2D1E" w:rsidRDefault="00E811E8" w:rsidP="00CF2D1E">
      <w:pPr>
        <w:keepNext/>
        <w:keepLines/>
        <w:spacing w:before="360" w:after="120"/>
        <w:rPr>
          <w:rFonts w:asciiTheme="minorHAnsi" w:eastAsia="Times New Roman" w:hAnsiTheme="minorHAnsi" w:cs="Calibri"/>
          <w:b/>
          <w:sz w:val="28"/>
          <w:szCs w:val="28"/>
          <w:lang w:eastAsia="en-US"/>
        </w:rPr>
      </w:pPr>
    </w:p>
    <w:p w14:paraId="36A44F27" w14:textId="77777777" w:rsidR="00E811E8" w:rsidRPr="00CF2D1E" w:rsidRDefault="00E811E8" w:rsidP="00215368">
      <w:pPr>
        <w:keepNext/>
        <w:keepLines/>
        <w:spacing w:before="360" w:after="120"/>
        <w:rPr>
          <w:rFonts w:asciiTheme="minorHAnsi" w:eastAsia="Times New Roman" w:hAnsiTheme="minorHAnsi" w:cs="Calibri"/>
          <w:b/>
          <w:sz w:val="28"/>
          <w:szCs w:val="28"/>
          <w:lang w:eastAsia="en-US"/>
        </w:rPr>
        <w:sectPr w:rsidR="00E811E8" w:rsidRPr="00CF2D1E" w:rsidSect="00CF2D1E">
          <w:headerReference w:type="default" r:id="rId13"/>
          <w:footerReference w:type="default" r:id="rId14"/>
          <w:footerReference w:type="first" r:id="rId15"/>
          <w:pgSz w:w="11906" w:h="16838"/>
          <w:pgMar w:top="1417" w:right="1417" w:bottom="1417" w:left="1417" w:header="624" w:footer="708" w:gutter="0"/>
          <w:cols w:space="708"/>
          <w:titlePg/>
          <w:docGrid w:linePitch="360"/>
        </w:sectPr>
      </w:pPr>
    </w:p>
    <w:p w14:paraId="3E518F5B" w14:textId="781DA260" w:rsidR="00375F6A" w:rsidRPr="00CF2D1E" w:rsidRDefault="00375F6A" w:rsidP="00215368">
      <w:pPr>
        <w:rPr>
          <w:rFonts w:asciiTheme="minorHAnsi" w:hAnsiTheme="minorHAnsi"/>
        </w:rPr>
      </w:pPr>
    </w:p>
    <w:p w14:paraId="59F55FB6" w14:textId="77777777" w:rsidR="00EC178D" w:rsidRPr="00CF2D1E" w:rsidRDefault="00EC178D" w:rsidP="00215368">
      <w:pPr>
        <w:rPr>
          <w:rFonts w:asciiTheme="minorHAnsi" w:hAnsiTheme="minorHAnsi"/>
        </w:rPr>
      </w:pPr>
    </w:p>
    <w:p w14:paraId="3565B829" w14:textId="77777777" w:rsidR="00375F6A" w:rsidRPr="00CF2D1E" w:rsidRDefault="00375F6A" w:rsidP="00215368">
      <w:pPr>
        <w:rPr>
          <w:rFonts w:asciiTheme="minorHAnsi" w:hAnsiTheme="minorHAnsi"/>
        </w:rPr>
      </w:pPr>
    </w:p>
    <w:p w14:paraId="1A56DE14" w14:textId="77777777" w:rsidR="00375F6A" w:rsidRPr="00CF2D1E" w:rsidRDefault="00375F6A" w:rsidP="00215368">
      <w:pPr>
        <w:rPr>
          <w:rFonts w:asciiTheme="minorHAnsi" w:hAnsiTheme="minorHAnsi"/>
        </w:rPr>
      </w:pPr>
    </w:p>
    <w:p w14:paraId="11926F4C" w14:textId="77777777" w:rsidR="00375F6A" w:rsidRPr="00CF2D1E" w:rsidRDefault="00375F6A" w:rsidP="00215368">
      <w:pPr>
        <w:rPr>
          <w:rFonts w:asciiTheme="minorHAnsi" w:hAnsiTheme="minorHAnsi"/>
        </w:rPr>
      </w:pPr>
    </w:p>
    <w:p w14:paraId="39C47BC5" w14:textId="77777777" w:rsidR="00375F6A" w:rsidRPr="00CF2D1E" w:rsidRDefault="00375F6A" w:rsidP="00215368">
      <w:pPr>
        <w:rPr>
          <w:rFonts w:asciiTheme="minorHAnsi" w:hAnsiTheme="minorHAnsi"/>
        </w:rPr>
      </w:pPr>
    </w:p>
    <w:p w14:paraId="41CD0125" w14:textId="77777777" w:rsidR="00375F6A" w:rsidRPr="00CF2D1E" w:rsidRDefault="00375F6A" w:rsidP="00215368">
      <w:pPr>
        <w:rPr>
          <w:rFonts w:asciiTheme="minorHAnsi" w:hAnsiTheme="minorHAnsi"/>
        </w:rPr>
      </w:pPr>
    </w:p>
    <w:p w14:paraId="70B1B457" w14:textId="77777777" w:rsidR="00375F6A" w:rsidRPr="00CF2D1E" w:rsidRDefault="00375F6A" w:rsidP="00215368">
      <w:pPr>
        <w:rPr>
          <w:rFonts w:asciiTheme="minorHAnsi" w:hAnsiTheme="minorHAnsi"/>
        </w:rPr>
      </w:pPr>
    </w:p>
    <w:p w14:paraId="6C606DE1" w14:textId="77777777" w:rsidR="00375F6A" w:rsidRPr="00CF2D1E" w:rsidRDefault="00375F6A" w:rsidP="00215368">
      <w:pPr>
        <w:rPr>
          <w:rFonts w:asciiTheme="minorHAnsi" w:hAnsiTheme="minorHAnsi"/>
        </w:rPr>
      </w:pPr>
    </w:p>
    <w:p w14:paraId="4A644FBE" w14:textId="77777777" w:rsidR="00375F6A" w:rsidRPr="00CF2D1E" w:rsidRDefault="00375F6A" w:rsidP="00215368">
      <w:pPr>
        <w:rPr>
          <w:rFonts w:asciiTheme="minorHAnsi" w:hAnsiTheme="minorHAnsi"/>
        </w:rPr>
      </w:pPr>
    </w:p>
    <w:p w14:paraId="0554015F" w14:textId="77777777" w:rsidR="00375F6A" w:rsidRPr="00CF2D1E" w:rsidRDefault="00375F6A" w:rsidP="00215368">
      <w:pPr>
        <w:rPr>
          <w:rFonts w:asciiTheme="minorHAnsi" w:hAnsiTheme="minorHAnsi"/>
        </w:rPr>
      </w:pPr>
    </w:p>
    <w:p w14:paraId="02C548B8" w14:textId="77777777" w:rsidR="00375F6A" w:rsidRPr="00CF2D1E" w:rsidRDefault="00375F6A" w:rsidP="00215368">
      <w:pPr>
        <w:rPr>
          <w:rFonts w:asciiTheme="minorHAnsi" w:hAnsiTheme="minorHAnsi"/>
        </w:rPr>
      </w:pPr>
    </w:p>
    <w:p w14:paraId="65837EF4" w14:textId="77777777" w:rsidR="00375F6A" w:rsidRPr="00CF2D1E" w:rsidRDefault="00375F6A" w:rsidP="00215368">
      <w:pPr>
        <w:rPr>
          <w:rFonts w:asciiTheme="minorHAnsi" w:hAnsiTheme="minorHAnsi"/>
        </w:rPr>
      </w:pPr>
    </w:p>
    <w:p w14:paraId="40B28091" w14:textId="77777777" w:rsidR="00A64B12" w:rsidRPr="00CF2D1E" w:rsidRDefault="00A64B12" w:rsidP="00CF2D1E">
      <w:pPr>
        <w:framePr w:hSpace="187" w:wrap="around" w:vAnchor="page" w:hAnchor="margin" w:xAlign="center" w:y="13662"/>
        <w:suppressOverlap/>
        <w:jc w:val="center"/>
        <w:rPr>
          <w:rFonts w:asciiTheme="minorHAnsi" w:eastAsia="Times New Roman" w:hAnsiTheme="minorHAnsi" w:cs="Arial"/>
          <w:b/>
          <w:color w:val="365F91"/>
          <w:lang w:eastAsia="en-US"/>
        </w:rPr>
      </w:pPr>
      <w:r w:rsidRPr="00CF2D1E">
        <w:rPr>
          <w:rFonts w:asciiTheme="minorHAnsi" w:eastAsia="Times New Roman" w:hAnsiTheme="minorHAnsi" w:cs="Arial"/>
          <w:b/>
          <w:color w:val="365F91"/>
          <w:lang w:eastAsia="en-US"/>
        </w:rPr>
        <w:t>MINISTERSTVO INVESTÍCIÍ, REGIONÁLNEHO ROZVOJA A INFORMATIZÁCIE SLOVENSKEJ REPUBLIKY</w:t>
      </w:r>
    </w:p>
    <w:p w14:paraId="1AFB0A2D" w14:textId="08EBA915" w:rsidR="00A64B12" w:rsidRPr="00CF2D1E" w:rsidRDefault="00A64B12" w:rsidP="00CF2D1E">
      <w:pPr>
        <w:framePr w:hSpace="187" w:wrap="around" w:vAnchor="page" w:hAnchor="margin" w:xAlign="center" w:y="13662"/>
        <w:suppressOverlap/>
        <w:jc w:val="center"/>
        <w:rPr>
          <w:rFonts w:asciiTheme="minorHAnsi" w:eastAsia="Times New Roman" w:hAnsiTheme="minorHAnsi" w:cs="Arial"/>
          <w:b/>
          <w:color w:val="365F91"/>
          <w:lang w:eastAsia="en-US"/>
        </w:rPr>
      </w:pPr>
      <w:r w:rsidRPr="00CF2D1E">
        <w:rPr>
          <w:rFonts w:asciiTheme="minorHAnsi" w:eastAsia="Times New Roman" w:hAnsiTheme="minorHAnsi" w:cs="Arial"/>
          <w:b/>
          <w:color w:val="365F91"/>
          <w:lang w:eastAsia="en-US"/>
        </w:rPr>
        <w:t>Sekcia OP TP a iných finančných mechanizmov</w:t>
      </w:r>
    </w:p>
    <w:p w14:paraId="1CB69FFD" w14:textId="405D0174" w:rsidR="00375F6A" w:rsidRPr="00CF2D1E" w:rsidRDefault="00A64B12" w:rsidP="0078170B">
      <w:pPr>
        <w:pStyle w:val="Bezriadkovania"/>
        <w:framePr w:hSpace="187" w:wrap="around" w:vAnchor="page" w:hAnchor="margin" w:xAlign="center" w:y="13662"/>
        <w:spacing w:before="120"/>
        <w:suppressOverlap/>
        <w:jc w:val="center"/>
        <w:rPr>
          <w:rFonts w:asciiTheme="minorHAnsi" w:hAnsiTheme="minorHAnsi" w:cs="Arial"/>
          <w:color w:val="365F91"/>
          <w:sz w:val="24"/>
          <w:szCs w:val="24"/>
          <w:lang w:eastAsia="en-US"/>
        </w:rPr>
      </w:pPr>
      <w:r w:rsidRPr="00CF2D1E">
        <w:rPr>
          <w:rFonts w:asciiTheme="minorHAnsi" w:hAnsiTheme="minorHAnsi" w:cs="Arial"/>
          <w:b/>
          <w:color w:val="365F91"/>
          <w:lang w:eastAsia="en-US"/>
        </w:rPr>
        <w:t>Riadiaci orgán OP TP 2014</w:t>
      </w:r>
      <w:r w:rsidR="00661817">
        <w:rPr>
          <w:rFonts w:asciiTheme="minorHAnsi" w:hAnsiTheme="minorHAnsi" w:cs="Arial"/>
          <w:b/>
          <w:color w:val="365F91"/>
          <w:lang w:eastAsia="en-US"/>
        </w:rPr>
        <w:t xml:space="preserve"> </w:t>
      </w:r>
      <w:r w:rsidRPr="00CF2D1E">
        <w:rPr>
          <w:rFonts w:asciiTheme="minorHAnsi" w:hAnsiTheme="minorHAnsi" w:cs="Arial"/>
          <w:b/>
          <w:color w:val="365F91"/>
          <w:lang w:eastAsia="en-US"/>
        </w:rPr>
        <w:t>-</w:t>
      </w:r>
      <w:r w:rsidR="00661817">
        <w:rPr>
          <w:rFonts w:asciiTheme="minorHAnsi" w:hAnsiTheme="minorHAnsi" w:cs="Arial"/>
          <w:b/>
          <w:color w:val="365F91"/>
          <w:lang w:eastAsia="en-US"/>
        </w:rPr>
        <w:t xml:space="preserve"> </w:t>
      </w:r>
      <w:r w:rsidRPr="00CF2D1E">
        <w:rPr>
          <w:rFonts w:asciiTheme="minorHAnsi" w:hAnsiTheme="minorHAnsi" w:cs="Arial"/>
          <w:b/>
          <w:color w:val="365F91"/>
          <w:lang w:eastAsia="en-US"/>
        </w:rPr>
        <w:t>2020</w:t>
      </w:r>
      <w:r w:rsidR="00375F6A" w:rsidRPr="00CF2D1E">
        <w:rPr>
          <w:rFonts w:asciiTheme="minorHAnsi" w:hAnsiTheme="minorHAnsi" w:cs="Arial"/>
          <w:b/>
          <w:color w:val="365F91"/>
          <w:sz w:val="24"/>
          <w:szCs w:val="24"/>
          <w:lang w:eastAsia="en-US"/>
        </w:rPr>
        <w:br/>
      </w:r>
    </w:p>
    <w:p w14:paraId="25247884" w14:textId="639EB514" w:rsidR="00375F6A" w:rsidRPr="00CF2D1E" w:rsidRDefault="00375F6A">
      <w:pPr>
        <w:pStyle w:val="Bezriadkovania"/>
        <w:framePr w:hSpace="187" w:wrap="around" w:vAnchor="page" w:hAnchor="margin" w:xAlign="center" w:y="13662"/>
        <w:suppressOverlap/>
        <w:jc w:val="center"/>
        <w:rPr>
          <w:rFonts w:asciiTheme="minorHAnsi" w:hAnsiTheme="minorHAnsi" w:cs="Arial"/>
          <w:color w:val="365F91"/>
          <w:sz w:val="24"/>
          <w:szCs w:val="24"/>
          <w:lang w:eastAsia="en-US"/>
        </w:rPr>
      </w:pPr>
      <w:r w:rsidRPr="00CF2D1E">
        <w:rPr>
          <w:rFonts w:asciiTheme="minorHAnsi" w:hAnsiTheme="minorHAnsi" w:cs="Arial"/>
          <w:color w:val="365F91"/>
          <w:sz w:val="24"/>
          <w:szCs w:val="24"/>
          <w:lang w:eastAsia="en-US"/>
        </w:rPr>
        <w:t xml:space="preserve">verzia </w:t>
      </w:r>
      <w:del w:id="239" w:author="Autor">
        <w:r w:rsidR="004F1AF4" w:rsidRPr="00CF2D1E">
          <w:rPr>
            <w:rFonts w:asciiTheme="minorHAnsi" w:hAnsiTheme="minorHAnsi" w:cs="Arial"/>
            <w:color w:val="365F91"/>
            <w:sz w:val="24"/>
            <w:szCs w:val="24"/>
            <w:lang w:eastAsia="en-US"/>
          </w:rPr>
          <w:delText>1</w:delText>
        </w:r>
        <w:r w:rsidR="003F5ABC">
          <w:rPr>
            <w:rFonts w:asciiTheme="minorHAnsi" w:hAnsiTheme="minorHAnsi" w:cs="Arial"/>
            <w:color w:val="365F91"/>
            <w:sz w:val="24"/>
            <w:szCs w:val="24"/>
            <w:lang w:eastAsia="en-US"/>
          </w:rPr>
          <w:delText>4</w:delText>
        </w:r>
      </w:del>
      <w:ins w:id="240" w:author="Autor">
        <w:r w:rsidR="004F1AF4" w:rsidRPr="00CF2D1E">
          <w:rPr>
            <w:rFonts w:asciiTheme="minorHAnsi" w:hAnsiTheme="minorHAnsi" w:cs="Arial"/>
            <w:color w:val="365F91"/>
            <w:sz w:val="24"/>
            <w:szCs w:val="24"/>
            <w:lang w:eastAsia="en-US"/>
          </w:rPr>
          <w:t>1</w:t>
        </w:r>
        <w:r w:rsidR="0036750D">
          <w:rPr>
            <w:rFonts w:asciiTheme="minorHAnsi" w:hAnsiTheme="minorHAnsi" w:cs="Arial"/>
            <w:color w:val="365F91"/>
            <w:sz w:val="24"/>
            <w:szCs w:val="24"/>
            <w:lang w:eastAsia="en-US"/>
          </w:rPr>
          <w:t>5</w:t>
        </w:r>
      </w:ins>
      <w:r w:rsidRPr="00CF2D1E">
        <w:rPr>
          <w:rFonts w:asciiTheme="minorHAnsi" w:hAnsiTheme="minorHAnsi" w:cs="Arial"/>
          <w:color w:val="365F91"/>
          <w:sz w:val="24"/>
          <w:szCs w:val="24"/>
          <w:lang w:eastAsia="en-US"/>
        </w:rPr>
        <w:t xml:space="preserve">.0, </w:t>
      </w:r>
      <w:r w:rsidR="00EB2412" w:rsidRPr="00CF2D1E">
        <w:rPr>
          <w:rFonts w:asciiTheme="minorHAnsi" w:hAnsiTheme="minorHAnsi" w:cs="Arial"/>
          <w:color w:val="365F91"/>
          <w:sz w:val="24"/>
          <w:szCs w:val="24"/>
          <w:lang w:eastAsia="en-US"/>
        </w:rPr>
        <w:t xml:space="preserve">účinnosť od </w:t>
      </w:r>
      <w:del w:id="241" w:author="Autor">
        <w:r w:rsidR="00661817">
          <w:rPr>
            <w:rFonts w:asciiTheme="minorHAnsi" w:hAnsiTheme="minorHAnsi" w:cs="Arial"/>
            <w:color w:val="365F91"/>
            <w:sz w:val="24"/>
            <w:szCs w:val="24"/>
            <w:lang w:eastAsia="en-US"/>
          </w:rPr>
          <w:delText>1</w:delText>
        </w:r>
        <w:r w:rsidR="003F5ABC">
          <w:rPr>
            <w:rFonts w:asciiTheme="minorHAnsi" w:hAnsiTheme="minorHAnsi" w:cs="Arial"/>
            <w:color w:val="365F91"/>
            <w:sz w:val="24"/>
            <w:szCs w:val="24"/>
            <w:lang w:eastAsia="en-US"/>
          </w:rPr>
          <w:delText>7</w:delText>
        </w:r>
        <w:r w:rsidR="009E64D8" w:rsidRPr="00CF2D1E">
          <w:rPr>
            <w:rFonts w:asciiTheme="minorHAnsi" w:hAnsiTheme="minorHAnsi" w:cs="Arial"/>
            <w:color w:val="365F91"/>
            <w:sz w:val="24"/>
            <w:szCs w:val="24"/>
            <w:lang w:eastAsia="en-US"/>
          </w:rPr>
          <w:delText xml:space="preserve">. </w:delText>
        </w:r>
        <w:r w:rsidR="00661817">
          <w:rPr>
            <w:rFonts w:asciiTheme="minorHAnsi" w:hAnsiTheme="minorHAnsi" w:cs="Arial"/>
            <w:color w:val="365F91"/>
            <w:sz w:val="24"/>
            <w:szCs w:val="24"/>
            <w:lang w:eastAsia="en-US"/>
          </w:rPr>
          <w:delText>jún</w:delText>
        </w:r>
        <w:r w:rsidR="00A64B12" w:rsidRPr="00CF2D1E">
          <w:rPr>
            <w:rFonts w:asciiTheme="minorHAnsi" w:hAnsiTheme="minorHAnsi" w:cs="Arial"/>
            <w:color w:val="365F91"/>
            <w:sz w:val="24"/>
            <w:szCs w:val="24"/>
            <w:lang w:eastAsia="en-US"/>
          </w:rPr>
          <w:delText>a</w:delText>
        </w:r>
      </w:del>
      <w:ins w:id="242" w:author="Autor">
        <w:r w:rsidR="00661817">
          <w:rPr>
            <w:rFonts w:asciiTheme="minorHAnsi" w:hAnsiTheme="minorHAnsi" w:cs="Arial"/>
            <w:color w:val="365F91"/>
            <w:sz w:val="24"/>
            <w:szCs w:val="24"/>
            <w:lang w:eastAsia="en-US"/>
          </w:rPr>
          <w:t>1</w:t>
        </w:r>
        <w:r w:rsidR="009E64D8" w:rsidRPr="00CF2D1E">
          <w:rPr>
            <w:rFonts w:asciiTheme="minorHAnsi" w:hAnsiTheme="minorHAnsi" w:cs="Arial"/>
            <w:color w:val="365F91"/>
            <w:sz w:val="24"/>
            <w:szCs w:val="24"/>
            <w:lang w:eastAsia="en-US"/>
          </w:rPr>
          <w:t>.</w:t>
        </w:r>
        <w:r w:rsidR="0036750D">
          <w:rPr>
            <w:rFonts w:asciiTheme="minorHAnsi" w:hAnsiTheme="minorHAnsi" w:cs="Arial"/>
            <w:color w:val="365F91"/>
            <w:sz w:val="24"/>
            <w:szCs w:val="24"/>
            <w:lang w:eastAsia="en-US"/>
          </w:rPr>
          <w:t xml:space="preserve"> august</w:t>
        </w:r>
        <w:r w:rsidR="00A64B12" w:rsidRPr="00CF2D1E">
          <w:rPr>
            <w:rFonts w:asciiTheme="minorHAnsi" w:hAnsiTheme="minorHAnsi" w:cs="Arial"/>
            <w:color w:val="365F91"/>
            <w:sz w:val="24"/>
            <w:szCs w:val="24"/>
            <w:lang w:eastAsia="en-US"/>
          </w:rPr>
          <w:t>a</w:t>
        </w:r>
      </w:ins>
      <w:r w:rsidR="00A64B12" w:rsidRPr="00CF2D1E">
        <w:rPr>
          <w:rFonts w:asciiTheme="minorHAnsi" w:hAnsiTheme="minorHAnsi" w:cs="Arial"/>
          <w:color w:val="365F91"/>
          <w:sz w:val="24"/>
          <w:szCs w:val="24"/>
          <w:lang w:eastAsia="en-US"/>
        </w:rPr>
        <w:t xml:space="preserve"> 202</w:t>
      </w:r>
      <w:r w:rsidR="003F5ABC">
        <w:rPr>
          <w:rFonts w:asciiTheme="minorHAnsi" w:hAnsiTheme="minorHAnsi" w:cs="Arial"/>
          <w:color w:val="365F91"/>
          <w:sz w:val="24"/>
          <w:szCs w:val="24"/>
          <w:lang w:eastAsia="en-US"/>
        </w:rPr>
        <w:t>2</w:t>
      </w:r>
    </w:p>
    <w:p w14:paraId="03302980" w14:textId="77777777" w:rsidR="00375F6A" w:rsidRPr="00CF2D1E" w:rsidRDefault="00375F6A" w:rsidP="00CF2D1E">
      <w:pPr>
        <w:pStyle w:val="Bezriadkovania"/>
        <w:framePr w:hSpace="187" w:wrap="around" w:vAnchor="page" w:hAnchor="margin" w:xAlign="center" w:y="13662"/>
        <w:suppressOverlap/>
        <w:jc w:val="both"/>
        <w:rPr>
          <w:rFonts w:asciiTheme="minorHAnsi" w:hAnsiTheme="minorHAnsi" w:cs="Arial"/>
          <w:color w:val="808080"/>
          <w:sz w:val="24"/>
          <w:szCs w:val="24"/>
          <w:lang w:eastAsia="en-US"/>
        </w:rPr>
      </w:pPr>
    </w:p>
    <w:p w14:paraId="69B4BE8B" w14:textId="77777777" w:rsidR="00375F6A" w:rsidRPr="00CF2D1E" w:rsidRDefault="00375F6A" w:rsidP="00215368">
      <w:pPr>
        <w:rPr>
          <w:rFonts w:asciiTheme="minorHAnsi" w:hAnsiTheme="minorHAnsi"/>
        </w:rPr>
      </w:pPr>
    </w:p>
    <w:p w14:paraId="55FED50B" w14:textId="77777777" w:rsidR="00375F6A" w:rsidRPr="00CF2D1E" w:rsidRDefault="00375F6A" w:rsidP="00215368">
      <w:pPr>
        <w:rPr>
          <w:rFonts w:asciiTheme="minorHAnsi" w:hAnsiTheme="minorHAnsi"/>
        </w:rPr>
      </w:pPr>
    </w:p>
    <w:p w14:paraId="2C3FE76E" w14:textId="77777777" w:rsidR="00EB2412" w:rsidRPr="00CF2D1E" w:rsidRDefault="00A0757C" w:rsidP="00CF2D1E">
      <w:r w:rsidRPr="00CF2D1E">
        <w:rPr>
          <w:noProof/>
          <w:lang w:eastAsia="sk-SK"/>
        </w:rPr>
        <mc:AlternateContent>
          <mc:Choice Requires="wpg">
            <w:drawing>
              <wp:anchor distT="0" distB="0" distL="114300" distR="114300" simplePos="0" relativeHeight="251658240" behindDoc="0" locked="0" layoutInCell="1" allowOverlap="1" wp14:anchorId="63985E24" wp14:editId="676088A8">
                <wp:simplePos x="0" y="0"/>
                <wp:positionH relativeFrom="column">
                  <wp:posOffset>938530</wp:posOffset>
                </wp:positionH>
                <wp:positionV relativeFrom="paragraph">
                  <wp:posOffset>271780</wp:posOffset>
                </wp:positionV>
                <wp:extent cx="3533775" cy="771525"/>
                <wp:effectExtent l="0" t="0" r="9525"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33775" cy="771525"/>
                          <a:chOff x="4259298" y="32159"/>
                          <a:chExt cx="3803421" cy="815071"/>
                        </a:xfrm>
                      </wpg:grpSpPr>
                      <wpg:grpSp>
                        <wpg:cNvPr id="10" name="Skupina 10"/>
                        <wpg:cNvGrpSpPr/>
                        <wpg:grpSpPr>
                          <a:xfrm>
                            <a:off x="4259298" y="32159"/>
                            <a:ext cx="2430533" cy="815071"/>
                            <a:chOff x="4259298" y="32159"/>
                            <a:chExt cx="2430533" cy="815071"/>
                          </a:xfrm>
                        </wpg:grpSpPr>
                        <pic:pic xmlns:pic="http://schemas.openxmlformats.org/drawingml/2006/picture">
                          <pic:nvPicPr>
                            <pic:cNvPr id="291" name="Picture 3"/>
                            <pic:cNvPicPr>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32159"/>
                              <a:ext cx="1597192" cy="815071"/>
                            </a:xfrm>
                            <a:prstGeom prst="rect">
                              <a:avLst/>
                            </a:prstGeom>
                          </wps:spPr>
                          <wps:txbx>
                            <w:txbxContent>
                              <w:p w14:paraId="37DF636D" w14:textId="77777777" w:rsidR="008A34AB" w:rsidRDefault="008A34AB"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8A34AB" w:rsidRDefault="008A34AB"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8A34AB" w:rsidRDefault="008A34AB" w:rsidP="00375F6A">
                                <w:pPr>
                                  <w:pStyle w:val="Normlnywebov"/>
                                  <w:spacing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63985E24" id="Skupina 2" o:spid="_x0000_s1026" style="position:absolute;left:0;text-align:left;margin-left:73.9pt;margin-top:21.4pt;width:278.25pt;height:60.75pt;z-index:251658240" coordorigin="42592,321" coordsize="38034,81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">
                <v:group id="Skupina 10" o:spid="_x0000_s1027" style="position:absolute;left:42592;top:321;width:24306;height:8151" coordorigin="42592,321" coordsize="24305,81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">
                    <v:imagedata r:id="rId18" o:title=""/>
                    <o:lock v:ext="edit" aspectratio="f"/>
                  </v:shape>
                  <v:rect id="Obdĺžnik 292" o:spid="_x0000_s1029" style="position:absolute;left:50926;top:321;width:15972;height:815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" filled="f" stroked="f">
                    <v:textbox>
                      <w:txbxContent>
                        <w:p w14:paraId="37DF636D" w14:textId="77777777" w:rsidR="008A34AB" w:rsidRDefault="008A34AB"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8A34AB" w:rsidRDefault="008A34AB"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8A34AB" w:rsidRDefault="008A34AB" w:rsidP="00375F6A">
                          <w:pPr>
                            <w:pStyle w:val="Normlnywebov"/>
                            <w:spacing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" fillcolor="#4f81bd [3204]" strokecolor="black [3213]">
                  <v:imagedata r:id="rId19" o:title=""/>
                  <v:shadow color="#eeece1 [3214]"/>
                </v:shape>
              </v:group>
            </w:pict>
          </mc:Fallback>
        </mc:AlternateContent>
      </w:r>
    </w:p>
    <w:p w14:paraId="2A9E3809" w14:textId="77777777" w:rsidR="00EB2412" w:rsidRPr="00CF2D1E" w:rsidRDefault="00EB2412" w:rsidP="00CF2D1E"/>
    <w:p w14:paraId="12D87947" w14:textId="77777777" w:rsidR="00EB2412" w:rsidRPr="00CF2D1E" w:rsidRDefault="00EB2412" w:rsidP="00CF2D1E"/>
    <w:tbl>
      <w:tblPr>
        <w:tblpPr w:leftFromText="187" w:rightFromText="187" w:vertAnchor="page" w:horzAnchor="margin" w:tblpXSpec="center" w:tblpY="8703"/>
        <w:tblW w:w="6923" w:type="dxa"/>
        <w:tblBorders>
          <w:left w:val="single" w:sz="18" w:space="0" w:color="808080"/>
        </w:tblBorders>
        <w:tblLayout w:type="fixed"/>
        <w:tblLook w:val="04A0" w:firstRow="1" w:lastRow="0" w:firstColumn="1" w:lastColumn="0" w:noHBand="0" w:noVBand="1"/>
      </w:tblPr>
      <w:tblGrid>
        <w:gridCol w:w="6923"/>
      </w:tblGrid>
      <w:tr w:rsidR="00E811E8" w:rsidRPr="00AA6C0A" w14:paraId="1803AFC7" w14:textId="77777777" w:rsidTr="004F0BEF">
        <w:trPr>
          <w:trHeight w:val="1459"/>
        </w:trPr>
        <w:tc>
          <w:tcPr>
            <w:tcW w:w="6923" w:type="dxa"/>
          </w:tcPr>
          <w:p w14:paraId="4942ED98" w14:textId="77777777" w:rsidR="00E811E8" w:rsidRPr="00215368" w:rsidRDefault="00E811E8" w:rsidP="004C19E9">
            <w:pPr>
              <w:pStyle w:val="Bezriadkovania"/>
              <w:rPr>
                <w:rFonts w:asciiTheme="minorHAnsi" w:hAnsiTheme="minorHAnsi" w:cs="Arial"/>
                <w:b/>
                <w:color w:val="1F497D" w:themeColor="text2"/>
                <w:sz w:val="28"/>
                <w:szCs w:val="38"/>
              </w:rPr>
            </w:pPr>
            <w:r w:rsidRPr="00CF2D1E">
              <w:rPr>
                <w:rFonts w:asciiTheme="minorHAnsi" w:hAnsiTheme="minorHAnsi"/>
              </w:rPr>
              <w:br w:type="page"/>
            </w:r>
            <w:r w:rsidRPr="00CF2D1E">
              <w:rPr>
                <w:rFonts w:asciiTheme="minorHAnsi" w:hAnsiTheme="minorHAnsi" w:cs="Arial"/>
                <w:b/>
                <w:color w:val="365F91"/>
                <w:sz w:val="38"/>
                <w:szCs w:val="38"/>
              </w:rPr>
              <w:t xml:space="preserve">PRÍRUČKA PRE PRIJÍMATEĽA </w:t>
            </w:r>
            <w:r w:rsidRPr="00CF2D1E">
              <w:rPr>
                <w:rFonts w:asciiTheme="minorHAnsi" w:hAnsiTheme="minorHAnsi" w:cs="Arial"/>
                <w:b/>
                <w:color w:val="365F91"/>
                <w:sz w:val="38"/>
                <w:szCs w:val="38"/>
              </w:rPr>
              <w:br/>
            </w:r>
            <w:r w:rsidRPr="00215368">
              <w:rPr>
                <w:rFonts w:asciiTheme="minorHAnsi" w:hAnsiTheme="minorHAnsi" w:cs="Arial"/>
                <w:b/>
                <w:color w:val="1F497D" w:themeColor="text2"/>
                <w:sz w:val="28"/>
                <w:szCs w:val="38"/>
              </w:rPr>
              <w:t xml:space="preserve"> </w:t>
            </w:r>
          </w:p>
          <w:p w14:paraId="27A1ABF9" w14:textId="77777777" w:rsidR="00E811E8" w:rsidRPr="00215368" w:rsidRDefault="00E811E8" w:rsidP="00CF2D1E">
            <w:pPr>
              <w:pStyle w:val="Bezriadkovania"/>
              <w:jc w:val="both"/>
              <w:rPr>
                <w:rFonts w:asciiTheme="minorHAnsi" w:hAnsiTheme="minorHAnsi" w:cs="Arial"/>
                <w:b/>
                <w:color w:val="1F497D" w:themeColor="text2"/>
                <w:sz w:val="28"/>
                <w:szCs w:val="38"/>
              </w:rPr>
            </w:pPr>
          </w:p>
          <w:p w14:paraId="004F3B70" w14:textId="77777777" w:rsidR="00E811E8" w:rsidRPr="00215368" w:rsidRDefault="00E811E8" w:rsidP="00CF2D1E">
            <w:pPr>
              <w:pStyle w:val="Bezriadkovania"/>
              <w:jc w:val="both"/>
              <w:rPr>
                <w:rFonts w:asciiTheme="minorHAnsi" w:hAnsiTheme="minorHAnsi" w:cs="Arial"/>
                <w:b/>
                <w:color w:val="1F497D" w:themeColor="text2"/>
                <w:sz w:val="28"/>
                <w:szCs w:val="38"/>
              </w:rPr>
            </w:pPr>
          </w:p>
          <w:p w14:paraId="7AA7F234" w14:textId="0CD754F4" w:rsidR="00E811E8" w:rsidRPr="00CF2D1E" w:rsidRDefault="00E811E8" w:rsidP="004C19E9">
            <w:pPr>
              <w:pStyle w:val="Bezriadkovania"/>
              <w:rPr>
                <w:rFonts w:asciiTheme="minorHAnsi" w:hAnsiTheme="minorHAnsi" w:cs="Arial"/>
                <w:b/>
                <w:color w:val="808080"/>
                <w:sz w:val="36"/>
                <w:szCs w:val="36"/>
              </w:rPr>
            </w:pPr>
            <w:r w:rsidRPr="00215368">
              <w:rPr>
                <w:rFonts w:asciiTheme="minorHAnsi" w:hAnsiTheme="minorHAnsi" w:cs="Arial"/>
                <w:b/>
                <w:color w:val="1F497D" w:themeColor="text2"/>
                <w:sz w:val="28"/>
                <w:szCs w:val="38"/>
              </w:rPr>
              <w:t>PRE PROJEKTY OPERAČNÉHO PROGRAMU</w:t>
            </w:r>
            <w:r w:rsidRPr="00215368">
              <w:rPr>
                <w:rFonts w:asciiTheme="minorHAnsi" w:hAnsiTheme="minorHAnsi" w:cs="Arial"/>
                <w:b/>
                <w:color w:val="1F497D" w:themeColor="text2"/>
                <w:sz w:val="28"/>
                <w:szCs w:val="38"/>
              </w:rPr>
              <w:br/>
              <w:t>TECHNICKÁ POMOC 2014</w:t>
            </w:r>
            <w:r w:rsidR="00661817">
              <w:rPr>
                <w:rFonts w:asciiTheme="minorHAnsi" w:hAnsiTheme="minorHAnsi" w:cs="Arial"/>
                <w:b/>
                <w:color w:val="1F497D" w:themeColor="text2"/>
                <w:sz w:val="28"/>
                <w:szCs w:val="38"/>
              </w:rPr>
              <w:t xml:space="preserve"> </w:t>
            </w:r>
            <w:r w:rsidR="00FE6365">
              <w:rPr>
                <w:rFonts w:asciiTheme="minorHAnsi" w:hAnsiTheme="minorHAnsi" w:cs="Arial"/>
                <w:b/>
                <w:color w:val="1F497D" w:themeColor="text2"/>
                <w:sz w:val="28"/>
                <w:szCs w:val="38"/>
              </w:rPr>
              <w:t>–</w:t>
            </w:r>
            <w:r w:rsidR="00661817">
              <w:rPr>
                <w:rFonts w:asciiTheme="minorHAnsi" w:hAnsiTheme="minorHAnsi" w:cs="Arial"/>
                <w:b/>
                <w:color w:val="1F497D" w:themeColor="text2"/>
                <w:sz w:val="28"/>
                <w:szCs w:val="38"/>
              </w:rPr>
              <w:t xml:space="preserve"> </w:t>
            </w:r>
            <w:r w:rsidRPr="00215368">
              <w:rPr>
                <w:rFonts w:asciiTheme="minorHAnsi" w:hAnsiTheme="minorHAnsi" w:cs="Arial"/>
                <w:b/>
                <w:color w:val="1F497D" w:themeColor="text2"/>
                <w:sz w:val="28"/>
                <w:szCs w:val="38"/>
              </w:rPr>
              <w:t>2020</w:t>
            </w:r>
          </w:p>
        </w:tc>
      </w:tr>
    </w:tbl>
    <w:p w14:paraId="15B161A0" w14:textId="77777777" w:rsidR="00EB2412" w:rsidRPr="00CF2D1E" w:rsidRDefault="00EB2412" w:rsidP="00CF2D1E"/>
    <w:p w14:paraId="50FAFFE1" w14:textId="77777777" w:rsidR="00EB2412" w:rsidRPr="00CF2D1E" w:rsidRDefault="00EB2412" w:rsidP="00CF2D1E"/>
    <w:p w14:paraId="483742E3" w14:textId="77777777" w:rsidR="00EB2412" w:rsidRPr="00CF2D1E" w:rsidRDefault="00EB2412" w:rsidP="00CF2D1E"/>
    <w:p w14:paraId="0B0DEABD" w14:textId="77777777" w:rsidR="00EB2412" w:rsidRPr="00CF2D1E" w:rsidRDefault="00EB2412" w:rsidP="00215368">
      <w:pPr>
        <w:rPr>
          <w:rFonts w:asciiTheme="minorHAnsi" w:hAnsiTheme="minorHAnsi"/>
        </w:rPr>
      </w:pPr>
    </w:p>
    <w:p w14:paraId="2FF31A32" w14:textId="77777777" w:rsidR="00EB2412" w:rsidRPr="00CF2D1E" w:rsidRDefault="00EB2412" w:rsidP="00215368">
      <w:pPr>
        <w:rPr>
          <w:rFonts w:asciiTheme="minorHAnsi" w:hAnsiTheme="minorHAnsi"/>
        </w:rPr>
      </w:pPr>
    </w:p>
    <w:p w14:paraId="1C40B939" w14:textId="77777777" w:rsidR="00EB2412" w:rsidRPr="00CF2D1E" w:rsidRDefault="00EB2412" w:rsidP="00215368">
      <w:pPr>
        <w:rPr>
          <w:rFonts w:asciiTheme="minorHAnsi" w:hAnsiTheme="minorHAnsi"/>
        </w:rPr>
      </w:pPr>
    </w:p>
    <w:p w14:paraId="7A0E7700" w14:textId="77777777" w:rsidR="00EB2412" w:rsidRPr="00CF2D1E" w:rsidRDefault="00EB2412" w:rsidP="00215368">
      <w:pPr>
        <w:rPr>
          <w:rFonts w:asciiTheme="minorHAnsi" w:hAnsiTheme="minorHAnsi"/>
        </w:rPr>
      </w:pPr>
    </w:p>
    <w:p w14:paraId="17F83D27" w14:textId="77777777" w:rsidR="00EB2412" w:rsidRPr="00CF2D1E" w:rsidRDefault="00EB2412" w:rsidP="00215368">
      <w:pPr>
        <w:rPr>
          <w:rFonts w:asciiTheme="minorHAnsi" w:hAnsiTheme="minorHAnsi"/>
        </w:rPr>
      </w:pPr>
    </w:p>
    <w:p w14:paraId="6EF8FDA6" w14:textId="77777777" w:rsidR="00E811E8" w:rsidRPr="00CF2D1E" w:rsidRDefault="00E811E8" w:rsidP="00CF2D1E">
      <w:pPr>
        <w:rPr>
          <w:rFonts w:asciiTheme="minorHAnsi" w:hAnsiTheme="minorHAnsi"/>
          <w:b/>
          <w:color w:val="365F91"/>
          <w:sz w:val="28"/>
          <w:szCs w:val="20"/>
          <w:lang w:val="x-none"/>
        </w:rPr>
      </w:pPr>
      <w:r w:rsidRPr="00CF2D1E">
        <w:rPr>
          <w:rFonts w:asciiTheme="minorHAnsi" w:hAnsiTheme="minorHAnsi"/>
        </w:rPr>
        <w:br w:type="page"/>
      </w:r>
    </w:p>
    <w:p w14:paraId="294EC847" w14:textId="607B22F5" w:rsidR="008207C0" w:rsidRPr="00CF2D1E" w:rsidRDefault="008207C0" w:rsidP="00215368">
      <w:pPr>
        <w:pStyle w:val="Nadpis1"/>
        <w:rPr>
          <w:rFonts w:asciiTheme="minorHAnsi" w:hAnsiTheme="minorHAnsi"/>
        </w:rPr>
      </w:pPr>
      <w:bookmarkStart w:id="243" w:name="_Toc106134762"/>
      <w:r w:rsidRPr="008811AC">
        <w:rPr>
          <w:rFonts w:asciiTheme="minorHAnsi" w:hAnsiTheme="minorHAnsi"/>
        </w:rPr>
        <w:lastRenderedPageBreak/>
        <w:t>Obsah</w:t>
      </w:r>
      <w:bookmarkEnd w:id="243"/>
    </w:p>
    <w:p w14:paraId="34584580" w14:textId="2AD3052B" w:rsidR="00734E14" w:rsidRDefault="008207C0">
      <w:pPr>
        <w:pStyle w:val="Obsah1"/>
        <w:rPr>
          <w:rFonts w:asciiTheme="minorHAnsi" w:eastAsiaTheme="minorEastAsia" w:hAnsiTheme="minorHAnsi" w:cstheme="minorBidi"/>
          <w:noProof/>
          <w:lang w:eastAsia="sk-SK"/>
        </w:rPr>
      </w:pPr>
      <w:r w:rsidRPr="00CF2D1E">
        <w:rPr>
          <w:rFonts w:asciiTheme="minorHAnsi" w:hAnsiTheme="minorHAnsi"/>
          <w:color w:val="365F91"/>
          <w:sz w:val="20"/>
          <w:szCs w:val="20"/>
        </w:rPr>
        <w:fldChar w:fldCharType="begin"/>
      </w:r>
      <w:r w:rsidRPr="00CF2D1E">
        <w:rPr>
          <w:rFonts w:asciiTheme="minorHAnsi" w:hAnsiTheme="minorHAnsi"/>
          <w:color w:val="365F91"/>
          <w:sz w:val="20"/>
          <w:szCs w:val="20"/>
        </w:rPr>
        <w:instrText xml:space="preserve"> TOC \o "1-3" \h \z \u </w:instrText>
      </w:r>
      <w:r w:rsidRPr="00CF2D1E">
        <w:rPr>
          <w:rFonts w:asciiTheme="minorHAnsi" w:hAnsiTheme="minorHAnsi"/>
          <w:color w:val="365F91"/>
          <w:sz w:val="20"/>
          <w:szCs w:val="20"/>
        </w:rPr>
        <w:fldChar w:fldCharType="separate"/>
      </w:r>
      <w:hyperlink w:anchor="_Toc106134762" w:history="1">
        <w:r w:rsidR="00734E14" w:rsidRPr="002F706D">
          <w:rPr>
            <w:rStyle w:val="Hypertextovprepojenie"/>
            <w:noProof/>
          </w:rPr>
          <w:t>Obsah</w:t>
        </w:r>
        <w:r w:rsidR="00734E14">
          <w:rPr>
            <w:noProof/>
            <w:webHidden/>
          </w:rPr>
          <w:tab/>
        </w:r>
        <w:r w:rsidR="00734E14">
          <w:rPr>
            <w:noProof/>
            <w:webHidden/>
          </w:rPr>
          <w:fldChar w:fldCharType="begin"/>
        </w:r>
        <w:r w:rsidR="00734E14">
          <w:rPr>
            <w:noProof/>
            <w:webHidden/>
          </w:rPr>
          <w:instrText xml:space="preserve"> PAGEREF _Toc106134762 \h </w:instrText>
        </w:r>
        <w:r w:rsidR="00734E14">
          <w:rPr>
            <w:noProof/>
            <w:webHidden/>
          </w:rPr>
        </w:r>
        <w:r w:rsidR="00734E14">
          <w:rPr>
            <w:noProof/>
            <w:webHidden/>
          </w:rPr>
          <w:fldChar w:fldCharType="separate"/>
        </w:r>
        <w:r w:rsidR="00AA0F86">
          <w:rPr>
            <w:noProof/>
            <w:webHidden/>
          </w:rPr>
          <w:t>5</w:t>
        </w:r>
        <w:r w:rsidR="00734E14">
          <w:rPr>
            <w:noProof/>
            <w:webHidden/>
          </w:rPr>
          <w:fldChar w:fldCharType="end"/>
        </w:r>
      </w:hyperlink>
    </w:p>
    <w:p w14:paraId="396F05DC" w14:textId="6F475EB7" w:rsidR="00734E14" w:rsidRDefault="00B32010">
      <w:pPr>
        <w:pStyle w:val="Obsah1"/>
        <w:rPr>
          <w:rFonts w:asciiTheme="minorHAnsi" w:eastAsiaTheme="minorEastAsia" w:hAnsiTheme="minorHAnsi" w:cstheme="minorBidi"/>
          <w:noProof/>
          <w:lang w:eastAsia="sk-SK"/>
        </w:rPr>
      </w:pPr>
      <w:hyperlink w:anchor="_Toc106134763" w:history="1">
        <w:r w:rsidR="00734E14" w:rsidRPr="002F706D">
          <w:rPr>
            <w:rStyle w:val="Hypertextovprepojenie"/>
            <w:noProof/>
          </w:rPr>
          <w:t>Úvod</w:t>
        </w:r>
        <w:r w:rsidR="00734E14">
          <w:rPr>
            <w:noProof/>
            <w:webHidden/>
          </w:rPr>
          <w:tab/>
        </w:r>
        <w:r w:rsidR="00734E14">
          <w:rPr>
            <w:noProof/>
            <w:webHidden/>
          </w:rPr>
          <w:fldChar w:fldCharType="begin"/>
        </w:r>
        <w:r w:rsidR="00734E14">
          <w:rPr>
            <w:noProof/>
            <w:webHidden/>
          </w:rPr>
          <w:instrText xml:space="preserve"> PAGEREF _Toc106134763 \h </w:instrText>
        </w:r>
        <w:r w:rsidR="00734E14">
          <w:rPr>
            <w:noProof/>
            <w:webHidden/>
          </w:rPr>
        </w:r>
        <w:r w:rsidR="00734E14">
          <w:rPr>
            <w:noProof/>
            <w:webHidden/>
          </w:rPr>
          <w:fldChar w:fldCharType="separate"/>
        </w:r>
        <w:r w:rsidR="00AA0F86">
          <w:rPr>
            <w:noProof/>
            <w:webHidden/>
          </w:rPr>
          <w:t>7</w:t>
        </w:r>
        <w:r w:rsidR="00734E14">
          <w:rPr>
            <w:noProof/>
            <w:webHidden/>
          </w:rPr>
          <w:fldChar w:fldCharType="end"/>
        </w:r>
      </w:hyperlink>
    </w:p>
    <w:p w14:paraId="734091E6" w14:textId="286A2B0D" w:rsidR="00734E14" w:rsidRDefault="00B32010" w:rsidP="005272E8">
      <w:pPr>
        <w:pStyle w:val="Obsah1"/>
        <w:rPr>
          <w:rFonts w:asciiTheme="minorHAnsi" w:eastAsiaTheme="minorEastAsia" w:hAnsiTheme="minorHAnsi" w:cstheme="minorBidi"/>
          <w:noProof/>
          <w:lang w:eastAsia="sk-SK"/>
        </w:rPr>
      </w:pPr>
      <w:hyperlink w:anchor="_Toc106134764" w:history="1">
        <w:r w:rsidR="00734E14" w:rsidRPr="002F706D">
          <w:rPr>
            <w:rStyle w:val="Hypertextovprepojenie"/>
            <w:noProof/>
          </w:rPr>
          <w:t>1.Cieľ a platnosť príručky</w:t>
        </w:r>
        <w:r w:rsidR="005272E8">
          <w:rPr>
            <w:rStyle w:val="Hypertextovprepojenie"/>
            <w:noProof/>
          </w:rPr>
          <w:tab/>
        </w:r>
        <w:r w:rsidR="00734E14">
          <w:rPr>
            <w:noProof/>
            <w:webHidden/>
          </w:rPr>
          <w:fldChar w:fldCharType="begin"/>
        </w:r>
        <w:r w:rsidR="00734E14">
          <w:rPr>
            <w:noProof/>
            <w:webHidden/>
          </w:rPr>
          <w:instrText xml:space="preserve"> PAGEREF _Toc106134764 \h </w:instrText>
        </w:r>
        <w:r w:rsidR="00734E14">
          <w:rPr>
            <w:noProof/>
            <w:webHidden/>
          </w:rPr>
        </w:r>
        <w:r w:rsidR="00734E14">
          <w:rPr>
            <w:noProof/>
            <w:webHidden/>
          </w:rPr>
          <w:fldChar w:fldCharType="separate"/>
        </w:r>
        <w:r w:rsidR="00AA0F86">
          <w:rPr>
            <w:noProof/>
            <w:webHidden/>
          </w:rPr>
          <w:t>8</w:t>
        </w:r>
        <w:r w:rsidR="00734E14">
          <w:rPr>
            <w:noProof/>
            <w:webHidden/>
          </w:rPr>
          <w:fldChar w:fldCharType="end"/>
        </w:r>
      </w:hyperlink>
    </w:p>
    <w:p w14:paraId="0F2A219D" w14:textId="4F6498D8" w:rsidR="00734E14" w:rsidRDefault="00B32010" w:rsidP="005272E8">
      <w:pPr>
        <w:pStyle w:val="Obsah1"/>
        <w:rPr>
          <w:rFonts w:asciiTheme="minorHAnsi" w:eastAsiaTheme="minorEastAsia" w:hAnsiTheme="minorHAnsi" w:cstheme="minorBidi"/>
          <w:noProof/>
          <w:lang w:eastAsia="sk-SK"/>
        </w:rPr>
      </w:pPr>
      <w:hyperlink w:anchor="_Toc106134765" w:history="1">
        <w:r w:rsidR="00734E14" w:rsidRPr="002F706D">
          <w:rPr>
            <w:rStyle w:val="Hypertextovprepojenie"/>
            <w:noProof/>
          </w:rPr>
          <w:t>2.</w:t>
        </w:r>
        <w:r w:rsidR="005272E8">
          <w:rPr>
            <w:rFonts w:asciiTheme="minorHAnsi" w:eastAsiaTheme="minorEastAsia" w:hAnsiTheme="minorHAnsi" w:cstheme="minorBidi"/>
            <w:noProof/>
            <w:lang w:eastAsia="sk-SK"/>
          </w:rPr>
          <w:t xml:space="preserve"> </w:t>
        </w:r>
        <w:r w:rsidR="00734E14" w:rsidRPr="002F706D">
          <w:rPr>
            <w:rStyle w:val="Hypertextovprepojenie"/>
            <w:noProof/>
          </w:rPr>
          <w:t>Zoznam použitých skratiek a vybraných pojm</w:t>
        </w:r>
        <w:r w:rsidR="005272E8">
          <w:rPr>
            <w:rStyle w:val="Hypertextovprepojenie"/>
            <w:noProof/>
          </w:rPr>
          <w:t>ov</w:t>
        </w:r>
        <w:r w:rsidR="005272E8">
          <w:rPr>
            <w:rStyle w:val="Hypertextovprepojenie"/>
            <w:noProof/>
          </w:rPr>
          <w:tab/>
        </w:r>
        <w:r w:rsidR="00734E14">
          <w:rPr>
            <w:noProof/>
            <w:webHidden/>
          </w:rPr>
          <w:fldChar w:fldCharType="begin"/>
        </w:r>
        <w:r w:rsidR="00734E14">
          <w:rPr>
            <w:noProof/>
            <w:webHidden/>
          </w:rPr>
          <w:instrText xml:space="preserve"> PAGEREF _Toc106134765 \h </w:instrText>
        </w:r>
        <w:r w:rsidR="00734E14">
          <w:rPr>
            <w:noProof/>
            <w:webHidden/>
          </w:rPr>
        </w:r>
        <w:r w:rsidR="00734E14">
          <w:rPr>
            <w:noProof/>
            <w:webHidden/>
          </w:rPr>
          <w:fldChar w:fldCharType="separate"/>
        </w:r>
        <w:r w:rsidR="00AA0F86">
          <w:rPr>
            <w:noProof/>
            <w:webHidden/>
          </w:rPr>
          <w:t>10</w:t>
        </w:r>
        <w:r w:rsidR="00734E14">
          <w:rPr>
            <w:noProof/>
            <w:webHidden/>
          </w:rPr>
          <w:fldChar w:fldCharType="end"/>
        </w:r>
      </w:hyperlink>
    </w:p>
    <w:p w14:paraId="5E583DA7" w14:textId="3368341B" w:rsidR="00734E14" w:rsidRDefault="00B32010" w:rsidP="005272E8">
      <w:pPr>
        <w:pStyle w:val="Obsah1"/>
        <w:rPr>
          <w:rFonts w:asciiTheme="minorHAnsi" w:eastAsiaTheme="minorEastAsia" w:hAnsiTheme="minorHAnsi" w:cstheme="minorBidi"/>
          <w:noProof/>
          <w:lang w:eastAsia="sk-SK"/>
        </w:rPr>
      </w:pPr>
      <w:hyperlink w:anchor="_Toc106134766" w:history="1">
        <w:r w:rsidR="00734E14" w:rsidRPr="002F706D">
          <w:rPr>
            <w:rStyle w:val="Hypertextovprepojenie"/>
            <w:noProof/>
          </w:rPr>
          <w:t>3.</w:t>
        </w:r>
        <w:r w:rsidR="00734E14">
          <w:rPr>
            <w:rFonts w:asciiTheme="minorHAnsi" w:eastAsiaTheme="minorEastAsia" w:hAnsiTheme="minorHAnsi" w:cstheme="minorBidi"/>
            <w:noProof/>
            <w:lang w:eastAsia="sk-SK"/>
          </w:rPr>
          <w:tab/>
        </w:r>
        <w:r w:rsidR="00734E14" w:rsidRPr="002F706D">
          <w:rPr>
            <w:rStyle w:val="Hypertextovprepojenie"/>
            <w:noProof/>
          </w:rPr>
          <w:t>Spôsob komunikácie medzi Prijímateľom a  Poskytovateľom počas implementácie projektov</w:t>
        </w:r>
        <w:r w:rsidR="005272E8">
          <w:rPr>
            <w:noProof/>
            <w:webHidden/>
          </w:rPr>
          <w:tab/>
        </w:r>
        <w:r w:rsidR="00734E14">
          <w:rPr>
            <w:noProof/>
            <w:webHidden/>
          </w:rPr>
          <w:fldChar w:fldCharType="begin"/>
        </w:r>
        <w:r w:rsidR="00734E14">
          <w:rPr>
            <w:noProof/>
            <w:webHidden/>
          </w:rPr>
          <w:instrText xml:space="preserve"> PAGEREF _Toc106134766 \h </w:instrText>
        </w:r>
        <w:r w:rsidR="00734E14">
          <w:rPr>
            <w:noProof/>
            <w:webHidden/>
          </w:rPr>
        </w:r>
        <w:r w:rsidR="00734E14">
          <w:rPr>
            <w:noProof/>
            <w:webHidden/>
          </w:rPr>
          <w:fldChar w:fldCharType="separate"/>
        </w:r>
        <w:r w:rsidR="00AA0F86">
          <w:rPr>
            <w:noProof/>
            <w:webHidden/>
          </w:rPr>
          <w:t>12</w:t>
        </w:r>
        <w:r w:rsidR="00734E14">
          <w:rPr>
            <w:noProof/>
            <w:webHidden/>
          </w:rPr>
          <w:fldChar w:fldCharType="end"/>
        </w:r>
      </w:hyperlink>
    </w:p>
    <w:p w14:paraId="7A4223A7" w14:textId="06487BD7" w:rsidR="00734E14" w:rsidRDefault="00B32010">
      <w:pPr>
        <w:pStyle w:val="Obsah2"/>
        <w:tabs>
          <w:tab w:val="right" w:leader="dot" w:pos="9062"/>
        </w:tabs>
        <w:rPr>
          <w:rFonts w:asciiTheme="minorHAnsi" w:eastAsiaTheme="minorEastAsia" w:hAnsiTheme="minorHAnsi" w:cstheme="minorBidi"/>
          <w:noProof/>
          <w:lang w:eastAsia="sk-SK"/>
        </w:rPr>
      </w:pPr>
      <w:hyperlink w:anchor="_Toc106134767" w:history="1">
        <w:r w:rsidR="00734E14" w:rsidRPr="002F706D">
          <w:rPr>
            <w:rStyle w:val="Hypertextovprepojenie"/>
            <w:noProof/>
          </w:rPr>
          <w:t>3.1 Elektronická komunikácia</w:t>
        </w:r>
        <w:r w:rsidR="00734E14">
          <w:rPr>
            <w:noProof/>
            <w:webHidden/>
          </w:rPr>
          <w:tab/>
        </w:r>
        <w:r w:rsidR="00734E14">
          <w:rPr>
            <w:noProof/>
            <w:webHidden/>
          </w:rPr>
          <w:fldChar w:fldCharType="begin"/>
        </w:r>
        <w:r w:rsidR="00734E14">
          <w:rPr>
            <w:noProof/>
            <w:webHidden/>
          </w:rPr>
          <w:instrText xml:space="preserve"> PAGEREF _Toc106134767 \h </w:instrText>
        </w:r>
        <w:r w:rsidR="00734E14">
          <w:rPr>
            <w:noProof/>
            <w:webHidden/>
          </w:rPr>
        </w:r>
        <w:r w:rsidR="00734E14">
          <w:rPr>
            <w:noProof/>
            <w:webHidden/>
          </w:rPr>
          <w:fldChar w:fldCharType="separate"/>
        </w:r>
        <w:r w:rsidR="00AA0F86">
          <w:rPr>
            <w:noProof/>
            <w:webHidden/>
          </w:rPr>
          <w:t>13</w:t>
        </w:r>
        <w:r w:rsidR="00734E14">
          <w:rPr>
            <w:noProof/>
            <w:webHidden/>
          </w:rPr>
          <w:fldChar w:fldCharType="end"/>
        </w:r>
      </w:hyperlink>
    </w:p>
    <w:p w14:paraId="565EC4C3" w14:textId="59C6920D" w:rsidR="00734E14" w:rsidRDefault="00B32010">
      <w:pPr>
        <w:pStyle w:val="Obsah2"/>
        <w:tabs>
          <w:tab w:val="right" w:leader="dot" w:pos="9062"/>
        </w:tabs>
        <w:rPr>
          <w:rFonts w:asciiTheme="minorHAnsi" w:eastAsiaTheme="minorEastAsia" w:hAnsiTheme="minorHAnsi" w:cstheme="minorBidi"/>
          <w:noProof/>
          <w:lang w:eastAsia="sk-SK"/>
        </w:rPr>
      </w:pPr>
      <w:hyperlink w:anchor="_Toc106134768" w:history="1">
        <w:r w:rsidR="00734E14" w:rsidRPr="002F706D">
          <w:rPr>
            <w:rStyle w:val="Hypertextovprepojenie"/>
            <w:noProof/>
          </w:rPr>
          <w:t>3.2 Poskytovanie informácií</w:t>
        </w:r>
        <w:r w:rsidR="00734E14">
          <w:rPr>
            <w:noProof/>
            <w:webHidden/>
          </w:rPr>
          <w:tab/>
        </w:r>
        <w:r w:rsidR="00734E14">
          <w:rPr>
            <w:noProof/>
            <w:webHidden/>
          </w:rPr>
          <w:fldChar w:fldCharType="begin"/>
        </w:r>
        <w:r w:rsidR="00734E14">
          <w:rPr>
            <w:noProof/>
            <w:webHidden/>
          </w:rPr>
          <w:instrText xml:space="preserve"> PAGEREF _Toc106134768 \h </w:instrText>
        </w:r>
        <w:r w:rsidR="00734E14">
          <w:rPr>
            <w:noProof/>
            <w:webHidden/>
          </w:rPr>
        </w:r>
        <w:r w:rsidR="00734E14">
          <w:rPr>
            <w:noProof/>
            <w:webHidden/>
          </w:rPr>
          <w:fldChar w:fldCharType="separate"/>
        </w:r>
        <w:r w:rsidR="00AA0F86">
          <w:rPr>
            <w:noProof/>
            <w:webHidden/>
          </w:rPr>
          <w:t>13</w:t>
        </w:r>
        <w:r w:rsidR="00734E14">
          <w:rPr>
            <w:noProof/>
            <w:webHidden/>
          </w:rPr>
          <w:fldChar w:fldCharType="end"/>
        </w:r>
      </w:hyperlink>
    </w:p>
    <w:p w14:paraId="0CAF59DD" w14:textId="2B0F0F5A" w:rsidR="00734E14" w:rsidRDefault="00B32010" w:rsidP="005272E8">
      <w:pPr>
        <w:pStyle w:val="Obsah1"/>
        <w:rPr>
          <w:rFonts w:asciiTheme="minorHAnsi" w:eastAsiaTheme="minorEastAsia" w:hAnsiTheme="minorHAnsi" w:cstheme="minorBidi"/>
          <w:noProof/>
          <w:lang w:eastAsia="sk-SK"/>
        </w:rPr>
      </w:pPr>
      <w:hyperlink w:anchor="_Toc106134769" w:history="1">
        <w:r w:rsidR="00734E14" w:rsidRPr="002F706D">
          <w:rPr>
            <w:rStyle w:val="Hypertextovprepojenie"/>
            <w:noProof/>
          </w:rPr>
          <w:t>4.Implementácia projekto</w:t>
        </w:r>
        <w:r w:rsidR="005272E8">
          <w:rPr>
            <w:rStyle w:val="Hypertextovprepojenie"/>
            <w:noProof/>
          </w:rPr>
          <w:t>v</w:t>
        </w:r>
        <w:r w:rsidR="005272E8">
          <w:rPr>
            <w:rStyle w:val="Hypertextovprepojenie"/>
            <w:noProof/>
          </w:rPr>
          <w:tab/>
        </w:r>
        <w:r w:rsidR="00734E14">
          <w:rPr>
            <w:noProof/>
            <w:webHidden/>
          </w:rPr>
          <w:fldChar w:fldCharType="begin"/>
        </w:r>
        <w:r w:rsidR="00734E14">
          <w:rPr>
            <w:noProof/>
            <w:webHidden/>
          </w:rPr>
          <w:instrText xml:space="preserve"> PAGEREF _Toc106134769 \h </w:instrText>
        </w:r>
        <w:r w:rsidR="00734E14">
          <w:rPr>
            <w:noProof/>
            <w:webHidden/>
          </w:rPr>
        </w:r>
        <w:r w:rsidR="00734E14">
          <w:rPr>
            <w:noProof/>
            <w:webHidden/>
          </w:rPr>
          <w:fldChar w:fldCharType="separate"/>
        </w:r>
        <w:r w:rsidR="00AA0F86">
          <w:rPr>
            <w:noProof/>
            <w:webHidden/>
          </w:rPr>
          <w:t>15</w:t>
        </w:r>
        <w:r w:rsidR="00734E14">
          <w:rPr>
            <w:noProof/>
            <w:webHidden/>
          </w:rPr>
          <w:fldChar w:fldCharType="end"/>
        </w:r>
      </w:hyperlink>
    </w:p>
    <w:p w14:paraId="3E1731C7" w14:textId="76266EF0" w:rsidR="00734E14" w:rsidRDefault="00B32010">
      <w:pPr>
        <w:pStyle w:val="Obsah2"/>
        <w:tabs>
          <w:tab w:val="right" w:leader="dot" w:pos="9062"/>
        </w:tabs>
        <w:rPr>
          <w:rFonts w:asciiTheme="minorHAnsi" w:eastAsiaTheme="minorEastAsia" w:hAnsiTheme="minorHAnsi" w:cstheme="minorBidi"/>
          <w:noProof/>
          <w:lang w:eastAsia="sk-SK"/>
        </w:rPr>
      </w:pPr>
      <w:hyperlink w:anchor="_Toc106134770" w:history="1">
        <w:r w:rsidR="00734E14" w:rsidRPr="002F706D">
          <w:rPr>
            <w:rStyle w:val="Hypertextovprepojenie"/>
            <w:noProof/>
          </w:rPr>
          <w:t>4.1 Príprava verejného obstarávania a obstarávania</w:t>
        </w:r>
        <w:r w:rsidR="00734E14">
          <w:rPr>
            <w:noProof/>
            <w:webHidden/>
          </w:rPr>
          <w:tab/>
        </w:r>
        <w:r w:rsidR="00734E14">
          <w:rPr>
            <w:noProof/>
            <w:webHidden/>
          </w:rPr>
          <w:fldChar w:fldCharType="begin"/>
        </w:r>
        <w:r w:rsidR="00734E14">
          <w:rPr>
            <w:noProof/>
            <w:webHidden/>
          </w:rPr>
          <w:instrText xml:space="preserve"> PAGEREF _Toc106134770 \h </w:instrText>
        </w:r>
        <w:r w:rsidR="00734E14">
          <w:rPr>
            <w:noProof/>
            <w:webHidden/>
          </w:rPr>
        </w:r>
        <w:r w:rsidR="00734E14">
          <w:rPr>
            <w:noProof/>
            <w:webHidden/>
          </w:rPr>
          <w:fldChar w:fldCharType="separate"/>
        </w:r>
        <w:r w:rsidR="00AA0F86">
          <w:rPr>
            <w:noProof/>
            <w:webHidden/>
          </w:rPr>
          <w:t>15</w:t>
        </w:r>
        <w:r w:rsidR="00734E14">
          <w:rPr>
            <w:noProof/>
            <w:webHidden/>
          </w:rPr>
          <w:fldChar w:fldCharType="end"/>
        </w:r>
      </w:hyperlink>
    </w:p>
    <w:p w14:paraId="1ADD6581" w14:textId="71C4972E" w:rsidR="00734E14" w:rsidRDefault="00B32010">
      <w:pPr>
        <w:pStyle w:val="Obsah2"/>
        <w:tabs>
          <w:tab w:val="right" w:leader="dot" w:pos="9062"/>
        </w:tabs>
        <w:rPr>
          <w:rFonts w:asciiTheme="minorHAnsi" w:eastAsiaTheme="minorEastAsia" w:hAnsiTheme="minorHAnsi" w:cstheme="minorBidi"/>
          <w:noProof/>
          <w:lang w:eastAsia="sk-SK"/>
        </w:rPr>
      </w:pPr>
      <w:hyperlink w:anchor="_Toc106134771" w:history="1">
        <w:r w:rsidR="00734E14" w:rsidRPr="002F706D">
          <w:rPr>
            <w:rStyle w:val="Hypertextovprepojenie"/>
            <w:noProof/>
          </w:rPr>
          <w:t>4.2 Začatie realizácie hlavných aktivít projektu</w:t>
        </w:r>
        <w:r w:rsidR="00734E14">
          <w:rPr>
            <w:noProof/>
            <w:webHidden/>
          </w:rPr>
          <w:tab/>
        </w:r>
        <w:r w:rsidR="00734E14">
          <w:rPr>
            <w:noProof/>
            <w:webHidden/>
          </w:rPr>
          <w:fldChar w:fldCharType="begin"/>
        </w:r>
        <w:r w:rsidR="00734E14">
          <w:rPr>
            <w:noProof/>
            <w:webHidden/>
          </w:rPr>
          <w:instrText xml:space="preserve"> PAGEREF _Toc106134771 \h </w:instrText>
        </w:r>
        <w:r w:rsidR="00734E14">
          <w:rPr>
            <w:noProof/>
            <w:webHidden/>
          </w:rPr>
        </w:r>
        <w:r w:rsidR="00734E14">
          <w:rPr>
            <w:noProof/>
            <w:webHidden/>
          </w:rPr>
          <w:fldChar w:fldCharType="separate"/>
        </w:r>
        <w:r w:rsidR="00AA0F86">
          <w:rPr>
            <w:noProof/>
            <w:webHidden/>
          </w:rPr>
          <w:t>16</w:t>
        </w:r>
        <w:r w:rsidR="00734E14">
          <w:rPr>
            <w:noProof/>
            <w:webHidden/>
          </w:rPr>
          <w:fldChar w:fldCharType="end"/>
        </w:r>
      </w:hyperlink>
    </w:p>
    <w:p w14:paraId="3A8BC0E8" w14:textId="05D7DD2B" w:rsidR="00734E14" w:rsidRDefault="00B32010">
      <w:pPr>
        <w:pStyle w:val="Obsah2"/>
        <w:tabs>
          <w:tab w:val="right" w:leader="dot" w:pos="9062"/>
        </w:tabs>
        <w:rPr>
          <w:rFonts w:asciiTheme="minorHAnsi" w:eastAsiaTheme="minorEastAsia" w:hAnsiTheme="minorHAnsi" w:cstheme="minorBidi"/>
          <w:noProof/>
          <w:lang w:eastAsia="sk-SK"/>
        </w:rPr>
      </w:pPr>
      <w:hyperlink w:anchor="_Toc106134772" w:history="1">
        <w:r w:rsidR="00734E14" w:rsidRPr="002F706D">
          <w:rPr>
            <w:rStyle w:val="Hypertextovprepojenie"/>
            <w:noProof/>
          </w:rPr>
          <w:t>4.3 Financovanie projektu</w:t>
        </w:r>
        <w:r w:rsidR="00734E14">
          <w:rPr>
            <w:noProof/>
            <w:webHidden/>
          </w:rPr>
          <w:tab/>
        </w:r>
        <w:r w:rsidR="00734E14">
          <w:rPr>
            <w:noProof/>
            <w:webHidden/>
          </w:rPr>
          <w:fldChar w:fldCharType="begin"/>
        </w:r>
        <w:r w:rsidR="00734E14">
          <w:rPr>
            <w:noProof/>
            <w:webHidden/>
          </w:rPr>
          <w:instrText xml:space="preserve"> PAGEREF _Toc106134772 \h </w:instrText>
        </w:r>
        <w:r w:rsidR="00734E14">
          <w:rPr>
            <w:noProof/>
            <w:webHidden/>
          </w:rPr>
        </w:r>
        <w:r w:rsidR="00734E14">
          <w:rPr>
            <w:noProof/>
            <w:webHidden/>
          </w:rPr>
          <w:fldChar w:fldCharType="separate"/>
        </w:r>
        <w:r w:rsidR="00AA0F86">
          <w:rPr>
            <w:noProof/>
            <w:webHidden/>
          </w:rPr>
          <w:t>17</w:t>
        </w:r>
        <w:r w:rsidR="00734E14">
          <w:rPr>
            <w:noProof/>
            <w:webHidden/>
          </w:rPr>
          <w:fldChar w:fldCharType="end"/>
        </w:r>
      </w:hyperlink>
    </w:p>
    <w:p w14:paraId="1E746338" w14:textId="210B9C8A" w:rsidR="00734E14" w:rsidRDefault="00B32010">
      <w:pPr>
        <w:pStyle w:val="Obsah3"/>
        <w:rPr>
          <w:rFonts w:asciiTheme="minorHAnsi" w:eastAsiaTheme="minorEastAsia" w:hAnsiTheme="minorHAnsi" w:cstheme="minorBidi"/>
          <w:noProof/>
          <w:lang w:eastAsia="sk-SK"/>
        </w:rPr>
      </w:pPr>
      <w:hyperlink w:anchor="_Toc106134773" w:history="1">
        <w:r w:rsidR="00734E14" w:rsidRPr="002F706D">
          <w:rPr>
            <w:rStyle w:val="Hypertextovprepojenie"/>
            <w:noProof/>
          </w:rPr>
          <w:t>4.3.1 Oprávnenosť výdavkov</w:t>
        </w:r>
        <w:r w:rsidR="00734E14">
          <w:rPr>
            <w:noProof/>
            <w:webHidden/>
          </w:rPr>
          <w:tab/>
        </w:r>
        <w:r w:rsidR="00734E14">
          <w:rPr>
            <w:noProof/>
            <w:webHidden/>
          </w:rPr>
          <w:fldChar w:fldCharType="begin"/>
        </w:r>
        <w:r w:rsidR="00734E14">
          <w:rPr>
            <w:noProof/>
            <w:webHidden/>
          </w:rPr>
          <w:instrText xml:space="preserve"> PAGEREF _Toc106134773 \h </w:instrText>
        </w:r>
        <w:r w:rsidR="00734E14">
          <w:rPr>
            <w:noProof/>
            <w:webHidden/>
          </w:rPr>
        </w:r>
        <w:r w:rsidR="00734E14">
          <w:rPr>
            <w:noProof/>
            <w:webHidden/>
          </w:rPr>
          <w:fldChar w:fldCharType="separate"/>
        </w:r>
        <w:r w:rsidR="00AA0F86">
          <w:rPr>
            <w:noProof/>
            <w:webHidden/>
          </w:rPr>
          <w:t>17</w:t>
        </w:r>
        <w:r w:rsidR="00734E14">
          <w:rPr>
            <w:noProof/>
            <w:webHidden/>
          </w:rPr>
          <w:fldChar w:fldCharType="end"/>
        </w:r>
      </w:hyperlink>
    </w:p>
    <w:p w14:paraId="720F1423" w14:textId="55D6AA1B" w:rsidR="00734E14" w:rsidRDefault="00B32010">
      <w:pPr>
        <w:pStyle w:val="Obsah3"/>
        <w:rPr>
          <w:rFonts w:asciiTheme="minorHAnsi" w:eastAsiaTheme="minorEastAsia" w:hAnsiTheme="minorHAnsi" w:cstheme="minorBidi"/>
          <w:noProof/>
          <w:lang w:eastAsia="sk-SK"/>
        </w:rPr>
      </w:pPr>
      <w:hyperlink w:anchor="_Toc106134774" w:history="1">
        <w:r w:rsidR="00734E14" w:rsidRPr="002F706D">
          <w:rPr>
            <w:rStyle w:val="Hypertextovprepojenie"/>
            <w:noProof/>
          </w:rPr>
          <w:t>4.3.2 Všeobecné podmienky pre úhradu prostriedkov EÚ a ŠR</w:t>
        </w:r>
        <w:r w:rsidR="00734E14">
          <w:rPr>
            <w:noProof/>
            <w:webHidden/>
          </w:rPr>
          <w:tab/>
        </w:r>
        <w:r w:rsidR="00734E14">
          <w:rPr>
            <w:noProof/>
            <w:webHidden/>
          </w:rPr>
          <w:fldChar w:fldCharType="begin"/>
        </w:r>
        <w:r w:rsidR="00734E14">
          <w:rPr>
            <w:noProof/>
            <w:webHidden/>
          </w:rPr>
          <w:instrText xml:space="preserve"> PAGEREF _Toc106134774 \h </w:instrText>
        </w:r>
        <w:r w:rsidR="00734E14">
          <w:rPr>
            <w:noProof/>
            <w:webHidden/>
          </w:rPr>
        </w:r>
        <w:r w:rsidR="00734E14">
          <w:rPr>
            <w:noProof/>
            <w:webHidden/>
          </w:rPr>
          <w:fldChar w:fldCharType="separate"/>
        </w:r>
        <w:r w:rsidR="00AA0F86">
          <w:rPr>
            <w:noProof/>
            <w:webHidden/>
          </w:rPr>
          <w:t>19</w:t>
        </w:r>
        <w:r w:rsidR="00734E14">
          <w:rPr>
            <w:noProof/>
            <w:webHidden/>
          </w:rPr>
          <w:fldChar w:fldCharType="end"/>
        </w:r>
      </w:hyperlink>
    </w:p>
    <w:p w14:paraId="478476C7" w14:textId="2B84E3C2" w:rsidR="00734E14" w:rsidRDefault="00B32010">
      <w:pPr>
        <w:pStyle w:val="Obsah3"/>
        <w:rPr>
          <w:rFonts w:asciiTheme="minorHAnsi" w:eastAsiaTheme="minorEastAsia" w:hAnsiTheme="minorHAnsi" w:cstheme="minorBidi"/>
          <w:noProof/>
          <w:lang w:eastAsia="sk-SK"/>
        </w:rPr>
      </w:pPr>
      <w:hyperlink w:anchor="_Toc106134775" w:history="1">
        <w:r w:rsidR="00734E14" w:rsidRPr="002F706D">
          <w:rPr>
            <w:rStyle w:val="Hypertextovprepojenie"/>
            <w:noProof/>
          </w:rPr>
          <w:t>4.3.3 Žiadosť o platbu</w:t>
        </w:r>
        <w:r w:rsidR="00734E14">
          <w:rPr>
            <w:noProof/>
            <w:webHidden/>
          </w:rPr>
          <w:tab/>
        </w:r>
        <w:r w:rsidR="00734E14">
          <w:rPr>
            <w:noProof/>
            <w:webHidden/>
          </w:rPr>
          <w:fldChar w:fldCharType="begin"/>
        </w:r>
        <w:r w:rsidR="00734E14">
          <w:rPr>
            <w:noProof/>
            <w:webHidden/>
          </w:rPr>
          <w:instrText xml:space="preserve"> PAGEREF _Toc106134775 \h </w:instrText>
        </w:r>
        <w:r w:rsidR="00734E14">
          <w:rPr>
            <w:noProof/>
            <w:webHidden/>
          </w:rPr>
        </w:r>
        <w:r w:rsidR="00734E14">
          <w:rPr>
            <w:noProof/>
            <w:webHidden/>
          </w:rPr>
          <w:fldChar w:fldCharType="separate"/>
        </w:r>
        <w:r w:rsidR="00AA0F86">
          <w:rPr>
            <w:noProof/>
            <w:webHidden/>
          </w:rPr>
          <w:t>20</w:t>
        </w:r>
        <w:r w:rsidR="00734E14">
          <w:rPr>
            <w:noProof/>
            <w:webHidden/>
          </w:rPr>
          <w:fldChar w:fldCharType="end"/>
        </w:r>
      </w:hyperlink>
    </w:p>
    <w:p w14:paraId="3FCD9812" w14:textId="56854961" w:rsidR="00734E14" w:rsidRDefault="00B32010">
      <w:pPr>
        <w:pStyle w:val="Obsah3"/>
        <w:rPr>
          <w:rFonts w:asciiTheme="minorHAnsi" w:eastAsiaTheme="minorEastAsia" w:hAnsiTheme="minorHAnsi" w:cstheme="minorBidi"/>
          <w:noProof/>
          <w:lang w:eastAsia="sk-SK"/>
        </w:rPr>
      </w:pPr>
      <w:hyperlink w:anchor="_Toc106134776" w:history="1">
        <w:r w:rsidR="00734E14" w:rsidRPr="002F706D">
          <w:rPr>
            <w:rStyle w:val="Hypertextovprepojenie"/>
            <w:noProof/>
          </w:rPr>
          <w:t>4.3.3.1 Vyplnenie žiadosti o</w:t>
        </w:r>
        <w:r w:rsidR="00734E14" w:rsidRPr="002F706D">
          <w:rPr>
            <w:rStyle w:val="Hypertextovprepojenie"/>
            <w:rFonts w:eastAsia="Times New Roman"/>
            <w:noProof/>
          </w:rPr>
          <w:t> </w:t>
        </w:r>
        <w:r w:rsidR="00734E14" w:rsidRPr="002F706D">
          <w:rPr>
            <w:rStyle w:val="Hypertextovprepojenie"/>
            <w:noProof/>
          </w:rPr>
          <w:t>platbu</w:t>
        </w:r>
        <w:r w:rsidR="00734E14">
          <w:rPr>
            <w:noProof/>
            <w:webHidden/>
          </w:rPr>
          <w:tab/>
        </w:r>
        <w:r w:rsidR="00734E14">
          <w:rPr>
            <w:noProof/>
            <w:webHidden/>
          </w:rPr>
          <w:fldChar w:fldCharType="begin"/>
        </w:r>
        <w:r w:rsidR="00734E14">
          <w:rPr>
            <w:noProof/>
            <w:webHidden/>
          </w:rPr>
          <w:instrText xml:space="preserve"> PAGEREF _Toc106134776 \h </w:instrText>
        </w:r>
        <w:r w:rsidR="00734E14">
          <w:rPr>
            <w:noProof/>
            <w:webHidden/>
          </w:rPr>
        </w:r>
        <w:r w:rsidR="00734E14">
          <w:rPr>
            <w:noProof/>
            <w:webHidden/>
          </w:rPr>
          <w:fldChar w:fldCharType="separate"/>
        </w:r>
        <w:r w:rsidR="00AA0F86">
          <w:rPr>
            <w:noProof/>
            <w:webHidden/>
          </w:rPr>
          <w:t>25</w:t>
        </w:r>
        <w:r w:rsidR="00734E14">
          <w:rPr>
            <w:noProof/>
            <w:webHidden/>
          </w:rPr>
          <w:fldChar w:fldCharType="end"/>
        </w:r>
      </w:hyperlink>
    </w:p>
    <w:p w14:paraId="4D4FB3F8" w14:textId="55760870" w:rsidR="00734E14" w:rsidRDefault="00B32010">
      <w:pPr>
        <w:pStyle w:val="Obsah3"/>
        <w:rPr>
          <w:rFonts w:asciiTheme="minorHAnsi" w:eastAsiaTheme="minorEastAsia" w:hAnsiTheme="minorHAnsi" w:cstheme="minorBidi"/>
          <w:noProof/>
          <w:lang w:eastAsia="sk-SK"/>
        </w:rPr>
      </w:pPr>
      <w:hyperlink w:anchor="_Toc106134777" w:history="1">
        <w:r w:rsidR="00734E14" w:rsidRPr="002F706D">
          <w:rPr>
            <w:rStyle w:val="Hypertextovprepojenie"/>
            <w:i/>
            <w:noProof/>
          </w:rPr>
          <w:t>4.3.3.2 Dokumentácia k žiadosti o platbu</w:t>
        </w:r>
        <w:r w:rsidR="00734E14">
          <w:rPr>
            <w:noProof/>
            <w:webHidden/>
          </w:rPr>
          <w:tab/>
        </w:r>
        <w:r w:rsidR="00734E14">
          <w:rPr>
            <w:noProof/>
            <w:webHidden/>
          </w:rPr>
          <w:fldChar w:fldCharType="begin"/>
        </w:r>
        <w:r w:rsidR="00734E14">
          <w:rPr>
            <w:noProof/>
            <w:webHidden/>
          </w:rPr>
          <w:instrText xml:space="preserve"> PAGEREF _Toc106134777 \h </w:instrText>
        </w:r>
        <w:r w:rsidR="00734E14">
          <w:rPr>
            <w:noProof/>
            <w:webHidden/>
          </w:rPr>
        </w:r>
        <w:r w:rsidR="00734E14">
          <w:rPr>
            <w:noProof/>
            <w:webHidden/>
          </w:rPr>
          <w:fldChar w:fldCharType="separate"/>
        </w:r>
        <w:r w:rsidR="00AA0F86">
          <w:rPr>
            <w:noProof/>
            <w:webHidden/>
          </w:rPr>
          <w:t>25</w:t>
        </w:r>
        <w:r w:rsidR="00734E14">
          <w:rPr>
            <w:noProof/>
            <w:webHidden/>
          </w:rPr>
          <w:fldChar w:fldCharType="end"/>
        </w:r>
      </w:hyperlink>
    </w:p>
    <w:p w14:paraId="0093C3FC" w14:textId="1492E008" w:rsidR="00734E14" w:rsidRDefault="00B32010">
      <w:pPr>
        <w:pStyle w:val="Obsah3"/>
        <w:rPr>
          <w:rFonts w:asciiTheme="minorHAnsi" w:eastAsiaTheme="minorEastAsia" w:hAnsiTheme="minorHAnsi" w:cstheme="minorBidi"/>
          <w:noProof/>
          <w:lang w:eastAsia="sk-SK"/>
        </w:rPr>
      </w:pPr>
      <w:hyperlink w:anchor="_Toc106134779" w:history="1">
        <w:r w:rsidR="00734E14" w:rsidRPr="002F706D">
          <w:rPr>
            <w:rStyle w:val="Hypertextovprepojenie"/>
            <w:noProof/>
          </w:rPr>
          <w:t>4.3.4 Účty Prijímateľa</w:t>
        </w:r>
        <w:r w:rsidR="00734E14">
          <w:rPr>
            <w:noProof/>
            <w:webHidden/>
          </w:rPr>
          <w:tab/>
        </w:r>
        <w:r w:rsidR="00734E14">
          <w:rPr>
            <w:noProof/>
            <w:webHidden/>
          </w:rPr>
          <w:fldChar w:fldCharType="begin"/>
        </w:r>
        <w:r w:rsidR="00734E14">
          <w:rPr>
            <w:noProof/>
            <w:webHidden/>
          </w:rPr>
          <w:instrText xml:space="preserve"> PAGEREF _Toc106134779 \h </w:instrText>
        </w:r>
        <w:r w:rsidR="00734E14">
          <w:rPr>
            <w:noProof/>
            <w:webHidden/>
          </w:rPr>
        </w:r>
        <w:r w:rsidR="00734E14">
          <w:rPr>
            <w:noProof/>
            <w:webHidden/>
          </w:rPr>
          <w:fldChar w:fldCharType="separate"/>
        </w:r>
        <w:r w:rsidR="00AA0F86">
          <w:rPr>
            <w:noProof/>
            <w:webHidden/>
          </w:rPr>
          <w:t>36</w:t>
        </w:r>
        <w:r w:rsidR="00734E14">
          <w:rPr>
            <w:noProof/>
            <w:webHidden/>
          </w:rPr>
          <w:fldChar w:fldCharType="end"/>
        </w:r>
      </w:hyperlink>
    </w:p>
    <w:p w14:paraId="3FD23D17" w14:textId="37318170" w:rsidR="00734E14" w:rsidRDefault="00B32010">
      <w:pPr>
        <w:pStyle w:val="Obsah3"/>
        <w:rPr>
          <w:rFonts w:asciiTheme="minorHAnsi" w:eastAsiaTheme="minorEastAsia" w:hAnsiTheme="minorHAnsi" w:cstheme="minorBidi"/>
          <w:noProof/>
          <w:lang w:eastAsia="sk-SK"/>
        </w:rPr>
      </w:pPr>
      <w:hyperlink w:anchor="_Toc106134780" w:history="1">
        <w:r w:rsidR="00734E14" w:rsidRPr="002F706D">
          <w:rPr>
            <w:rStyle w:val="Hypertextovprepojenie"/>
            <w:noProof/>
          </w:rPr>
          <w:t>4.3.5 Spôsoby financovania projektov</w:t>
        </w:r>
        <w:r w:rsidR="00734E14">
          <w:rPr>
            <w:noProof/>
            <w:webHidden/>
          </w:rPr>
          <w:tab/>
        </w:r>
        <w:r w:rsidR="00734E14">
          <w:rPr>
            <w:noProof/>
            <w:webHidden/>
          </w:rPr>
          <w:fldChar w:fldCharType="begin"/>
        </w:r>
        <w:r w:rsidR="00734E14">
          <w:rPr>
            <w:noProof/>
            <w:webHidden/>
          </w:rPr>
          <w:instrText xml:space="preserve"> PAGEREF _Toc106134780 \h </w:instrText>
        </w:r>
        <w:r w:rsidR="00734E14">
          <w:rPr>
            <w:noProof/>
            <w:webHidden/>
          </w:rPr>
        </w:r>
        <w:r w:rsidR="00734E14">
          <w:rPr>
            <w:noProof/>
            <w:webHidden/>
          </w:rPr>
          <w:fldChar w:fldCharType="separate"/>
        </w:r>
        <w:r w:rsidR="00AA0F86">
          <w:rPr>
            <w:noProof/>
            <w:webHidden/>
          </w:rPr>
          <w:t>37</w:t>
        </w:r>
        <w:r w:rsidR="00734E14">
          <w:rPr>
            <w:noProof/>
            <w:webHidden/>
          </w:rPr>
          <w:fldChar w:fldCharType="end"/>
        </w:r>
      </w:hyperlink>
    </w:p>
    <w:p w14:paraId="7F7E6B14" w14:textId="7923B135" w:rsidR="00734E14" w:rsidRDefault="00B32010">
      <w:pPr>
        <w:pStyle w:val="Obsah3"/>
        <w:rPr>
          <w:rFonts w:asciiTheme="minorHAnsi" w:eastAsiaTheme="minorEastAsia" w:hAnsiTheme="minorHAnsi" w:cstheme="minorBidi"/>
          <w:noProof/>
          <w:lang w:eastAsia="sk-SK"/>
        </w:rPr>
      </w:pPr>
      <w:hyperlink w:anchor="_Toc106134781" w:history="1">
        <w:r w:rsidR="00734E14" w:rsidRPr="002F706D">
          <w:rPr>
            <w:rStyle w:val="Hypertextovprepojenie"/>
            <w:i/>
            <w:noProof/>
          </w:rPr>
          <w:t>4.3.5.1 Systém predfinancovania</w:t>
        </w:r>
        <w:r w:rsidR="00734E14">
          <w:rPr>
            <w:noProof/>
            <w:webHidden/>
          </w:rPr>
          <w:tab/>
        </w:r>
        <w:r w:rsidR="00734E14">
          <w:rPr>
            <w:noProof/>
            <w:webHidden/>
          </w:rPr>
          <w:fldChar w:fldCharType="begin"/>
        </w:r>
        <w:r w:rsidR="00734E14">
          <w:rPr>
            <w:noProof/>
            <w:webHidden/>
          </w:rPr>
          <w:instrText xml:space="preserve"> PAGEREF _Toc106134781 \h </w:instrText>
        </w:r>
        <w:r w:rsidR="00734E14">
          <w:rPr>
            <w:noProof/>
            <w:webHidden/>
          </w:rPr>
        </w:r>
        <w:r w:rsidR="00734E14">
          <w:rPr>
            <w:noProof/>
            <w:webHidden/>
          </w:rPr>
          <w:fldChar w:fldCharType="separate"/>
        </w:r>
        <w:r w:rsidR="00AA0F86">
          <w:rPr>
            <w:noProof/>
            <w:webHidden/>
          </w:rPr>
          <w:t>37</w:t>
        </w:r>
        <w:r w:rsidR="00734E14">
          <w:rPr>
            <w:noProof/>
            <w:webHidden/>
          </w:rPr>
          <w:fldChar w:fldCharType="end"/>
        </w:r>
      </w:hyperlink>
    </w:p>
    <w:p w14:paraId="2FDECDC3" w14:textId="121C1843" w:rsidR="00734E14" w:rsidRDefault="00B32010">
      <w:pPr>
        <w:pStyle w:val="Obsah3"/>
        <w:rPr>
          <w:rFonts w:asciiTheme="minorHAnsi" w:eastAsiaTheme="minorEastAsia" w:hAnsiTheme="minorHAnsi" w:cstheme="minorBidi"/>
          <w:noProof/>
          <w:lang w:eastAsia="sk-SK"/>
        </w:rPr>
      </w:pPr>
      <w:hyperlink w:anchor="_Toc106134782" w:history="1">
        <w:r w:rsidR="00734E14" w:rsidRPr="002F706D">
          <w:rPr>
            <w:rStyle w:val="Hypertextovprepojenie"/>
            <w:i/>
            <w:noProof/>
          </w:rPr>
          <w:t>4.3.5.2 Systém zálohových platieb</w:t>
        </w:r>
        <w:r w:rsidR="00734E14">
          <w:rPr>
            <w:noProof/>
            <w:webHidden/>
          </w:rPr>
          <w:tab/>
        </w:r>
        <w:r w:rsidR="00734E14">
          <w:rPr>
            <w:noProof/>
            <w:webHidden/>
          </w:rPr>
          <w:fldChar w:fldCharType="begin"/>
        </w:r>
        <w:r w:rsidR="00734E14">
          <w:rPr>
            <w:noProof/>
            <w:webHidden/>
          </w:rPr>
          <w:instrText xml:space="preserve"> PAGEREF _Toc106134782 \h </w:instrText>
        </w:r>
        <w:r w:rsidR="00734E14">
          <w:rPr>
            <w:noProof/>
            <w:webHidden/>
          </w:rPr>
        </w:r>
        <w:r w:rsidR="00734E14">
          <w:rPr>
            <w:noProof/>
            <w:webHidden/>
          </w:rPr>
          <w:fldChar w:fldCharType="separate"/>
        </w:r>
        <w:r w:rsidR="00AA0F86">
          <w:rPr>
            <w:noProof/>
            <w:webHidden/>
          </w:rPr>
          <w:t>39</w:t>
        </w:r>
        <w:r w:rsidR="00734E14">
          <w:rPr>
            <w:noProof/>
            <w:webHidden/>
          </w:rPr>
          <w:fldChar w:fldCharType="end"/>
        </w:r>
      </w:hyperlink>
    </w:p>
    <w:p w14:paraId="1188701C" w14:textId="32742B61" w:rsidR="00734E14" w:rsidRDefault="00B32010">
      <w:pPr>
        <w:pStyle w:val="Obsah3"/>
        <w:rPr>
          <w:rFonts w:asciiTheme="minorHAnsi" w:eastAsiaTheme="minorEastAsia" w:hAnsiTheme="minorHAnsi" w:cstheme="minorBidi"/>
          <w:noProof/>
          <w:lang w:eastAsia="sk-SK"/>
        </w:rPr>
      </w:pPr>
      <w:hyperlink w:anchor="_Toc106134783" w:history="1">
        <w:r w:rsidR="00734E14" w:rsidRPr="002F706D">
          <w:rPr>
            <w:rStyle w:val="Hypertextovprepojenie"/>
            <w:i/>
            <w:noProof/>
          </w:rPr>
          <w:t>4.3.5.3 Systém refundácie</w:t>
        </w:r>
        <w:r w:rsidR="00734E14">
          <w:rPr>
            <w:noProof/>
            <w:webHidden/>
          </w:rPr>
          <w:tab/>
        </w:r>
        <w:r w:rsidR="00734E14">
          <w:rPr>
            <w:noProof/>
            <w:webHidden/>
          </w:rPr>
          <w:fldChar w:fldCharType="begin"/>
        </w:r>
        <w:r w:rsidR="00734E14">
          <w:rPr>
            <w:noProof/>
            <w:webHidden/>
          </w:rPr>
          <w:instrText xml:space="preserve"> PAGEREF _Toc106134783 \h </w:instrText>
        </w:r>
        <w:r w:rsidR="00734E14">
          <w:rPr>
            <w:noProof/>
            <w:webHidden/>
          </w:rPr>
        </w:r>
        <w:r w:rsidR="00734E14">
          <w:rPr>
            <w:noProof/>
            <w:webHidden/>
          </w:rPr>
          <w:fldChar w:fldCharType="separate"/>
        </w:r>
        <w:r w:rsidR="00AA0F86">
          <w:rPr>
            <w:noProof/>
            <w:webHidden/>
          </w:rPr>
          <w:t>42</w:t>
        </w:r>
        <w:r w:rsidR="00734E14">
          <w:rPr>
            <w:noProof/>
            <w:webHidden/>
          </w:rPr>
          <w:fldChar w:fldCharType="end"/>
        </w:r>
      </w:hyperlink>
    </w:p>
    <w:p w14:paraId="3A41937A" w14:textId="7AE5E838" w:rsidR="00734E14" w:rsidRDefault="00B32010">
      <w:pPr>
        <w:pStyle w:val="Obsah3"/>
        <w:rPr>
          <w:rFonts w:asciiTheme="minorHAnsi" w:eastAsiaTheme="minorEastAsia" w:hAnsiTheme="minorHAnsi" w:cstheme="minorBidi"/>
          <w:noProof/>
          <w:lang w:eastAsia="sk-SK"/>
        </w:rPr>
      </w:pPr>
      <w:hyperlink w:anchor="_Toc106134784" w:history="1">
        <w:r w:rsidR="00734E14" w:rsidRPr="002F706D">
          <w:rPr>
            <w:rStyle w:val="Hypertextovprepojenie"/>
            <w:i/>
            <w:noProof/>
          </w:rPr>
          <w:t>4.3.5.4 Systém financovania projektov – kombinácia systémov predfinancovania, zálohových platieb a refundácie</w:t>
        </w:r>
        <w:r w:rsidR="00734E14">
          <w:rPr>
            <w:noProof/>
            <w:webHidden/>
          </w:rPr>
          <w:tab/>
        </w:r>
        <w:r w:rsidR="00734E14">
          <w:rPr>
            <w:noProof/>
            <w:webHidden/>
          </w:rPr>
          <w:fldChar w:fldCharType="begin"/>
        </w:r>
        <w:r w:rsidR="00734E14">
          <w:rPr>
            <w:noProof/>
            <w:webHidden/>
          </w:rPr>
          <w:instrText xml:space="preserve"> PAGEREF _Toc106134784 \h </w:instrText>
        </w:r>
        <w:r w:rsidR="00734E14">
          <w:rPr>
            <w:noProof/>
            <w:webHidden/>
          </w:rPr>
        </w:r>
        <w:r w:rsidR="00734E14">
          <w:rPr>
            <w:noProof/>
            <w:webHidden/>
          </w:rPr>
          <w:fldChar w:fldCharType="separate"/>
        </w:r>
        <w:r w:rsidR="00AA0F86">
          <w:rPr>
            <w:noProof/>
            <w:webHidden/>
          </w:rPr>
          <w:t>42</w:t>
        </w:r>
        <w:r w:rsidR="00734E14">
          <w:rPr>
            <w:noProof/>
            <w:webHidden/>
          </w:rPr>
          <w:fldChar w:fldCharType="end"/>
        </w:r>
      </w:hyperlink>
    </w:p>
    <w:p w14:paraId="00C376BB" w14:textId="70007A65" w:rsidR="00734E14" w:rsidRDefault="00B32010">
      <w:pPr>
        <w:pStyle w:val="Obsah3"/>
        <w:rPr>
          <w:rFonts w:asciiTheme="minorHAnsi" w:eastAsiaTheme="minorEastAsia" w:hAnsiTheme="minorHAnsi" w:cstheme="minorBidi"/>
          <w:noProof/>
          <w:lang w:eastAsia="sk-SK"/>
        </w:rPr>
      </w:pPr>
      <w:hyperlink w:anchor="_Toc106134785" w:history="1">
        <w:r w:rsidR="00734E14" w:rsidRPr="002F706D">
          <w:rPr>
            <w:rStyle w:val="Hypertextovprepojenie"/>
            <w:noProof/>
          </w:rPr>
          <w:t>4.3.6 Nezrovnalosti a vrátenie finančných prostriedkov</w:t>
        </w:r>
        <w:r w:rsidR="00734E14">
          <w:rPr>
            <w:noProof/>
            <w:webHidden/>
          </w:rPr>
          <w:tab/>
        </w:r>
        <w:r w:rsidR="00734E14">
          <w:rPr>
            <w:noProof/>
            <w:webHidden/>
          </w:rPr>
          <w:fldChar w:fldCharType="begin"/>
        </w:r>
        <w:r w:rsidR="00734E14">
          <w:rPr>
            <w:noProof/>
            <w:webHidden/>
          </w:rPr>
          <w:instrText xml:space="preserve"> PAGEREF _Toc106134785 \h </w:instrText>
        </w:r>
        <w:r w:rsidR="00734E14">
          <w:rPr>
            <w:noProof/>
            <w:webHidden/>
          </w:rPr>
        </w:r>
        <w:r w:rsidR="00734E14">
          <w:rPr>
            <w:noProof/>
            <w:webHidden/>
          </w:rPr>
          <w:fldChar w:fldCharType="separate"/>
        </w:r>
        <w:r w:rsidR="00AA0F86">
          <w:rPr>
            <w:noProof/>
            <w:webHidden/>
          </w:rPr>
          <w:t>43</w:t>
        </w:r>
        <w:r w:rsidR="00734E14">
          <w:rPr>
            <w:noProof/>
            <w:webHidden/>
          </w:rPr>
          <w:fldChar w:fldCharType="end"/>
        </w:r>
      </w:hyperlink>
    </w:p>
    <w:p w14:paraId="65AE9B61" w14:textId="7249E27C" w:rsidR="00734E14" w:rsidRDefault="00B32010">
      <w:pPr>
        <w:pStyle w:val="Obsah3"/>
        <w:rPr>
          <w:rFonts w:asciiTheme="minorHAnsi" w:eastAsiaTheme="minorEastAsia" w:hAnsiTheme="minorHAnsi" w:cstheme="minorBidi"/>
          <w:noProof/>
          <w:lang w:eastAsia="sk-SK"/>
        </w:rPr>
      </w:pPr>
      <w:hyperlink w:anchor="_Toc106134786" w:history="1">
        <w:r w:rsidR="00734E14" w:rsidRPr="002F706D">
          <w:rPr>
            <w:rStyle w:val="Hypertextovprepojenie"/>
            <w:i/>
            <w:noProof/>
          </w:rPr>
          <w:t>4.3.6.1 Nezrovnalosť</w:t>
        </w:r>
        <w:r w:rsidR="00734E14">
          <w:rPr>
            <w:noProof/>
            <w:webHidden/>
          </w:rPr>
          <w:tab/>
        </w:r>
        <w:r w:rsidR="00734E14">
          <w:rPr>
            <w:noProof/>
            <w:webHidden/>
          </w:rPr>
          <w:fldChar w:fldCharType="begin"/>
        </w:r>
        <w:r w:rsidR="00734E14">
          <w:rPr>
            <w:noProof/>
            <w:webHidden/>
          </w:rPr>
          <w:instrText xml:space="preserve"> PAGEREF _Toc106134786 \h </w:instrText>
        </w:r>
        <w:r w:rsidR="00734E14">
          <w:rPr>
            <w:noProof/>
            <w:webHidden/>
          </w:rPr>
        </w:r>
        <w:r w:rsidR="00734E14">
          <w:rPr>
            <w:noProof/>
            <w:webHidden/>
          </w:rPr>
          <w:fldChar w:fldCharType="separate"/>
        </w:r>
        <w:r w:rsidR="00AA0F86">
          <w:rPr>
            <w:noProof/>
            <w:webHidden/>
          </w:rPr>
          <w:t>43</w:t>
        </w:r>
        <w:r w:rsidR="00734E14">
          <w:rPr>
            <w:noProof/>
            <w:webHidden/>
          </w:rPr>
          <w:fldChar w:fldCharType="end"/>
        </w:r>
      </w:hyperlink>
    </w:p>
    <w:p w14:paraId="768BC1F6" w14:textId="0931371B" w:rsidR="00734E14" w:rsidRDefault="00B32010">
      <w:pPr>
        <w:pStyle w:val="Obsah3"/>
        <w:rPr>
          <w:rFonts w:asciiTheme="minorHAnsi" w:eastAsiaTheme="minorEastAsia" w:hAnsiTheme="minorHAnsi" w:cstheme="minorBidi"/>
          <w:noProof/>
          <w:lang w:eastAsia="sk-SK"/>
        </w:rPr>
      </w:pPr>
      <w:hyperlink w:anchor="_Toc106134787" w:history="1">
        <w:r w:rsidR="00734E14" w:rsidRPr="002F706D">
          <w:rPr>
            <w:rStyle w:val="Hypertextovprepojenie"/>
            <w:i/>
            <w:noProof/>
          </w:rPr>
          <w:t>4.3.6.2 Vysporiadanie finančných vzťahov</w:t>
        </w:r>
        <w:r w:rsidR="00734E14">
          <w:rPr>
            <w:noProof/>
            <w:webHidden/>
          </w:rPr>
          <w:tab/>
        </w:r>
        <w:r w:rsidR="00734E14">
          <w:rPr>
            <w:noProof/>
            <w:webHidden/>
          </w:rPr>
          <w:fldChar w:fldCharType="begin"/>
        </w:r>
        <w:r w:rsidR="00734E14">
          <w:rPr>
            <w:noProof/>
            <w:webHidden/>
          </w:rPr>
          <w:instrText xml:space="preserve"> PAGEREF _Toc106134787 \h </w:instrText>
        </w:r>
        <w:r w:rsidR="00734E14">
          <w:rPr>
            <w:noProof/>
            <w:webHidden/>
          </w:rPr>
        </w:r>
        <w:r w:rsidR="00734E14">
          <w:rPr>
            <w:noProof/>
            <w:webHidden/>
          </w:rPr>
          <w:fldChar w:fldCharType="separate"/>
        </w:r>
        <w:r w:rsidR="00AA0F86">
          <w:rPr>
            <w:noProof/>
            <w:webHidden/>
          </w:rPr>
          <w:t>45</w:t>
        </w:r>
        <w:r w:rsidR="00734E14">
          <w:rPr>
            <w:noProof/>
            <w:webHidden/>
          </w:rPr>
          <w:fldChar w:fldCharType="end"/>
        </w:r>
      </w:hyperlink>
    </w:p>
    <w:p w14:paraId="6A9CEAFB" w14:textId="01A40142" w:rsidR="00734E14" w:rsidRDefault="00B32010">
      <w:pPr>
        <w:pStyle w:val="Obsah3"/>
        <w:rPr>
          <w:rFonts w:asciiTheme="minorHAnsi" w:eastAsiaTheme="minorEastAsia" w:hAnsiTheme="minorHAnsi" w:cstheme="minorBidi"/>
          <w:noProof/>
          <w:lang w:eastAsia="sk-SK"/>
        </w:rPr>
      </w:pPr>
      <w:hyperlink w:anchor="_Toc106134788" w:history="1">
        <w:r w:rsidR="00734E14" w:rsidRPr="002F706D">
          <w:rPr>
            <w:rStyle w:val="Hypertextovprepojenie"/>
            <w:noProof/>
          </w:rPr>
          <w:t>4.3.7 Odvod výnosov</w:t>
        </w:r>
        <w:r w:rsidR="00734E14">
          <w:rPr>
            <w:noProof/>
            <w:webHidden/>
          </w:rPr>
          <w:tab/>
        </w:r>
        <w:r w:rsidR="00734E14">
          <w:rPr>
            <w:noProof/>
            <w:webHidden/>
          </w:rPr>
          <w:fldChar w:fldCharType="begin"/>
        </w:r>
        <w:r w:rsidR="00734E14">
          <w:rPr>
            <w:noProof/>
            <w:webHidden/>
          </w:rPr>
          <w:instrText xml:space="preserve"> PAGEREF _Toc106134788 \h </w:instrText>
        </w:r>
        <w:r w:rsidR="00734E14">
          <w:rPr>
            <w:noProof/>
            <w:webHidden/>
          </w:rPr>
        </w:r>
        <w:r w:rsidR="00734E14">
          <w:rPr>
            <w:noProof/>
            <w:webHidden/>
          </w:rPr>
          <w:fldChar w:fldCharType="separate"/>
        </w:r>
        <w:r w:rsidR="00AA0F86">
          <w:rPr>
            <w:noProof/>
            <w:webHidden/>
          </w:rPr>
          <w:t>48</w:t>
        </w:r>
        <w:r w:rsidR="00734E14">
          <w:rPr>
            <w:noProof/>
            <w:webHidden/>
          </w:rPr>
          <w:fldChar w:fldCharType="end"/>
        </w:r>
      </w:hyperlink>
    </w:p>
    <w:p w14:paraId="20EF9FB0" w14:textId="6950428C" w:rsidR="00734E14" w:rsidRDefault="00B32010">
      <w:pPr>
        <w:pStyle w:val="Obsah3"/>
        <w:rPr>
          <w:rFonts w:asciiTheme="minorHAnsi" w:eastAsiaTheme="minorEastAsia" w:hAnsiTheme="minorHAnsi" w:cstheme="minorBidi"/>
          <w:noProof/>
          <w:lang w:eastAsia="sk-SK"/>
        </w:rPr>
      </w:pPr>
      <w:hyperlink w:anchor="_Toc106134789" w:history="1">
        <w:r w:rsidR="00734E14" w:rsidRPr="002F706D">
          <w:rPr>
            <w:rStyle w:val="Hypertextovprepojenie"/>
            <w:noProof/>
          </w:rPr>
          <w:t>4.3.8 Účtovníctvo projektu</w:t>
        </w:r>
        <w:r w:rsidR="00734E14">
          <w:rPr>
            <w:noProof/>
            <w:webHidden/>
          </w:rPr>
          <w:tab/>
        </w:r>
        <w:r w:rsidR="00734E14">
          <w:rPr>
            <w:noProof/>
            <w:webHidden/>
          </w:rPr>
          <w:fldChar w:fldCharType="begin"/>
        </w:r>
        <w:r w:rsidR="00734E14">
          <w:rPr>
            <w:noProof/>
            <w:webHidden/>
          </w:rPr>
          <w:instrText xml:space="preserve"> PAGEREF _Toc106134789 \h </w:instrText>
        </w:r>
        <w:r w:rsidR="00734E14">
          <w:rPr>
            <w:noProof/>
            <w:webHidden/>
          </w:rPr>
        </w:r>
        <w:r w:rsidR="00734E14">
          <w:rPr>
            <w:noProof/>
            <w:webHidden/>
          </w:rPr>
          <w:fldChar w:fldCharType="separate"/>
        </w:r>
        <w:r w:rsidR="00AA0F86">
          <w:rPr>
            <w:noProof/>
            <w:webHidden/>
          </w:rPr>
          <w:t>49</w:t>
        </w:r>
        <w:r w:rsidR="00734E14">
          <w:rPr>
            <w:noProof/>
            <w:webHidden/>
          </w:rPr>
          <w:fldChar w:fldCharType="end"/>
        </w:r>
      </w:hyperlink>
    </w:p>
    <w:p w14:paraId="23CDEA1F" w14:textId="2BD3DD26" w:rsidR="00734E14" w:rsidRDefault="00B32010">
      <w:pPr>
        <w:pStyle w:val="Obsah2"/>
        <w:tabs>
          <w:tab w:val="right" w:leader="dot" w:pos="9062"/>
        </w:tabs>
        <w:rPr>
          <w:rFonts w:asciiTheme="minorHAnsi" w:eastAsiaTheme="minorEastAsia" w:hAnsiTheme="minorHAnsi" w:cstheme="minorBidi"/>
          <w:noProof/>
          <w:lang w:eastAsia="sk-SK"/>
        </w:rPr>
      </w:pPr>
      <w:hyperlink w:anchor="_Toc106134790" w:history="1">
        <w:r w:rsidR="00734E14" w:rsidRPr="002F706D">
          <w:rPr>
            <w:rStyle w:val="Hypertextovprepojenie"/>
            <w:noProof/>
          </w:rPr>
          <w:t>4.4 Monitorovanie projektov</w:t>
        </w:r>
        <w:r w:rsidR="00734E14">
          <w:rPr>
            <w:noProof/>
            <w:webHidden/>
          </w:rPr>
          <w:tab/>
        </w:r>
        <w:r w:rsidR="00734E14">
          <w:rPr>
            <w:noProof/>
            <w:webHidden/>
          </w:rPr>
          <w:fldChar w:fldCharType="begin"/>
        </w:r>
        <w:r w:rsidR="00734E14">
          <w:rPr>
            <w:noProof/>
            <w:webHidden/>
          </w:rPr>
          <w:instrText xml:space="preserve"> PAGEREF _Toc106134790 \h </w:instrText>
        </w:r>
        <w:r w:rsidR="00734E14">
          <w:rPr>
            <w:noProof/>
            <w:webHidden/>
          </w:rPr>
        </w:r>
        <w:r w:rsidR="00734E14">
          <w:rPr>
            <w:noProof/>
            <w:webHidden/>
          </w:rPr>
          <w:fldChar w:fldCharType="separate"/>
        </w:r>
        <w:r w:rsidR="00AA0F86">
          <w:rPr>
            <w:noProof/>
            <w:webHidden/>
          </w:rPr>
          <w:t>51</w:t>
        </w:r>
        <w:r w:rsidR="00734E14">
          <w:rPr>
            <w:noProof/>
            <w:webHidden/>
          </w:rPr>
          <w:fldChar w:fldCharType="end"/>
        </w:r>
      </w:hyperlink>
    </w:p>
    <w:p w14:paraId="2D9B702B" w14:textId="6622A557" w:rsidR="00734E14" w:rsidRDefault="00B32010">
      <w:pPr>
        <w:pStyle w:val="Obsah3"/>
        <w:tabs>
          <w:tab w:val="left" w:pos="1440"/>
        </w:tabs>
        <w:rPr>
          <w:rFonts w:asciiTheme="minorHAnsi" w:eastAsiaTheme="minorEastAsia" w:hAnsiTheme="minorHAnsi" w:cstheme="minorBidi"/>
          <w:noProof/>
          <w:lang w:eastAsia="sk-SK"/>
        </w:rPr>
      </w:pPr>
      <w:hyperlink w:anchor="_Toc106134791" w:history="1">
        <w:r w:rsidR="00734E14" w:rsidRPr="002F706D">
          <w:rPr>
            <w:rStyle w:val="Hypertextovprepojenie"/>
            <w:noProof/>
          </w:rPr>
          <w:t>4.4.1</w:t>
        </w:r>
        <w:r w:rsidR="00734E14">
          <w:rPr>
            <w:rFonts w:asciiTheme="minorHAnsi" w:eastAsiaTheme="minorEastAsia" w:hAnsiTheme="minorHAnsi" w:cstheme="minorBidi"/>
            <w:noProof/>
            <w:lang w:eastAsia="sk-SK"/>
          </w:rPr>
          <w:tab/>
        </w:r>
        <w:r w:rsidR="00734E14" w:rsidRPr="002F706D">
          <w:rPr>
            <w:rStyle w:val="Hypertextovprepojenie"/>
            <w:noProof/>
          </w:rPr>
          <w:t>Monitorovanie počas realizácie projektov</w:t>
        </w:r>
        <w:r w:rsidR="00734E14">
          <w:rPr>
            <w:noProof/>
            <w:webHidden/>
          </w:rPr>
          <w:tab/>
        </w:r>
        <w:r w:rsidR="00734E14">
          <w:rPr>
            <w:noProof/>
            <w:webHidden/>
          </w:rPr>
          <w:fldChar w:fldCharType="begin"/>
        </w:r>
        <w:r w:rsidR="00734E14">
          <w:rPr>
            <w:noProof/>
            <w:webHidden/>
          </w:rPr>
          <w:instrText xml:space="preserve"> PAGEREF _Toc106134791 \h </w:instrText>
        </w:r>
        <w:r w:rsidR="00734E14">
          <w:rPr>
            <w:noProof/>
            <w:webHidden/>
          </w:rPr>
        </w:r>
        <w:r w:rsidR="00734E14">
          <w:rPr>
            <w:noProof/>
            <w:webHidden/>
          </w:rPr>
          <w:fldChar w:fldCharType="separate"/>
        </w:r>
        <w:r w:rsidR="00AA0F86">
          <w:rPr>
            <w:noProof/>
            <w:webHidden/>
          </w:rPr>
          <w:t>52</w:t>
        </w:r>
        <w:r w:rsidR="00734E14">
          <w:rPr>
            <w:noProof/>
            <w:webHidden/>
          </w:rPr>
          <w:fldChar w:fldCharType="end"/>
        </w:r>
      </w:hyperlink>
    </w:p>
    <w:p w14:paraId="3F2AF158" w14:textId="2B756880" w:rsidR="00734E14" w:rsidRDefault="00B32010">
      <w:pPr>
        <w:pStyle w:val="Obsah3"/>
        <w:rPr>
          <w:rFonts w:asciiTheme="minorHAnsi" w:eastAsiaTheme="minorEastAsia" w:hAnsiTheme="minorHAnsi" w:cstheme="minorBidi"/>
          <w:noProof/>
          <w:lang w:eastAsia="sk-SK"/>
        </w:rPr>
      </w:pPr>
      <w:hyperlink w:anchor="_Toc106134792" w:history="1">
        <w:r w:rsidR="00734E14" w:rsidRPr="002F706D">
          <w:rPr>
            <w:rStyle w:val="Hypertextovprepojenie"/>
            <w:noProof/>
          </w:rPr>
          <w:t>4.4.2 Monitorovanie pri ukončení realizácie projektov</w:t>
        </w:r>
        <w:r w:rsidR="00734E14">
          <w:rPr>
            <w:noProof/>
            <w:webHidden/>
          </w:rPr>
          <w:tab/>
        </w:r>
        <w:r w:rsidR="00734E14">
          <w:rPr>
            <w:noProof/>
            <w:webHidden/>
          </w:rPr>
          <w:fldChar w:fldCharType="begin"/>
        </w:r>
        <w:r w:rsidR="00734E14">
          <w:rPr>
            <w:noProof/>
            <w:webHidden/>
          </w:rPr>
          <w:instrText xml:space="preserve"> PAGEREF _Toc106134792 \h </w:instrText>
        </w:r>
        <w:r w:rsidR="00734E14">
          <w:rPr>
            <w:noProof/>
            <w:webHidden/>
          </w:rPr>
        </w:r>
        <w:r w:rsidR="00734E14">
          <w:rPr>
            <w:noProof/>
            <w:webHidden/>
          </w:rPr>
          <w:fldChar w:fldCharType="separate"/>
        </w:r>
        <w:r w:rsidR="00AA0F86">
          <w:rPr>
            <w:noProof/>
            <w:webHidden/>
          </w:rPr>
          <w:t>53</w:t>
        </w:r>
        <w:r w:rsidR="00734E14">
          <w:rPr>
            <w:noProof/>
            <w:webHidden/>
          </w:rPr>
          <w:fldChar w:fldCharType="end"/>
        </w:r>
      </w:hyperlink>
    </w:p>
    <w:p w14:paraId="6D79A0FF" w14:textId="1AF7B5E2" w:rsidR="00734E14" w:rsidRDefault="00B32010">
      <w:pPr>
        <w:pStyle w:val="Obsah2"/>
        <w:tabs>
          <w:tab w:val="right" w:leader="dot" w:pos="9062"/>
        </w:tabs>
        <w:rPr>
          <w:rFonts w:asciiTheme="minorHAnsi" w:eastAsiaTheme="minorEastAsia" w:hAnsiTheme="minorHAnsi" w:cstheme="minorBidi"/>
          <w:noProof/>
          <w:lang w:eastAsia="sk-SK"/>
        </w:rPr>
      </w:pPr>
      <w:hyperlink w:anchor="_Toc106134793" w:history="1">
        <w:r w:rsidR="00734E14" w:rsidRPr="002F706D">
          <w:rPr>
            <w:rStyle w:val="Hypertextovprepojenie"/>
            <w:noProof/>
          </w:rPr>
          <w:t>4.5 Zmeny projektu</w:t>
        </w:r>
        <w:r w:rsidR="00734E14">
          <w:rPr>
            <w:noProof/>
            <w:webHidden/>
          </w:rPr>
          <w:tab/>
        </w:r>
        <w:r w:rsidR="00734E14">
          <w:rPr>
            <w:noProof/>
            <w:webHidden/>
          </w:rPr>
          <w:fldChar w:fldCharType="begin"/>
        </w:r>
        <w:r w:rsidR="00734E14">
          <w:rPr>
            <w:noProof/>
            <w:webHidden/>
          </w:rPr>
          <w:instrText xml:space="preserve"> PAGEREF _Toc106134793 \h </w:instrText>
        </w:r>
        <w:r w:rsidR="00734E14">
          <w:rPr>
            <w:noProof/>
            <w:webHidden/>
          </w:rPr>
        </w:r>
        <w:r w:rsidR="00734E14">
          <w:rPr>
            <w:noProof/>
            <w:webHidden/>
          </w:rPr>
          <w:fldChar w:fldCharType="separate"/>
        </w:r>
        <w:r w:rsidR="00AA0F86">
          <w:rPr>
            <w:noProof/>
            <w:webHidden/>
          </w:rPr>
          <w:t>54</w:t>
        </w:r>
        <w:r w:rsidR="00734E14">
          <w:rPr>
            <w:noProof/>
            <w:webHidden/>
          </w:rPr>
          <w:fldChar w:fldCharType="end"/>
        </w:r>
      </w:hyperlink>
    </w:p>
    <w:p w14:paraId="6E224348" w14:textId="014694AD" w:rsidR="00734E14" w:rsidRDefault="00B32010">
      <w:pPr>
        <w:pStyle w:val="Obsah3"/>
        <w:rPr>
          <w:rFonts w:asciiTheme="minorHAnsi" w:eastAsiaTheme="minorEastAsia" w:hAnsiTheme="minorHAnsi" w:cstheme="minorBidi"/>
          <w:noProof/>
          <w:lang w:eastAsia="sk-SK"/>
        </w:rPr>
      </w:pPr>
      <w:hyperlink w:anchor="_Toc106134794" w:history="1">
        <w:r w:rsidR="00734E14" w:rsidRPr="002F706D">
          <w:rPr>
            <w:rStyle w:val="Hypertextovprepojenie"/>
            <w:noProof/>
          </w:rPr>
          <w:t>4.5.1 Zmenové konanie z iniciatívy Prijímateľa</w:t>
        </w:r>
        <w:r w:rsidR="00734E14">
          <w:rPr>
            <w:noProof/>
            <w:webHidden/>
          </w:rPr>
          <w:tab/>
        </w:r>
        <w:r w:rsidR="00734E14">
          <w:rPr>
            <w:noProof/>
            <w:webHidden/>
          </w:rPr>
          <w:fldChar w:fldCharType="begin"/>
        </w:r>
        <w:r w:rsidR="00734E14">
          <w:rPr>
            <w:noProof/>
            <w:webHidden/>
          </w:rPr>
          <w:instrText xml:space="preserve"> PAGEREF _Toc106134794 \h </w:instrText>
        </w:r>
        <w:r w:rsidR="00734E14">
          <w:rPr>
            <w:noProof/>
            <w:webHidden/>
          </w:rPr>
        </w:r>
        <w:r w:rsidR="00734E14">
          <w:rPr>
            <w:noProof/>
            <w:webHidden/>
          </w:rPr>
          <w:fldChar w:fldCharType="separate"/>
        </w:r>
        <w:r w:rsidR="00AA0F86">
          <w:rPr>
            <w:noProof/>
            <w:webHidden/>
          </w:rPr>
          <w:t>57</w:t>
        </w:r>
        <w:r w:rsidR="00734E14">
          <w:rPr>
            <w:noProof/>
            <w:webHidden/>
          </w:rPr>
          <w:fldChar w:fldCharType="end"/>
        </w:r>
      </w:hyperlink>
    </w:p>
    <w:p w14:paraId="337C09AF" w14:textId="3C7B4B39" w:rsidR="00734E14" w:rsidRDefault="00B32010">
      <w:pPr>
        <w:pStyle w:val="Obsah3"/>
        <w:rPr>
          <w:rFonts w:asciiTheme="minorHAnsi" w:eastAsiaTheme="minorEastAsia" w:hAnsiTheme="minorHAnsi" w:cstheme="minorBidi"/>
          <w:noProof/>
          <w:lang w:eastAsia="sk-SK"/>
        </w:rPr>
      </w:pPr>
      <w:hyperlink w:anchor="_Toc106134795" w:history="1">
        <w:r w:rsidR="00734E14" w:rsidRPr="002F706D">
          <w:rPr>
            <w:rStyle w:val="Hypertextovprepojenie"/>
            <w:i/>
            <w:noProof/>
          </w:rPr>
          <w:t>4.5.1.1 Formálna zmena</w:t>
        </w:r>
        <w:r w:rsidR="00734E14">
          <w:rPr>
            <w:noProof/>
            <w:webHidden/>
          </w:rPr>
          <w:tab/>
        </w:r>
        <w:r w:rsidR="00734E14">
          <w:rPr>
            <w:noProof/>
            <w:webHidden/>
          </w:rPr>
          <w:fldChar w:fldCharType="begin"/>
        </w:r>
        <w:r w:rsidR="00734E14">
          <w:rPr>
            <w:noProof/>
            <w:webHidden/>
          </w:rPr>
          <w:instrText xml:space="preserve"> PAGEREF _Toc106134795 \h </w:instrText>
        </w:r>
        <w:r w:rsidR="00734E14">
          <w:rPr>
            <w:noProof/>
            <w:webHidden/>
          </w:rPr>
        </w:r>
        <w:r w:rsidR="00734E14">
          <w:rPr>
            <w:noProof/>
            <w:webHidden/>
          </w:rPr>
          <w:fldChar w:fldCharType="separate"/>
        </w:r>
        <w:r w:rsidR="00AA0F86">
          <w:rPr>
            <w:noProof/>
            <w:webHidden/>
          </w:rPr>
          <w:t>57</w:t>
        </w:r>
        <w:r w:rsidR="00734E14">
          <w:rPr>
            <w:noProof/>
            <w:webHidden/>
          </w:rPr>
          <w:fldChar w:fldCharType="end"/>
        </w:r>
      </w:hyperlink>
    </w:p>
    <w:p w14:paraId="388C4109" w14:textId="13EDF609" w:rsidR="00734E14" w:rsidRDefault="00B32010">
      <w:pPr>
        <w:pStyle w:val="Obsah3"/>
        <w:rPr>
          <w:rFonts w:asciiTheme="minorHAnsi" w:eastAsiaTheme="minorEastAsia" w:hAnsiTheme="minorHAnsi" w:cstheme="minorBidi"/>
          <w:noProof/>
          <w:lang w:eastAsia="sk-SK"/>
        </w:rPr>
      </w:pPr>
      <w:hyperlink w:anchor="_Toc106134796" w:history="1">
        <w:r w:rsidR="00734E14" w:rsidRPr="002F706D">
          <w:rPr>
            <w:rStyle w:val="Hypertextovprepojenie"/>
            <w:i/>
            <w:noProof/>
          </w:rPr>
          <w:t>4.5.1.2 Menej významná zmena projektu</w:t>
        </w:r>
        <w:r w:rsidR="00734E14">
          <w:rPr>
            <w:noProof/>
            <w:webHidden/>
          </w:rPr>
          <w:tab/>
        </w:r>
        <w:r w:rsidR="00734E14">
          <w:rPr>
            <w:noProof/>
            <w:webHidden/>
          </w:rPr>
          <w:fldChar w:fldCharType="begin"/>
        </w:r>
        <w:r w:rsidR="00734E14">
          <w:rPr>
            <w:noProof/>
            <w:webHidden/>
          </w:rPr>
          <w:instrText xml:space="preserve"> PAGEREF _Toc106134796 \h </w:instrText>
        </w:r>
        <w:r w:rsidR="00734E14">
          <w:rPr>
            <w:noProof/>
            <w:webHidden/>
          </w:rPr>
        </w:r>
        <w:r w:rsidR="00734E14">
          <w:rPr>
            <w:noProof/>
            <w:webHidden/>
          </w:rPr>
          <w:fldChar w:fldCharType="separate"/>
        </w:r>
        <w:r w:rsidR="00AA0F86">
          <w:rPr>
            <w:noProof/>
            <w:webHidden/>
          </w:rPr>
          <w:t>58</w:t>
        </w:r>
        <w:r w:rsidR="00734E14">
          <w:rPr>
            <w:noProof/>
            <w:webHidden/>
          </w:rPr>
          <w:fldChar w:fldCharType="end"/>
        </w:r>
      </w:hyperlink>
    </w:p>
    <w:p w14:paraId="77A7D487" w14:textId="6790843E" w:rsidR="00734E14" w:rsidRDefault="00B32010">
      <w:pPr>
        <w:pStyle w:val="Obsah3"/>
        <w:rPr>
          <w:rFonts w:asciiTheme="minorHAnsi" w:eastAsiaTheme="minorEastAsia" w:hAnsiTheme="minorHAnsi" w:cstheme="minorBidi"/>
          <w:noProof/>
          <w:lang w:eastAsia="sk-SK"/>
        </w:rPr>
      </w:pPr>
      <w:hyperlink w:anchor="_Toc106134797" w:history="1">
        <w:r w:rsidR="00734E14" w:rsidRPr="002F706D">
          <w:rPr>
            <w:rStyle w:val="Hypertextovprepojenie"/>
            <w:i/>
            <w:noProof/>
          </w:rPr>
          <w:t>4.5.1.3 Významnejšia zmena projektu</w:t>
        </w:r>
        <w:r w:rsidR="00734E14">
          <w:rPr>
            <w:noProof/>
            <w:webHidden/>
          </w:rPr>
          <w:tab/>
        </w:r>
        <w:r w:rsidR="00734E14">
          <w:rPr>
            <w:noProof/>
            <w:webHidden/>
          </w:rPr>
          <w:fldChar w:fldCharType="begin"/>
        </w:r>
        <w:r w:rsidR="00734E14">
          <w:rPr>
            <w:noProof/>
            <w:webHidden/>
          </w:rPr>
          <w:instrText xml:space="preserve"> PAGEREF _Toc106134797 \h </w:instrText>
        </w:r>
        <w:r w:rsidR="00734E14">
          <w:rPr>
            <w:noProof/>
            <w:webHidden/>
          </w:rPr>
        </w:r>
        <w:r w:rsidR="00734E14">
          <w:rPr>
            <w:noProof/>
            <w:webHidden/>
          </w:rPr>
          <w:fldChar w:fldCharType="separate"/>
        </w:r>
        <w:r w:rsidR="00AA0F86">
          <w:rPr>
            <w:noProof/>
            <w:webHidden/>
          </w:rPr>
          <w:t>59</w:t>
        </w:r>
        <w:r w:rsidR="00734E14">
          <w:rPr>
            <w:noProof/>
            <w:webHidden/>
          </w:rPr>
          <w:fldChar w:fldCharType="end"/>
        </w:r>
      </w:hyperlink>
    </w:p>
    <w:p w14:paraId="7C912C36" w14:textId="39FEF2BC" w:rsidR="00734E14" w:rsidRDefault="00B32010">
      <w:pPr>
        <w:pStyle w:val="Obsah3"/>
        <w:rPr>
          <w:rFonts w:asciiTheme="minorHAnsi" w:eastAsiaTheme="minorEastAsia" w:hAnsiTheme="minorHAnsi" w:cstheme="minorBidi"/>
          <w:noProof/>
          <w:lang w:eastAsia="sk-SK"/>
        </w:rPr>
      </w:pPr>
      <w:hyperlink w:anchor="_Toc106134798" w:history="1">
        <w:r w:rsidR="00734E14" w:rsidRPr="002F706D">
          <w:rPr>
            <w:rStyle w:val="Hypertextovprepojenie"/>
            <w:i/>
            <w:noProof/>
          </w:rPr>
          <w:t>4.5.1.3.1 Zmena miesta realizácie projektu</w:t>
        </w:r>
        <w:r w:rsidR="00734E14">
          <w:rPr>
            <w:noProof/>
            <w:webHidden/>
          </w:rPr>
          <w:tab/>
        </w:r>
        <w:r w:rsidR="00734E14">
          <w:rPr>
            <w:noProof/>
            <w:webHidden/>
          </w:rPr>
          <w:fldChar w:fldCharType="begin"/>
        </w:r>
        <w:r w:rsidR="00734E14">
          <w:rPr>
            <w:noProof/>
            <w:webHidden/>
          </w:rPr>
          <w:instrText xml:space="preserve"> PAGEREF _Toc106134798 \h </w:instrText>
        </w:r>
        <w:r w:rsidR="00734E14">
          <w:rPr>
            <w:noProof/>
            <w:webHidden/>
          </w:rPr>
        </w:r>
        <w:r w:rsidR="00734E14">
          <w:rPr>
            <w:noProof/>
            <w:webHidden/>
          </w:rPr>
          <w:fldChar w:fldCharType="separate"/>
        </w:r>
        <w:r w:rsidR="00AA0F86">
          <w:rPr>
            <w:noProof/>
            <w:webHidden/>
          </w:rPr>
          <w:t>60</w:t>
        </w:r>
        <w:r w:rsidR="00734E14">
          <w:rPr>
            <w:noProof/>
            <w:webHidden/>
          </w:rPr>
          <w:fldChar w:fldCharType="end"/>
        </w:r>
      </w:hyperlink>
    </w:p>
    <w:p w14:paraId="685A067B" w14:textId="5C43A7F6" w:rsidR="00734E14" w:rsidRDefault="00B32010">
      <w:pPr>
        <w:pStyle w:val="Obsah3"/>
        <w:rPr>
          <w:rFonts w:asciiTheme="minorHAnsi" w:eastAsiaTheme="minorEastAsia" w:hAnsiTheme="minorHAnsi" w:cstheme="minorBidi"/>
          <w:noProof/>
          <w:lang w:eastAsia="sk-SK"/>
        </w:rPr>
      </w:pPr>
      <w:hyperlink w:anchor="_Toc106134799" w:history="1">
        <w:r w:rsidR="00734E14" w:rsidRPr="002F706D">
          <w:rPr>
            <w:rStyle w:val="Hypertextovprepojenie"/>
            <w:i/>
            <w:noProof/>
          </w:rPr>
          <w:t>4.5.1.3.2 Zmena merateľných ukazovateľov projektu</w:t>
        </w:r>
        <w:r w:rsidR="00734E14">
          <w:rPr>
            <w:noProof/>
            <w:webHidden/>
          </w:rPr>
          <w:tab/>
        </w:r>
        <w:r w:rsidR="00734E14">
          <w:rPr>
            <w:noProof/>
            <w:webHidden/>
          </w:rPr>
          <w:fldChar w:fldCharType="begin"/>
        </w:r>
        <w:r w:rsidR="00734E14">
          <w:rPr>
            <w:noProof/>
            <w:webHidden/>
          </w:rPr>
          <w:instrText xml:space="preserve"> PAGEREF _Toc106134799 \h </w:instrText>
        </w:r>
        <w:r w:rsidR="00734E14">
          <w:rPr>
            <w:noProof/>
            <w:webHidden/>
          </w:rPr>
        </w:r>
        <w:r w:rsidR="00734E14">
          <w:rPr>
            <w:noProof/>
            <w:webHidden/>
          </w:rPr>
          <w:fldChar w:fldCharType="separate"/>
        </w:r>
        <w:r w:rsidR="00AA0F86">
          <w:rPr>
            <w:noProof/>
            <w:webHidden/>
          </w:rPr>
          <w:t>60</w:t>
        </w:r>
        <w:r w:rsidR="00734E14">
          <w:rPr>
            <w:noProof/>
            <w:webHidden/>
          </w:rPr>
          <w:fldChar w:fldCharType="end"/>
        </w:r>
      </w:hyperlink>
    </w:p>
    <w:p w14:paraId="60B7880E" w14:textId="58E8663C" w:rsidR="00734E14" w:rsidRDefault="00B32010">
      <w:pPr>
        <w:pStyle w:val="Obsah3"/>
        <w:rPr>
          <w:rFonts w:asciiTheme="minorHAnsi" w:eastAsiaTheme="minorEastAsia" w:hAnsiTheme="minorHAnsi" w:cstheme="minorBidi"/>
          <w:noProof/>
          <w:lang w:eastAsia="sk-SK"/>
        </w:rPr>
      </w:pPr>
      <w:hyperlink w:anchor="_Toc106134800" w:history="1">
        <w:r w:rsidR="00734E14" w:rsidRPr="002F706D">
          <w:rPr>
            <w:rStyle w:val="Hypertextovprepojenie"/>
            <w:i/>
            <w:noProof/>
          </w:rPr>
          <w:t>4.5.1.3.3 Zmena začatia realizácie hlavných aktivít projektu</w:t>
        </w:r>
        <w:r w:rsidR="00734E14">
          <w:rPr>
            <w:noProof/>
            <w:webHidden/>
          </w:rPr>
          <w:tab/>
        </w:r>
        <w:r w:rsidR="00734E14">
          <w:rPr>
            <w:noProof/>
            <w:webHidden/>
          </w:rPr>
          <w:fldChar w:fldCharType="begin"/>
        </w:r>
        <w:r w:rsidR="00734E14">
          <w:rPr>
            <w:noProof/>
            <w:webHidden/>
          </w:rPr>
          <w:instrText xml:space="preserve"> PAGEREF _Toc106134800 \h </w:instrText>
        </w:r>
        <w:r w:rsidR="00734E14">
          <w:rPr>
            <w:noProof/>
            <w:webHidden/>
          </w:rPr>
        </w:r>
        <w:r w:rsidR="00734E14">
          <w:rPr>
            <w:noProof/>
            <w:webHidden/>
          </w:rPr>
          <w:fldChar w:fldCharType="separate"/>
        </w:r>
        <w:r w:rsidR="00AA0F86">
          <w:rPr>
            <w:noProof/>
            <w:webHidden/>
          </w:rPr>
          <w:t>61</w:t>
        </w:r>
        <w:r w:rsidR="00734E14">
          <w:rPr>
            <w:noProof/>
            <w:webHidden/>
          </w:rPr>
          <w:fldChar w:fldCharType="end"/>
        </w:r>
      </w:hyperlink>
    </w:p>
    <w:p w14:paraId="7BEB6616" w14:textId="2FEC000A" w:rsidR="00734E14" w:rsidRDefault="00B32010">
      <w:pPr>
        <w:pStyle w:val="Obsah3"/>
        <w:rPr>
          <w:rFonts w:asciiTheme="minorHAnsi" w:eastAsiaTheme="minorEastAsia" w:hAnsiTheme="minorHAnsi" w:cstheme="minorBidi"/>
          <w:noProof/>
          <w:lang w:eastAsia="sk-SK"/>
        </w:rPr>
      </w:pPr>
      <w:hyperlink w:anchor="_Toc106134801" w:history="1">
        <w:r w:rsidR="00734E14" w:rsidRPr="002F706D">
          <w:rPr>
            <w:rStyle w:val="Hypertextovprepojenie"/>
            <w:i/>
            <w:noProof/>
          </w:rPr>
          <w:t>4.5.1.3.4 Predĺženie realizácie hlavných aktivít projektu</w:t>
        </w:r>
        <w:r w:rsidR="00734E14">
          <w:rPr>
            <w:noProof/>
            <w:webHidden/>
          </w:rPr>
          <w:tab/>
        </w:r>
        <w:r w:rsidR="00734E14">
          <w:rPr>
            <w:noProof/>
            <w:webHidden/>
          </w:rPr>
          <w:fldChar w:fldCharType="begin"/>
        </w:r>
        <w:r w:rsidR="00734E14">
          <w:rPr>
            <w:noProof/>
            <w:webHidden/>
          </w:rPr>
          <w:instrText xml:space="preserve"> PAGEREF _Toc106134801 \h </w:instrText>
        </w:r>
        <w:r w:rsidR="00734E14">
          <w:rPr>
            <w:noProof/>
            <w:webHidden/>
          </w:rPr>
        </w:r>
        <w:r w:rsidR="00734E14">
          <w:rPr>
            <w:noProof/>
            <w:webHidden/>
          </w:rPr>
          <w:fldChar w:fldCharType="separate"/>
        </w:r>
        <w:r w:rsidR="00AA0F86">
          <w:rPr>
            <w:noProof/>
            <w:webHidden/>
          </w:rPr>
          <w:t>62</w:t>
        </w:r>
        <w:r w:rsidR="00734E14">
          <w:rPr>
            <w:noProof/>
            <w:webHidden/>
          </w:rPr>
          <w:fldChar w:fldCharType="end"/>
        </w:r>
      </w:hyperlink>
    </w:p>
    <w:p w14:paraId="10B85481" w14:textId="687BFACE" w:rsidR="00734E14" w:rsidRDefault="00B32010">
      <w:pPr>
        <w:pStyle w:val="Obsah3"/>
        <w:rPr>
          <w:rFonts w:asciiTheme="minorHAnsi" w:eastAsiaTheme="minorEastAsia" w:hAnsiTheme="minorHAnsi" w:cstheme="minorBidi"/>
          <w:noProof/>
          <w:lang w:eastAsia="sk-SK"/>
        </w:rPr>
      </w:pPr>
      <w:hyperlink w:anchor="_Toc106134802" w:history="1">
        <w:r w:rsidR="00734E14" w:rsidRPr="002F706D">
          <w:rPr>
            <w:rStyle w:val="Hypertextovprepojenie"/>
            <w:i/>
            <w:noProof/>
          </w:rPr>
          <w:t>4.5.1.3.5 Zmeny počtu alebo charakteru hlavných aktivít projektu a zmena rozsahu hlavných aktivít projektu</w:t>
        </w:r>
        <w:r w:rsidR="00734E14">
          <w:rPr>
            <w:noProof/>
            <w:webHidden/>
          </w:rPr>
          <w:tab/>
        </w:r>
        <w:r w:rsidR="00734E14">
          <w:rPr>
            <w:noProof/>
            <w:webHidden/>
          </w:rPr>
          <w:fldChar w:fldCharType="begin"/>
        </w:r>
        <w:r w:rsidR="00734E14">
          <w:rPr>
            <w:noProof/>
            <w:webHidden/>
          </w:rPr>
          <w:instrText xml:space="preserve"> PAGEREF _Toc106134802 \h </w:instrText>
        </w:r>
        <w:r w:rsidR="00734E14">
          <w:rPr>
            <w:noProof/>
            <w:webHidden/>
          </w:rPr>
        </w:r>
        <w:r w:rsidR="00734E14">
          <w:rPr>
            <w:noProof/>
            <w:webHidden/>
          </w:rPr>
          <w:fldChar w:fldCharType="separate"/>
        </w:r>
        <w:r w:rsidR="00AA0F86">
          <w:rPr>
            <w:noProof/>
            <w:webHidden/>
          </w:rPr>
          <w:t>62</w:t>
        </w:r>
        <w:r w:rsidR="00734E14">
          <w:rPr>
            <w:noProof/>
            <w:webHidden/>
          </w:rPr>
          <w:fldChar w:fldCharType="end"/>
        </w:r>
      </w:hyperlink>
    </w:p>
    <w:p w14:paraId="0A8E8BBE" w14:textId="1218F44B" w:rsidR="00734E14" w:rsidRDefault="00B32010">
      <w:pPr>
        <w:pStyle w:val="Obsah3"/>
        <w:rPr>
          <w:rFonts w:asciiTheme="minorHAnsi" w:eastAsiaTheme="minorEastAsia" w:hAnsiTheme="minorHAnsi" w:cstheme="minorBidi"/>
          <w:noProof/>
          <w:lang w:eastAsia="sk-SK"/>
        </w:rPr>
      </w:pPr>
      <w:hyperlink w:anchor="_Toc106134803" w:history="1">
        <w:r w:rsidR="00734E14" w:rsidRPr="002F706D">
          <w:rPr>
            <w:rStyle w:val="Hypertextovprepojenie"/>
            <w:i/>
            <w:noProof/>
          </w:rPr>
          <w:t>4.5.1.3.6 Zmena majetkovo - právnych pomerov týkajúcich sa predmetu projektu</w:t>
        </w:r>
        <w:r w:rsidR="00734E14">
          <w:rPr>
            <w:noProof/>
            <w:webHidden/>
          </w:rPr>
          <w:tab/>
        </w:r>
        <w:r w:rsidR="00734E14">
          <w:rPr>
            <w:noProof/>
            <w:webHidden/>
          </w:rPr>
          <w:fldChar w:fldCharType="begin"/>
        </w:r>
        <w:r w:rsidR="00734E14">
          <w:rPr>
            <w:noProof/>
            <w:webHidden/>
          </w:rPr>
          <w:instrText xml:space="preserve"> PAGEREF _Toc106134803 \h </w:instrText>
        </w:r>
        <w:r w:rsidR="00734E14">
          <w:rPr>
            <w:noProof/>
            <w:webHidden/>
          </w:rPr>
        </w:r>
        <w:r w:rsidR="00734E14">
          <w:rPr>
            <w:noProof/>
            <w:webHidden/>
          </w:rPr>
          <w:fldChar w:fldCharType="separate"/>
        </w:r>
        <w:r w:rsidR="00AA0F86">
          <w:rPr>
            <w:noProof/>
            <w:webHidden/>
          </w:rPr>
          <w:t>63</w:t>
        </w:r>
        <w:r w:rsidR="00734E14">
          <w:rPr>
            <w:noProof/>
            <w:webHidden/>
          </w:rPr>
          <w:fldChar w:fldCharType="end"/>
        </w:r>
      </w:hyperlink>
    </w:p>
    <w:p w14:paraId="1993B851" w14:textId="2FA63E54" w:rsidR="00734E14" w:rsidRDefault="00B32010">
      <w:pPr>
        <w:pStyle w:val="Obsah3"/>
        <w:rPr>
          <w:rFonts w:asciiTheme="minorHAnsi" w:eastAsiaTheme="minorEastAsia" w:hAnsiTheme="minorHAnsi" w:cstheme="minorBidi"/>
          <w:noProof/>
          <w:lang w:eastAsia="sk-SK"/>
        </w:rPr>
      </w:pPr>
      <w:hyperlink w:anchor="_Toc106134804" w:history="1">
        <w:r w:rsidR="00734E14" w:rsidRPr="002F706D">
          <w:rPr>
            <w:rStyle w:val="Hypertextovprepojenie"/>
            <w:noProof/>
          </w:rPr>
          <w:t>4.5.2 Zmenové konanie z iniciatívy Poskytovateľa</w:t>
        </w:r>
        <w:r w:rsidR="00734E14">
          <w:rPr>
            <w:noProof/>
            <w:webHidden/>
          </w:rPr>
          <w:tab/>
        </w:r>
        <w:r w:rsidR="00734E14">
          <w:rPr>
            <w:noProof/>
            <w:webHidden/>
          </w:rPr>
          <w:fldChar w:fldCharType="begin"/>
        </w:r>
        <w:r w:rsidR="00734E14">
          <w:rPr>
            <w:noProof/>
            <w:webHidden/>
          </w:rPr>
          <w:instrText xml:space="preserve"> PAGEREF _Toc106134804 \h </w:instrText>
        </w:r>
        <w:r w:rsidR="00734E14">
          <w:rPr>
            <w:noProof/>
            <w:webHidden/>
          </w:rPr>
        </w:r>
        <w:r w:rsidR="00734E14">
          <w:rPr>
            <w:noProof/>
            <w:webHidden/>
          </w:rPr>
          <w:fldChar w:fldCharType="separate"/>
        </w:r>
        <w:r w:rsidR="00AA0F86">
          <w:rPr>
            <w:noProof/>
            <w:webHidden/>
          </w:rPr>
          <w:t>63</w:t>
        </w:r>
        <w:r w:rsidR="00734E14">
          <w:rPr>
            <w:noProof/>
            <w:webHidden/>
          </w:rPr>
          <w:fldChar w:fldCharType="end"/>
        </w:r>
      </w:hyperlink>
    </w:p>
    <w:p w14:paraId="5312A90E" w14:textId="1CE3C52C" w:rsidR="00734E14" w:rsidRDefault="00B32010">
      <w:pPr>
        <w:pStyle w:val="Obsah3"/>
        <w:rPr>
          <w:rFonts w:asciiTheme="minorHAnsi" w:eastAsiaTheme="minorEastAsia" w:hAnsiTheme="minorHAnsi" w:cstheme="minorBidi"/>
          <w:noProof/>
          <w:lang w:eastAsia="sk-SK"/>
        </w:rPr>
      </w:pPr>
      <w:hyperlink w:anchor="_Toc106134805" w:history="1">
        <w:r w:rsidR="00734E14" w:rsidRPr="002F706D">
          <w:rPr>
            <w:rStyle w:val="Hypertextovprepojenie"/>
            <w:i/>
            <w:noProof/>
          </w:rPr>
          <w:t>4.5.2.1 Zmena VZP</w:t>
        </w:r>
        <w:r w:rsidR="00734E14">
          <w:rPr>
            <w:noProof/>
            <w:webHidden/>
          </w:rPr>
          <w:tab/>
        </w:r>
        <w:r w:rsidR="00734E14">
          <w:rPr>
            <w:noProof/>
            <w:webHidden/>
          </w:rPr>
          <w:fldChar w:fldCharType="begin"/>
        </w:r>
        <w:r w:rsidR="00734E14">
          <w:rPr>
            <w:noProof/>
            <w:webHidden/>
          </w:rPr>
          <w:instrText xml:space="preserve"> PAGEREF _Toc106134805 \h </w:instrText>
        </w:r>
        <w:r w:rsidR="00734E14">
          <w:rPr>
            <w:noProof/>
            <w:webHidden/>
          </w:rPr>
        </w:r>
        <w:r w:rsidR="00734E14">
          <w:rPr>
            <w:noProof/>
            <w:webHidden/>
          </w:rPr>
          <w:fldChar w:fldCharType="separate"/>
        </w:r>
        <w:r w:rsidR="00AA0F86">
          <w:rPr>
            <w:noProof/>
            <w:webHidden/>
          </w:rPr>
          <w:t>63</w:t>
        </w:r>
        <w:r w:rsidR="00734E14">
          <w:rPr>
            <w:noProof/>
            <w:webHidden/>
          </w:rPr>
          <w:fldChar w:fldCharType="end"/>
        </w:r>
      </w:hyperlink>
    </w:p>
    <w:p w14:paraId="0DEC6FAE" w14:textId="1FDCF44D" w:rsidR="00734E14" w:rsidRDefault="00B32010">
      <w:pPr>
        <w:pStyle w:val="Obsah2"/>
        <w:tabs>
          <w:tab w:val="right" w:leader="dot" w:pos="9062"/>
        </w:tabs>
        <w:rPr>
          <w:rFonts w:asciiTheme="minorHAnsi" w:eastAsiaTheme="minorEastAsia" w:hAnsiTheme="minorHAnsi" w:cstheme="minorBidi"/>
          <w:noProof/>
          <w:lang w:eastAsia="sk-SK"/>
        </w:rPr>
      </w:pPr>
      <w:hyperlink w:anchor="_Toc106134806" w:history="1">
        <w:r w:rsidR="00734E14" w:rsidRPr="002F706D">
          <w:rPr>
            <w:rStyle w:val="Hypertextovprepojenie"/>
            <w:noProof/>
          </w:rPr>
          <w:t>4.6 Kontrola projektu</w:t>
        </w:r>
        <w:r w:rsidR="00734E14">
          <w:rPr>
            <w:noProof/>
            <w:webHidden/>
          </w:rPr>
          <w:tab/>
        </w:r>
        <w:r w:rsidR="00734E14">
          <w:rPr>
            <w:noProof/>
            <w:webHidden/>
          </w:rPr>
          <w:fldChar w:fldCharType="begin"/>
        </w:r>
        <w:r w:rsidR="00734E14">
          <w:rPr>
            <w:noProof/>
            <w:webHidden/>
          </w:rPr>
          <w:instrText xml:space="preserve"> PAGEREF _Toc106134806 \h </w:instrText>
        </w:r>
        <w:r w:rsidR="00734E14">
          <w:rPr>
            <w:noProof/>
            <w:webHidden/>
          </w:rPr>
        </w:r>
        <w:r w:rsidR="00734E14">
          <w:rPr>
            <w:noProof/>
            <w:webHidden/>
          </w:rPr>
          <w:fldChar w:fldCharType="separate"/>
        </w:r>
        <w:r w:rsidR="00AA0F86">
          <w:rPr>
            <w:noProof/>
            <w:webHidden/>
          </w:rPr>
          <w:t>64</w:t>
        </w:r>
        <w:r w:rsidR="00734E14">
          <w:rPr>
            <w:noProof/>
            <w:webHidden/>
          </w:rPr>
          <w:fldChar w:fldCharType="end"/>
        </w:r>
      </w:hyperlink>
    </w:p>
    <w:p w14:paraId="428527C6" w14:textId="3F17EDBD" w:rsidR="00734E14" w:rsidRDefault="00B32010">
      <w:pPr>
        <w:pStyle w:val="Obsah3"/>
        <w:rPr>
          <w:rFonts w:asciiTheme="minorHAnsi" w:eastAsiaTheme="minorEastAsia" w:hAnsiTheme="minorHAnsi" w:cstheme="minorBidi"/>
          <w:noProof/>
          <w:lang w:eastAsia="sk-SK"/>
        </w:rPr>
      </w:pPr>
      <w:hyperlink w:anchor="_Toc106134807" w:history="1">
        <w:r w:rsidR="00734E14" w:rsidRPr="002F706D">
          <w:rPr>
            <w:rStyle w:val="Hypertextovprepojenie"/>
            <w:noProof/>
          </w:rPr>
          <w:t>4.6.1 Administratívna finančná kontrola Prijímateľa</w:t>
        </w:r>
        <w:r w:rsidR="00734E14">
          <w:rPr>
            <w:noProof/>
            <w:webHidden/>
          </w:rPr>
          <w:tab/>
        </w:r>
        <w:r w:rsidR="00734E14">
          <w:rPr>
            <w:noProof/>
            <w:webHidden/>
          </w:rPr>
          <w:fldChar w:fldCharType="begin"/>
        </w:r>
        <w:r w:rsidR="00734E14">
          <w:rPr>
            <w:noProof/>
            <w:webHidden/>
          </w:rPr>
          <w:instrText xml:space="preserve"> PAGEREF _Toc106134807 \h </w:instrText>
        </w:r>
        <w:r w:rsidR="00734E14">
          <w:rPr>
            <w:noProof/>
            <w:webHidden/>
          </w:rPr>
        </w:r>
        <w:r w:rsidR="00734E14">
          <w:rPr>
            <w:noProof/>
            <w:webHidden/>
          </w:rPr>
          <w:fldChar w:fldCharType="separate"/>
        </w:r>
        <w:r w:rsidR="00AA0F86">
          <w:rPr>
            <w:noProof/>
            <w:webHidden/>
          </w:rPr>
          <w:t>66</w:t>
        </w:r>
        <w:r w:rsidR="00734E14">
          <w:rPr>
            <w:noProof/>
            <w:webHidden/>
          </w:rPr>
          <w:fldChar w:fldCharType="end"/>
        </w:r>
      </w:hyperlink>
    </w:p>
    <w:p w14:paraId="0953AE4D" w14:textId="1D2E07DD" w:rsidR="00734E14" w:rsidRDefault="00B32010">
      <w:pPr>
        <w:pStyle w:val="Obsah3"/>
        <w:rPr>
          <w:rFonts w:asciiTheme="minorHAnsi" w:eastAsiaTheme="minorEastAsia" w:hAnsiTheme="minorHAnsi" w:cstheme="minorBidi"/>
          <w:noProof/>
          <w:lang w:eastAsia="sk-SK"/>
        </w:rPr>
      </w:pPr>
      <w:hyperlink w:anchor="_Toc106134808" w:history="1">
        <w:r w:rsidR="00734E14" w:rsidRPr="002F706D">
          <w:rPr>
            <w:rStyle w:val="Hypertextovprepojenie"/>
            <w:i/>
            <w:noProof/>
          </w:rPr>
          <w:t>4.6.1.1 Kontrola verejného obstarávania a obstarávania</w:t>
        </w:r>
        <w:r w:rsidR="00734E14">
          <w:rPr>
            <w:noProof/>
            <w:webHidden/>
          </w:rPr>
          <w:tab/>
        </w:r>
        <w:r w:rsidR="00734E14">
          <w:rPr>
            <w:noProof/>
            <w:webHidden/>
          </w:rPr>
          <w:fldChar w:fldCharType="begin"/>
        </w:r>
        <w:r w:rsidR="00734E14">
          <w:rPr>
            <w:noProof/>
            <w:webHidden/>
          </w:rPr>
          <w:instrText xml:space="preserve"> PAGEREF _Toc106134808 \h </w:instrText>
        </w:r>
        <w:r w:rsidR="00734E14">
          <w:rPr>
            <w:noProof/>
            <w:webHidden/>
          </w:rPr>
        </w:r>
        <w:r w:rsidR="00734E14">
          <w:rPr>
            <w:noProof/>
            <w:webHidden/>
          </w:rPr>
          <w:fldChar w:fldCharType="separate"/>
        </w:r>
        <w:r w:rsidR="00AA0F86">
          <w:rPr>
            <w:noProof/>
            <w:webHidden/>
          </w:rPr>
          <w:t>68</w:t>
        </w:r>
        <w:r w:rsidR="00734E14">
          <w:rPr>
            <w:noProof/>
            <w:webHidden/>
          </w:rPr>
          <w:fldChar w:fldCharType="end"/>
        </w:r>
      </w:hyperlink>
    </w:p>
    <w:p w14:paraId="6A526B81" w14:textId="669925B3" w:rsidR="00734E14" w:rsidRDefault="00B32010">
      <w:pPr>
        <w:pStyle w:val="Obsah3"/>
        <w:rPr>
          <w:rFonts w:asciiTheme="minorHAnsi" w:eastAsiaTheme="minorEastAsia" w:hAnsiTheme="minorHAnsi" w:cstheme="minorBidi"/>
          <w:noProof/>
          <w:lang w:eastAsia="sk-SK"/>
        </w:rPr>
      </w:pPr>
      <w:hyperlink w:anchor="_Toc106134809" w:history="1">
        <w:r w:rsidR="00734E14" w:rsidRPr="002F706D">
          <w:rPr>
            <w:rStyle w:val="Hypertextovprepojenie"/>
            <w:i/>
            <w:noProof/>
          </w:rPr>
          <w:t>4.6.1.2 Kontrola žiadosti o platbu</w:t>
        </w:r>
        <w:r w:rsidR="00734E14">
          <w:rPr>
            <w:noProof/>
            <w:webHidden/>
          </w:rPr>
          <w:tab/>
        </w:r>
        <w:r w:rsidR="00734E14">
          <w:rPr>
            <w:noProof/>
            <w:webHidden/>
          </w:rPr>
          <w:fldChar w:fldCharType="begin"/>
        </w:r>
        <w:r w:rsidR="00734E14">
          <w:rPr>
            <w:noProof/>
            <w:webHidden/>
          </w:rPr>
          <w:instrText xml:space="preserve"> PAGEREF _Toc106134809 \h </w:instrText>
        </w:r>
        <w:r w:rsidR="00734E14">
          <w:rPr>
            <w:noProof/>
            <w:webHidden/>
          </w:rPr>
        </w:r>
        <w:r w:rsidR="00734E14">
          <w:rPr>
            <w:noProof/>
            <w:webHidden/>
          </w:rPr>
          <w:fldChar w:fldCharType="separate"/>
        </w:r>
        <w:r w:rsidR="00AA0F86">
          <w:rPr>
            <w:noProof/>
            <w:webHidden/>
          </w:rPr>
          <w:t>68</w:t>
        </w:r>
        <w:r w:rsidR="00734E14">
          <w:rPr>
            <w:noProof/>
            <w:webHidden/>
          </w:rPr>
          <w:fldChar w:fldCharType="end"/>
        </w:r>
      </w:hyperlink>
    </w:p>
    <w:p w14:paraId="76F32228" w14:textId="15D11DC5" w:rsidR="00734E14" w:rsidRDefault="00B32010">
      <w:pPr>
        <w:pStyle w:val="Obsah3"/>
        <w:rPr>
          <w:rFonts w:asciiTheme="minorHAnsi" w:eastAsiaTheme="minorEastAsia" w:hAnsiTheme="minorHAnsi" w:cstheme="minorBidi"/>
          <w:noProof/>
          <w:lang w:eastAsia="sk-SK"/>
        </w:rPr>
      </w:pPr>
      <w:hyperlink w:anchor="_Toc106134810" w:history="1">
        <w:r w:rsidR="00734E14" w:rsidRPr="002F706D">
          <w:rPr>
            <w:rStyle w:val="Hypertextovprepojenie"/>
            <w:noProof/>
          </w:rPr>
          <w:t>4.6.2 Finančná kontrola na mieste</w:t>
        </w:r>
        <w:r w:rsidR="00734E14">
          <w:rPr>
            <w:noProof/>
            <w:webHidden/>
          </w:rPr>
          <w:tab/>
        </w:r>
        <w:r w:rsidR="00734E14">
          <w:rPr>
            <w:noProof/>
            <w:webHidden/>
          </w:rPr>
          <w:fldChar w:fldCharType="begin"/>
        </w:r>
        <w:r w:rsidR="00734E14">
          <w:rPr>
            <w:noProof/>
            <w:webHidden/>
          </w:rPr>
          <w:instrText xml:space="preserve"> PAGEREF _Toc106134810 \h </w:instrText>
        </w:r>
        <w:r w:rsidR="00734E14">
          <w:rPr>
            <w:noProof/>
            <w:webHidden/>
          </w:rPr>
        </w:r>
        <w:r w:rsidR="00734E14">
          <w:rPr>
            <w:noProof/>
            <w:webHidden/>
          </w:rPr>
          <w:fldChar w:fldCharType="separate"/>
        </w:r>
        <w:r w:rsidR="00AA0F86">
          <w:rPr>
            <w:noProof/>
            <w:webHidden/>
          </w:rPr>
          <w:t>68</w:t>
        </w:r>
        <w:r w:rsidR="00734E14">
          <w:rPr>
            <w:noProof/>
            <w:webHidden/>
          </w:rPr>
          <w:fldChar w:fldCharType="end"/>
        </w:r>
      </w:hyperlink>
    </w:p>
    <w:p w14:paraId="687240C1" w14:textId="6879035E" w:rsidR="00734E14" w:rsidRDefault="00B32010">
      <w:pPr>
        <w:pStyle w:val="Obsah2"/>
        <w:tabs>
          <w:tab w:val="right" w:leader="dot" w:pos="9062"/>
        </w:tabs>
        <w:rPr>
          <w:rFonts w:asciiTheme="minorHAnsi" w:eastAsiaTheme="minorEastAsia" w:hAnsiTheme="minorHAnsi" w:cstheme="minorBidi"/>
          <w:noProof/>
          <w:lang w:eastAsia="sk-SK"/>
        </w:rPr>
      </w:pPr>
      <w:hyperlink w:anchor="_Toc106134811" w:history="1">
        <w:r w:rsidR="00734E14" w:rsidRPr="002F706D">
          <w:rPr>
            <w:rStyle w:val="Hypertextovprepojenie"/>
            <w:noProof/>
          </w:rPr>
          <w:t>4.7 Sankčný mechanizmus</w:t>
        </w:r>
        <w:r w:rsidR="00734E14">
          <w:rPr>
            <w:noProof/>
            <w:webHidden/>
          </w:rPr>
          <w:tab/>
        </w:r>
        <w:r w:rsidR="00734E14">
          <w:rPr>
            <w:noProof/>
            <w:webHidden/>
          </w:rPr>
          <w:fldChar w:fldCharType="begin"/>
        </w:r>
        <w:r w:rsidR="00734E14">
          <w:rPr>
            <w:noProof/>
            <w:webHidden/>
          </w:rPr>
          <w:instrText xml:space="preserve"> PAGEREF _Toc106134811 \h </w:instrText>
        </w:r>
        <w:r w:rsidR="00734E14">
          <w:rPr>
            <w:noProof/>
            <w:webHidden/>
          </w:rPr>
        </w:r>
        <w:r w:rsidR="00734E14">
          <w:rPr>
            <w:noProof/>
            <w:webHidden/>
          </w:rPr>
          <w:fldChar w:fldCharType="separate"/>
        </w:r>
        <w:r w:rsidR="00AA0F86">
          <w:rPr>
            <w:noProof/>
            <w:webHidden/>
          </w:rPr>
          <w:t>72</w:t>
        </w:r>
        <w:r w:rsidR="00734E14">
          <w:rPr>
            <w:noProof/>
            <w:webHidden/>
          </w:rPr>
          <w:fldChar w:fldCharType="end"/>
        </w:r>
      </w:hyperlink>
    </w:p>
    <w:p w14:paraId="022B1F6F" w14:textId="11BDC669" w:rsidR="00734E14" w:rsidRDefault="00B32010">
      <w:pPr>
        <w:pStyle w:val="Obsah3"/>
        <w:rPr>
          <w:rFonts w:asciiTheme="minorHAnsi" w:eastAsiaTheme="minorEastAsia" w:hAnsiTheme="minorHAnsi" w:cstheme="minorBidi"/>
          <w:noProof/>
          <w:lang w:eastAsia="sk-SK"/>
        </w:rPr>
      </w:pPr>
      <w:hyperlink w:anchor="_Toc106134812" w:history="1">
        <w:r w:rsidR="00734E14" w:rsidRPr="002F706D">
          <w:rPr>
            <w:rStyle w:val="Hypertextovprepojenie"/>
            <w:noProof/>
          </w:rPr>
          <w:t>4.7.1 Sankčný mechanizmus k verejnému obstarávaniu</w:t>
        </w:r>
        <w:r w:rsidR="00734E14">
          <w:rPr>
            <w:noProof/>
            <w:webHidden/>
          </w:rPr>
          <w:tab/>
        </w:r>
        <w:r w:rsidR="00734E14">
          <w:rPr>
            <w:noProof/>
            <w:webHidden/>
          </w:rPr>
          <w:fldChar w:fldCharType="begin"/>
        </w:r>
        <w:r w:rsidR="00734E14">
          <w:rPr>
            <w:noProof/>
            <w:webHidden/>
          </w:rPr>
          <w:instrText xml:space="preserve"> PAGEREF _Toc106134812 \h </w:instrText>
        </w:r>
        <w:r w:rsidR="00734E14">
          <w:rPr>
            <w:noProof/>
            <w:webHidden/>
          </w:rPr>
        </w:r>
        <w:r w:rsidR="00734E14">
          <w:rPr>
            <w:noProof/>
            <w:webHidden/>
          </w:rPr>
          <w:fldChar w:fldCharType="separate"/>
        </w:r>
        <w:r w:rsidR="00AA0F86">
          <w:rPr>
            <w:noProof/>
            <w:webHidden/>
          </w:rPr>
          <w:t>72</w:t>
        </w:r>
        <w:r w:rsidR="00734E14">
          <w:rPr>
            <w:noProof/>
            <w:webHidden/>
          </w:rPr>
          <w:fldChar w:fldCharType="end"/>
        </w:r>
      </w:hyperlink>
    </w:p>
    <w:p w14:paraId="4B618757" w14:textId="6ECE3DB1" w:rsidR="00734E14" w:rsidRDefault="00B32010">
      <w:pPr>
        <w:pStyle w:val="Obsah3"/>
        <w:rPr>
          <w:rFonts w:asciiTheme="minorHAnsi" w:eastAsiaTheme="minorEastAsia" w:hAnsiTheme="minorHAnsi" w:cstheme="minorBidi"/>
          <w:noProof/>
          <w:lang w:eastAsia="sk-SK"/>
        </w:rPr>
      </w:pPr>
      <w:hyperlink w:anchor="_Toc106134813" w:history="1">
        <w:r w:rsidR="00734E14" w:rsidRPr="002F706D">
          <w:rPr>
            <w:rStyle w:val="Hypertextovprepojenie"/>
            <w:noProof/>
          </w:rPr>
          <w:t>4.7.4 Sankčný mechanizmus pri nenapĺňaní merateľných ukazovateľov</w:t>
        </w:r>
        <w:r w:rsidR="00734E14">
          <w:rPr>
            <w:noProof/>
            <w:webHidden/>
          </w:rPr>
          <w:tab/>
        </w:r>
        <w:r w:rsidR="00734E14">
          <w:rPr>
            <w:noProof/>
            <w:webHidden/>
          </w:rPr>
          <w:fldChar w:fldCharType="begin"/>
        </w:r>
        <w:r w:rsidR="00734E14">
          <w:rPr>
            <w:noProof/>
            <w:webHidden/>
          </w:rPr>
          <w:instrText xml:space="preserve"> PAGEREF _Toc106134813 \h </w:instrText>
        </w:r>
        <w:r w:rsidR="00734E14">
          <w:rPr>
            <w:noProof/>
            <w:webHidden/>
          </w:rPr>
        </w:r>
        <w:r w:rsidR="00734E14">
          <w:rPr>
            <w:noProof/>
            <w:webHidden/>
          </w:rPr>
          <w:fldChar w:fldCharType="separate"/>
        </w:r>
        <w:r w:rsidR="00AA0F86">
          <w:rPr>
            <w:noProof/>
            <w:webHidden/>
          </w:rPr>
          <w:t>72</w:t>
        </w:r>
        <w:r w:rsidR="00734E14">
          <w:rPr>
            <w:noProof/>
            <w:webHidden/>
          </w:rPr>
          <w:fldChar w:fldCharType="end"/>
        </w:r>
      </w:hyperlink>
    </w:p>
    <w:p w14:paraId="77920047" w14:textId="1A684FDB" w:rsidR="00734E14" w:rsidRDefault="00B32010">
      <w:pPr>
        <w:pStyle w:val="Obsah2"/>
        <w:tabs>
          <w:tab w:val="right" w:leader="dot" w:pos="9062"/>
        </w:tabs>
        <w:rPr>
          <w:rFonts w:asciiTheme="minorHAnsi" w:eastAsiaTheme="minorEastAsia" w:hAnsiTheme="minorHAnsi" w:cstheme="minorBidi"/>
          <w:noProof/>
          <w:lang w:eastAsia="sk-SK"/>
        </w:rPr>
      </w:pPr>
      <w:hyperlink w:anchor="_Toc106134814" w:history="1">
        <w:r w:rsidR="00734E14" w:rsidRPr="002F706D">
          <w:rPr>
            <w:rStyle w:val="Hypertextovprepojenie"/>
            <w:noProof/>
          </w:rPr>
          <w:t>4.8 Ukončenie realizácie projektu</w:t>
        </w:r>
        <w:r w:rsidR="00734E14">
          <w:rPr>
            <w:noProof/>
            <w:webHidden/>
          </w:rPr>
          <w:tab/>
        </w:r>
        <w:r w:rsidR="00734E14">
          <w:rPr>
            <w:noProof/>
            <w:webHidden/>
          </w:rPr>
          <w:fldChar w:fldCharType="begin"/>
        </w:r>
        <w:r w:rsidR="00734E14">
          <w:rPr>
            <w:noProof/>
            <w:webHidden/>
          </w:rPr>
          <w:instrText xml:space="preserve"> PAGEREF _Toc106134814 \h </w:instrText>
        </w:r>
        <w:r w:rsidR="00734E14">
          <w:rPr>
            <w:noProof/>
            <w:webHidden/>
          </w:rPr>
        </w:r>
        <w:r w:rsidR="00734E14">
          <w:rPr>
            <w:noProof/>
            <w:webHidden/>
          </w:rPr>
          <w:fldChar w:fldCharType="separate"/>
        </w:r>
        <w:r w:rsidR="00AA0F86">
          <w:rPr>
            <w:noProof/>
            <w:webHidden/>
          </w:rPr>
          <w:t>74</w:t>
        </w:r>
        <w:r w:rsidR="00734E14">
          <w:rPr>
            <w:noProof/>
            <w:webHidden/>
          </w:rPr>
          <w:fldChar w:fldCharType="end"/>
        </w:r>
      </w:hyperlink>
    </w:p>
    <w:p w14:paraId="3721954F" w14:textId="6F48D801" w:rsidR="00734E14" w:rsidRDefault="00B32010">
      <w:pPr>
        <w:pStyle w:val="Obsah2"/>
        <w:tabs>
          <w:tab w:val="right" w:leader="dot" w:pos="9062"/>
        </w:tabs>
        <w:rPr>
          <w:rFonts w:asciiTheme="minorHAnsi" w:eastAsiaTheme="minorEastAsia" w:hAnsiTheme="minorHAnsi" w:cstheme="minorBidi"/>
          <w:noProof/>
          <w:lang w:eastAsia="sk-SK"/>
        </w:rPr>
      </w:pPr>
      <w:hyperlink w:anchor="_Toc106134815" w:history="1">
        <w:r w:rsidR="00734E14" w:rsidRPr="002F706D">
          <w:rPr>
            <w:rStyle w:val="Hypertextovprepojenie"/>
            <w:noProof/>
          </w:rPr>
          <w:t>4.9  Najčastejšie chyby v priebehu implementácie projektov a najčastejšie sa vyskytujúce neoprávnené výdavky</w:t>
        </w:r>
        <w:r w:rsidR="00734E14">
          <w:rPr>
            <w:noProof/>
            <w:webHidden/>
          </w:rPr>
          <w:tab/>
        </w:r>
        <w:r w:rsidR="00734E14">
          <w:rPr>
            <w:noProof/>
            <w:webHidden/>
          </w:rPr>
          <w:fldChar w:fldCharType="begin"/>
        </w:r>
        <w:r w:rsidR="00734E14">
          <w:rPr>
            <w:noProof/>
            <w:webHidden/>
          </w:rPr>
          <w:instrText xml:space="preserve"> PAGEREF _Toc106134815 \h </w:instrText>
        </w:r>
        <w:r w:rsidR="00734E14">
          <w:rPr>
            <w:noProof/>
            <w:webHidden/>
          </w:rPr>
        </w:r>
        <w:r w:rsidR="00734E14">
          <w:rPr>
            <w:noProof/>
            <w:webHidden/>
          </w:rPr>
          <w:fldChar w:fldCharType="separate"/>
        </w:r>
        <w:r w:rsidR="00AA0F86">
          <w:rPr>
            <w:noProof/>
            <w:webHidden/>
          </w:rPr>
          <w:t>75</w:t>
        </w:r>
        <w:r w:rsidR="00734E14">
          <w:rPr>
            <w:noProof/>
            <w:webHidden/>
          </w:rPr>
          <w:fldChar w:fldCharType="end"/>
        </w:r>
      </w:hyperlink>
    </w:p>
    <w:p w14:paraId="1E69D8BC" w14:textId="2E545F2C" w:rsidR="00734E14" w:rsidRDefault="00B32010">
      <w:pPr>
        <w:pStyle w:val="Obsah1"/>
        <w:rPr>
          <w:rFonts w:asciiTheme="minorHAnsi" w:eastAsiaTheme="minorEastAsia" w:hAnsiTheme="minorHAnsi" w:cstheme="minorBidi"/>
          <w:noProof/>
          <w:lang w:eastAsia="sk-SK"/>
        </w:rPr>
      </w:pPr>
      <w:hyperlink w:anchor="_Toc106134816" w:history="1">
        <w:r w:rsidR="00734E14" w:rsidRPr="002F706D">
          <w:rPr>
            <w:rStyle w:val="Hypertextovprepojenie"/>
            <w:noProof/>
          </w:rPr>
          <w:t>5. Informovanie a komunikácia</w:t>
        </w:r>
        <w:r w:rsidR="00734E14">
          <w:rPr>
            <w:noProof/>
            <w:webHidden/>
          </w:rPr>
          <w:tab/>
        </w:r>
        <w:r w:rsidR="00734E14">
          <w:rPr>
            <w:noProof/>
            <w:webHidden/>
          </w:rPr>
          <w:fldChar w:fldCharType="begin"/>
        </w:r>
        <w:r w:rsidR="00734E14">
          <w:rPr>
            <w:noProof/>
            <w:webHidden/>
          </w:rPr>
          <w:instrText xml:space="preserve"> PAGEREF _Toc106134816 \h </w:instrText>
        </w:r>
        <w:r w:rsidR="00734E14">
          <w:rPr>
            <w:noProof/>
            <w:webHidden/>
          </w:rPr>
        </w:r>
        <w:r w:rsidR="00734E14">
          <w:rPr>
            <w:noProof/>
            <w:webHidden/>
          </w:rPr>
          <w:fldChar w:fldCharType="separate"/>
        </w:r>
        <w:r w:rsidR="00AA0F86">
          <w:rPr>
            <w:noProof/>
            <w:webHidden/>
          </w:rPr>
          <w:t>78</w:t>
        </w:r>
        <w:r w:rsidR="00734E14">
          <w:rPr>
            <w:noProof/>
            <w:webHidden/>
          </w:rPr>
          <w:fldChar w:fldCharType="end"/>
        </w:r>
      </w:hyperlink>
    </w:p>
    <w:p w14:paraId="5DAC6063" w14:textId="5B95A02A" w:rsidR="00734E14" w:rsidRDefault="00B32010">
      <w:pPr>
        <w:pStyle w:val="Obsah1"/>
        <w:rPr>
          <w:rFonts w:asciiTheme="minorHAnsi" w:eastAsiaTheme="minorEastAsia" w:hAnsiTheme="minorHAnsi" w:cstheme="minorBidi"/>
          <w:noProof/>
          <w:lang w:eastAsia="sk-SK"/>
        </w:rPr>
      </w:pPr>
      <w:hyperlink w:anchor="_Toc106134817" w:history="1">
        <w:r w:rsidR="00734E14" w:rsidRPr="002F706D">
          <w:rPr>
            <w:rStyle w:val="Hypertextovprepojenie"/>
            <w:noProof/>
          </w:rPr>
          <w:t>6. ITMS2014+</w:t>
        </w:r>
        <w:r w:rsidR="00734E14">
          <w:rPr>
            <w:noProof/>
            <w:webHidden/>
          </w:rPr>
          <w:tab/>
        </w:r>
        <w:r w:rsidR="00734E14">
          <w:rPr>
            <w:noProof/>
            <w:webHidden/>
          </w:rPr>
          <w:fldChar w:fldCharType="begin"/>
        </w:r>
        <w:r w:rsidR="00734E14">
          <w:rPr>
            <w:noProof/>
            <w:webHidden/>
          </w:rPr>
          <w:instrText xml:space="preserve"> PAGEREF _Toc106134817 \h </w:instrText>
        </w:r>
        <w:r w:rsidR="00734E14">
          <w:rPr>
            <w:noProof/>
            <w:webHidden/>
          </w:rPr>
        </w:r>
        <w:r w:rsidR="00734E14">
          <w:rPr>
            <w:noProof/>
            <w:webHidden/>
          </w:rPr>
          <w:fldChar w:fldCharType="separate"/>
        </w:r>
        <w:r w:rsidR="00AA0F86">
          <w:rPr>
            <w:noProof/>
            <w:webHidden/>
          </w:rPr>
          <w:t>79</w:t>
        </w:r>
        <w:r w:rsidR="00734E14">
          <w:rPr>
            <w:noProof/>
            <w:webHidden/>
          </w:rPr>
          <w:fldChar w:fldCharType="end"/>
        </w:r>
      </w:hyperlink>
    </w:p>
    <w:p w14:paraId="38FAA9BB" w14:textId="0A7386DC" w:rsidR="00734E14" w:rsidRDefault="00B32010">
      <w:pPr>
        <w:pStyle w:val="Obsah1"/>
        <w:rPr>
          <w:rFonts w:asciiTheme="minorHAnsi" w:eastAsiaTheme="minorEastAsia" w:hAnsiTheme="minorHAnsi" w:cstheme="minorBidi"/>
          <w:noProof/>
          <w:lang w:eastAsia="sk-SK"/>
        </w:rPr>
      </w:pPr>
      <w:hyperlink w:anchor="_Toc106134818" w:history="1">
        <w:r w:rsidR="00734E14" w:rsidRPr="002F706D">
          <w:rPr>
            <w:rStyle w:val="Hypertextovprepojenie"/>
            <w:noProof/>
          </w:rPr>
          <w:t>7. Uchovávanie dokumentácie</w:t>
        </w:r>
        <w:r w:rsidR="00734E14">
          <w:rPr>
            <w:noProof/>
            <w:webHidden/>
          </w:rPr>
          <w:tab/>
        </w:r>
        <w:r w:rsidR="00734E14">
          <w:rPr>
            <w:noProof/>
            <w:webHidden/>
          </w:rPr>
          <w:fldChar w:fldCharType="begin"/>
        </w:r>
        <w:r w:rsidR="00734E14">
          <w:rPr>
            <w:noProof/>
            <w:webHidden/>
          </w:rPr>
          <w:instrText xml:space="preserve"> PAGEREF _Toc106134818 \h </w:instrText>
        </w:r>
        <w:r w:rsidR="00734E14">
          <w:rPr>
            <w:noProof/>
            <w:webHidden/>
          </w:rPr>
        </w:r>
        <w:r w:rsidR="00734E14">
          <w:rPr>
            <w:noProof/>
            <w:webHidden/>
          </w:rPr>
          <w:fldChar w:fldCharType="separate"/>
        </w:r>
        <w:r w:rsidR="00AA0F86">
          <w:rPr>
            <w:noProof/>
            <w:webHidden/>
          </w:rPr>
          <w:t>80</w:t>
        </w:r>
        <w:r w:rsidR="00734E14">
          <w:rPr>
            <w:noProof/>
            <w:webHidden/>
          </w:rPr>
          <w:fldChar w:fldCharType="end"/>
        </w:r>
      </w:hyperlink>
    </w:p>
    <w:p w14:paraId="034E36C4" w14:textId="38AC4744" w:rsidR="00734E14" w:rsidRDefault="00B32010">
      <w:pPr>
        <w:pStyle w:val="Obsah1"/>
        <w:rPr>
          <w:rFonts w:asciiTheme="minorHAnsi" w:eastAsiaTheme="minorEastAsia" w:hAnsiTheme="minorHAnsi" w:cstheme="minorBidi"/>
          <w:noProof/>
          <w:lang w:eastAsia="sk-SK"/>
        </w:rPr>
      </w:pPr>
      <w:hyperlink w:anchor="_Toc106134819" w:history="1">
        <w:r w:rsidR="00734E14" w:rsidRPr="002F706D">
          <w:rPr>
            <w:rStyle w:val="Hypertextovprepojenie"/>
            <w:noProof/>
          </w:rPr>
          <w:t>8. Zoznam príloh</w:t>
        </w:r>
        <w:r w:rsidR="00734E14">
          <w:rPr>
            <w:noProof/>
            <w:webHidden/>
          </w:rPr>
          <w:tab/>
        </w:r>
        <w:r w:rsidR="00734E14">
          <w:rPr>
            <w:noProof/>
            <w:webHidden/>
          </w:rPr>
          <w:fldChar w:fldCharType="begin"/>
        </w:r>
        <w:r w:rsidR="00734E14">
          <w:rPr>
            <w:noProof/>
            <w:webHidden/>
          </w:rPr>
          <w:instrText xml:space="preserve"> PAGEREF _Toc106134819 \h </w:instrText>
        </w:r>
        <w:r w:rsidR="00734E14">
          <w:rPr>
            <w:noProof/>
            <w:webHidden/>
          </w:rPr>
        </w:r>
        <w:r w:rsidR="00734E14">
          <w:rPr>
            <w:noProof/>
            <w:webHidden/>
          </w:rPr>
          <w:fldChar w:fldCharType="separate"/>
        </w:r>
        <w:r w:rsidR="00AA0F86">
          <w:rPr>
            <w:noProof/>
            <w:webHidden/>
          </w:rPr>
          <w:t>82</w:t>
        </w:r>
        <w:r w:rsidR="00734E14">
          <w:rPr>
            <w:noProof/>
            <w:webHidden/>
          </w:rPr>
          <w:fldChar w:fldCharType="end"/>
        </w:r>
      </w:hyperlink>
    </w:p>
    <w:p w14:paraId="14F38213" w14:textId="50C88BCF" w:rsidR="008207C0" w:rsidRPr="00CF2D1E" w:rsidRDefault="008207C0" w:rsidP="00215368">
      <w:pPr>
        <w:pStyle w:val="Nadpis1"/>
        <w:rPr>
          <w:rFonts w:asciiTheme="minorHAnsi" w:hAnsiTheme="minorHAnsi"/>
        </w:rPr>
      </w:pPr>
      <w:r w:rsidRPr="00CF2D1E">
        <w:rPr>
          <w:rFonts w:asciiTheme="minorHAnsi" w:hAnsiTheme="minorHAnsi"/>
          <w:sz w:val="20"/>
        </w:rPr>
        <w:fldChar w:fldCharType="end"/>
      </w:r>
      <w:r w:rsidRPr="00CF2D1E">
        <w:rPr>
          <w:rFonts w:asciiTheme="minorHAnsi" w:hAnsiTheme="minorHAnsi"/>
          <w:highlight w:val="yellow"/>
        </w:rPr>
        <w:br w:type="page"/>
      </w:r>
      <w:bookmarkStart w:id="244" w:name="_Toc218591646"/>
      <w:bookmarkStart w:id="245" w:name="_Toc218653585"/>
      <w:bookmarkStart w:id="246" w:name="_Toc218591647"/>
      <w:bookmarkStart w:id="247" w:name="_Toc218653586"/>
      <w:bookmarkStart w:id="248" w:name="_Toc218591648"/>
      <w:bookmarkStart w:id="249" w:name="_Toc218653587"/>
      <w:bookmarkStart w:id="250" w:name="_Toc218591649"/>
      <w:bookmarkStart w:id="251" w:name="_Toc218653588"/>
      <w:bookmarkStart w:id="252" w:name="_Toc218591650"/>
      <w:bookmarkStart w:id="253" w:name="_Toc218653589"/>
      <w:bookmarkStart w:id="254" w:name="_Toc213493703"/>
      <w:bookmarkStart w:id="255" w:name="_Toc106134763"/>
      <w:bookmarkStart w:id="256" w:name="_Toc264980897"/>
      <w:bookmarkStart w:id="257" w:name="_Toc286911111"/>
      <w:bookmarkStart w:id="258" w:name="_Toc406485281"/>
      <w:bookmarkStart w:id="259" w:name="_Toc195864876"/>
      <w:bookmarkStart w:id="260" w:name="_Toc195864945"/>
      <w:bookmarkStart w:id="261" w:name="_Toc195865334"/>
      <w:bookmarkEnd w:id="244"/>
      <w:bookmarkEnd w:id="245"/>
      <w:bookmarkEnd w:id="246"/>
      <w:bookmarkEnd w:id="247"/>
      <w:bookmarkEnd w:id="248"/>
      <w:bookmarkEnd w:id="249"/>
      <w:bookmarkEnd w:id="250"/>
      <w:bookmarkEnd w:id="251"/>
      <w:bookmarkEnd w:id="252"/>
      <w:bookmarkEnd w:id="253"/>
      <w:bookmarkEnd w:id="254"/>
      <w:r w:rsidRPr="00CF2D1E">
        <w:rPr>
          <w:rFonts w:asciiTheme="minorHAnsi" w:hAnsiTheme="minorHAnsi"/>
        </w:rPr>
        <w:lastRenderedPageBreak/>
        <w:t>Úvod</w:t>
      </w:r>
      <w:bookmarkEnd w:id="255"/>
      <w:r w:rsidRPr="00CF2D1E">
        <w:rPr>
          <w:rFonts w:asciiTheme="minorHAnsi" w:hAnsiTheme="minorHAnsi"/>
        </w:rPr>
        <w:t xml:space="preserve"> </w:t>
      </w:r>
      <w:bookmarkEnd w:id="256"/>
      <w:bookmarkEnd w:id="257"/>
      <w:bookmarkEnd w:id="258"/>
    </w:p>
    <w:p w14:paraId="5CD1D271" w14:textId="77777777" w:rsidR="008207C0" w:rsidRPr="00CF2D1E" w:rsidRDefault="008207C0" w:rsidP="00215368">
      <w:pPr>
        <w:rPr>
          <w:rFonts w:asciiTheme="minorHAnsi" w:hAnsiTheme="minorHAnsi"/>
        </w:rPr>
      </w:pPr>
    </w:p>
    <w:p w14:paraId="78831416" w14:textId="1D28F6EE" w:rsidR="008207C0" w:rsidRPr="00CF2D1E" w:rsidRDefault="008207C0" w:rsidP="00215368">
      <w:pPr>
        <w:pStyle w:val="Default"/>
        <w:jc w:val="both"/>
        <w:rPr>
          <w:rFonts w:asciiTheme="minorHAnsi" w:hAnsiTheme="minorHAnsi"/>
        </w:rPr>
      </w:pPr>
      <w:r w:rsidRPr="00CF2D1E">
        <w:rPr>
          <w:rFonts w:asciiTheme="minorHAnsi" w:hAnsiTheme="minorHAnsi"/>
        </w:rPr>
        <w:t xml:space="preserve">Príručka pre prijímateľa </w:t>
      </w:r>
      <w:r w:rsidR="00A80CBE" w:rsidRPr="00CF2D1E">
        <w:rPr>
          <w:rFonts w:asciiTheme="minorHAnsi" w:hAnsiTheme="minorHAnsi"/>
        </w:rPr>
        <w:t>o</w:t>
      </w:r>
      <w:r w:rsidR="00023783" w:rsidRPr="00CF2D1E">
        <w:rPr>
          <w:rFonts w:asciiTheme="minorHAnsi" w:hAnsiTheme="minorHAnsi"/>
        </w:rPr>
        <w:t xml:space="preserve">peračného programu </w:t>
      </w:r>
      <w:r w:rsidR="00A80CBE" w:rsidRPr="00CF2D1E">
        <w:rPr>
          <w:rFonts w:asciiTheme="minorHAnsi" w:hAnsiTheme="minorHAnsi"/>
        </w:rPr>
        <w:t>Technická pomoc</w:t>
      </w:r>
      <w:r w:rsidR="00A50B65" w:rsidRPr="00CF2D1E">
        <w:rPr>
          <w:rFonts w:asciiTheme="minorHAnsi" w:hAnsiTheme="minorHAnsi"/>
        </w:rPr>
        <w:t xml:space="preserve"> </w:t>
      </w:r>
      <w:r w:rsidR="00490A59" w:rsidRPr="00CF2D1E">
        <w:rPr>
          <w:rFonts w:asciiTheme="minorHAnsi" w:hAnsiTheme="minorHAnsi"/>
        </w:rPr>
        <w:t>pre programové obdobie 2014</w:t>
      </w:r>
      <w:r w:rsidR="00EA2E5C">
        <w:rPr>
          <w:rFonts w:asciiTheme="minorHAnsi" w:hAnsiTheme="minorHAnsi"/>
        </w:rPr>
        <w:t xml:space="preserve"> </w:t>
      </w:r>
      <w:r w:rsidR="00FE6365">
        <w:rPr>
          <w:rFonts w:asciiTheme="minorHAnsi" w:hAnsiTheme="minorHAnsi"/>
        </w:rPr>
        <w:t>–</w:t>
      </w:r>
      <w:r w:rsidR="00EA2E5C">
        <w:rPr>
          <w:rFonts w:asciiTheme="minorHAnsi" w:hAnsiTheme="minorHAnsi"/>
        </w:rPr>
        <w:t xml:space="preserve"> </w:t>
      </w:r>
      <w:r w:rsidR="00490A59" w:rsidRPr="00CF2D1E">
        <w:rPr>
          <w:rFonts w:asciiTheme="minorHAnsi" w:hAnsiTheme="minorHAnsi"/>
        </w:rPr>
        <w:t xml:space="preserve">2020 </w:t>
      </w:r>
      <w:r w:rsidR="00A50B65" w:rsidRPr="00CF2D1E">
        <w:rPr>
          <w:rFonts w:asciiTheme="minorHAnsi" w:hAnsiTheme="minorHAnsi"/>
        </w:rPr>
        <w:t xml:space="preserve">(ďalej aj „Príručka“) </w:t>
      </w:r>
      <w:r w:rsidR="001F6A32" w:rsidRPr="00CF2D1E">
        <w:rPr>
          <w:rFonts w:asciiTheme="minorHAnsi" w:hAnsiTheme="minorHAnsi"/>
        </w:rPr>
        <w:t xml:space="preserve"> </w:t>
      </w:r>
      <w:r w:rsidRPr="00CF2D1E">
        <w:rPr>
          <w:rFonts w:asciiTheme="minorHAnsi" w:hAnsiTheme="minorHAnsi"/>
        </w:rPr>
        <w:t>je v</w:t>
      </w:r>
      <w:r w:rsidR="00FE6365">
        <w:rPr>
          <w:rFonts w:asciiTheme="minorHAnsi" w:hAnsiTheme="minorHAnsi"/>
        </w:rPr>
        <w:t> </w:t>
      </w:r>
      <w:r w:rsidRPr="00CF2D1E">
        <w:rPr>
          <w:rFonts w:asciiTheme="minorHAnsi" w:hAnsiTheme="minorHAnsi"/>
        </w:rPr>
        <w:t xml:space="preserve">rámci </w:t>
      </w:r>
      <w:r w:rsidR="00A80CBE" w:rsidRPr="00CF2D1E">
        <w:rPr>
          <w:rFonts w:asciiTheme="minorHAnsi" w:hAnsiTheme="minorHAnsi"/>
        </w:rPr>
        <w:t>o</w:t>
      </w:r>
      <w:r w:rsidRPr="00CF2D1E">
        <w:rPr>
          <w:rFonts w:asciiTheme="minorHAnsi" w:hAnsiTheme="minorHAnsi"/>
        </w:rPr>
        <w:t>peračného progra</w:t>
      </w:r>
      <w:r w:rsidR="00023783" w:rsidRPr="00CF2D1E">
        <w:rPr>
          <w:rFonts w:asciiTheme="minorHAnsi" w:hAnsiTheme="minorHAnsi"/>
        </w:rPr>
        <w:t xml:space="preserve">mu </w:t>
      </w:r>
      <w:r w:rsidR="00A80CBE" w:rsidRPr="00CF2D1E">
        <w:rPr>
          <w:rFonts w:asciiTheme="minorHAnsi" w:hAnsiTheme="minorHAnsi"/>
        </w:rPr>
        <w:t>Technická pomoc</w:t>
      </w:r>
      <w:r w:rsidR="00023783" w:rsidRPr="00CF2D1E">
        <w:rPr>
          <w:rFonts w:asciiTheme="minorHAnsi" w:hAnsiTheme="minorHAnsi"/>
        </w:rPr>
        <w:t xml:space="preserve"> </w:t>
      </w:r>
      <w:r w:rsidRPr="00CF2D1E">
        <w:rPr>
          <w:rFonts w:asciiTheme="minorHAnsi" w:hAnsiTheme="minorHAnsi"/>
        </w:rPr>
        <w:t xml:space="preserve">(ďalej len „OP </w:t>
      </w:r>
      <w:r w:rsidR="00A80CBE" w:rsidRPr="00CF2D1E">
        <w:rPr>
          <w:rFonts w:asciiTheme="minorHAnsi" w:hAnsiTheme="minorHAnsi"/>
        </w:rPr>
        <w:t>TP</w:t>
      </w:r>
      <w:r w:rsidRPr="00CF2D1E">
        <w:rPr>
          <w:rFonts w:asciiTheme="minorHAnsi" w:hAnsiTheme="minorHAnsi"/>
        </w:rPr>
        <w:t>“) vydávaná za účelom poskytnutia doplňujúcich, spresňujúcich a</w:t>
      </w:r>
      <w:r w:rsidR="00FE6365">
        <w:rPr>
          <w:rFonts w:asciiTheme="minorHAnsi" w:hAnsiTheme="minorHAnsi"/>
        </w:rPr>
        <w:t> </w:t>
      </w:r>
      <w:r w:rsidRPr="00CF2D1E">
        <w:rPr>
          <w:rFonts w:asciiTheme="minorHAnsi" w:hAnsiTheme="minorHAnsi"/>
        </w:rPr>
        <w:t xml:space="preserve">vysvetľujúcich informácií prijímateľovi nenávratného finančného príspevku (ďalej len „Prijímateľ“). </w:t>
      </w:r>
      <w:r w:rsidR="0009028D" w:rsidRPr="00CF2D1E">
        <w:rPr>
          <w:rFonts w:asciiTheme="minorHAnsi" w:hAnsiTheme="minorHAnsi"/>
        </w:rPr>
        <w:br/>
      </w:r>
      <w:r w:rsidRPr="00CF2D1E">
        <w:rPr>
          <w:rFonts w:asciiTheme="minorHAnsi" w:hAnsiTheme="minorHAnsi"/>
        </w:rPr>
        <w:t>Má slúžiť ako pomoc Prijímateľovi na jeho lepšiu orientáciu v</w:t>
      </w:r>
      <w:r w:rsidR="00FE6365">
        <w:rPr>
          <w:rFonts w:asciiTheme="minorHAnsi" w:hAnsiTheme="minorHAnsi"/>
        </w:rPr>
        <w:t> </w:t>
      </w:r>
      <w:r w:rsidRPr="00CF2D1E">
        <w:rPr>
          <w:rFonts w:asciiTheme="minorHAnsi" w:hAnsiTheme="minorHAnsi"/>
        </w:rPr>
        <w:t xml:space="preserve">procese implementácie. Príručka taktiež slúži na zlepšenie vzájomnej spolupráce všetkých zúčastnených subjektov pri </w:t>
      </w:r>
      <w:r w:rsidR="001E720E" w:rsidRPr="00CF2D1E">
        <w:rPr>
          <w:rFonts w:asciiTheme="minorHAnsi" w:hAnsiTheme="minorHAnsi"/>
        </w:rPr>
        <w:t xml:space="preserve">realizácii </w:t>
      </w:r>
      <w:r w:rsidR="0058474F" w:rsidRPr="00CF2D1E">
        <w:rPr>
          <w:rFonts w:asciiTheme="minorHAnsi" w:hAnsiTheme="minorHAnsi"/>
        </w:rPr>
        <w:t xml:space="preserve">projektov </w:t>
      </w:r>
      <w:r w:rsidR="003B4F9E" w:rsidRPr="00CF2D1E">
        <w:rPr>
          <w:rFonts w:asciiTheme="minorHAnsi" w:hAnsiTheme="minorHAnsi"/>
        </w:rPr>
        <w:t>OP TP</w:t>
      </w:r>
      <w:r w:rsidR="00E43CAE" w:rsidRPr="00CF2D1E">
        <w:rPr>
          <w:rFonts w:asciiTheme="minorHAnsi" w:hAnsiTheme="minorHAnsi"/>
        </w:rPr>
        <w:t>.</w:t>
      </w:r>
    </w:p>
    <w:p w14:paraId="57A6846E" w14:textId="77777777" w:rsidR="008207C0" w:rsidRPr="00CF2D1E" w:rsidRDefault="008207C0" w:rsidP="00215368">
      <w:pPr>
        <w:rPr>
          <w:rFonts w:asciiTheme="minorHAnsi" w:hAnsiTheme="minorHAnsi"/>
        </w:rPr>
      </w:pPr>
    </w:p>
    <w:p w14:paraId="2A33544B" w14:textId="37FB0CDA" w:rsidR="008207C0" w:rsidRPr="00CF2D1E" w:rsidRDefault="008207C0" w:rsidP="00215368">
      <w:pPr>
        <w:pStyle w:val="Default"/>
        <w:shd w:val="clear" w:color="auto" w:fill="FBD4B4" w:themeFill="accent6" w:themeFillTint="66"/>
        <w:jc w:val="both"/>
        <w:rPr>
          <w:rFonts w:asciiTheme="minorHAnsi" w:hAnsiTheme="minorHAnsi"/>
          <w:color w:val="365F91"/>
        </w:rPr>
      </w:pPr>
      <w:r w:rsidRPr="00CF2D1E">
        <w:rPr>
          <w:rFonts w:asciiTheme="minorHAnsi" w:hAnsiTheme="minorHAnsi"/>
          <w:b/>
          <w:bCs/>
          <w:color w:val="365F91"/>
        </w:rPr>
        <w:t xml:space="preserve">Príručka je záväzným riadiacim dokumentom </w:t>
      </w:r>
      <w:r w:rsidR="001F6A32" w:rsidRPr="00CF2D1E">
        <w:rPr>
          <w:rFonts w:asciiTheme="minorHAnsi" w:hAnsiTheme="minorHAnsi"/>
          <w:b/>
          <w:bCs/>
          <w:color w:val="365F91"/>
        </w:rPr>
        <w:t>R</w:t>
      </w:r>
      <w:r w:rsidRPr="00CF2D1E">
        <w:rPr>
          <w:rFonts w:asciiTheme="minorHAnsi" w:hAnsiTheme="minorHAnsi"/>
          <w:b/>
          <w:bCs/>
          <w:color w:val="365F91"/>
        </w:rPr>
        <w:t>O, ktorý popisuje jednotlivé fázy implementácie projektov. Príručka nenahrádza žiadne ustanovenia dohodnuté medzi Poskytovateľom a</w:t>
      </w:r>
      <w:r w:rsidR="00FE6365">
        <w:rPr>
          <w:rFonts w:asciiTheme="minorHAnsi" w:hAnsiTheme="minorHAnsi"/>
          <w:b/>
          <w:bCs/>
          <w:color w:val="365F91"/>
        </w:rPr>
        <w:t> </w:t>
      </w:r>
      <w:r w:rsidRPr="00CF2D1E">
        <w:rPr>
          <w:rFonts w:asciiTheme="minorHAnsi" w:hAnsiTheme="minorHAnsi"/>
          <w:b/>
          <w:bCs/>
          <w:color w:val="365F91"/>
        </w:rPr>
        <w:t>Prijímateľom v</w:t>
      </w:r>
      <w:r w:rsidR="00FE6365">
        <w:rPr>
          <w:rFonts w:asciiTheme="minorHAnsi" w:hAnsiTheme="minorHAnsi"/>
          <w:b/>
          <w:bCs/>
          <w:color w:val="365F91"/>
        </w:rPr>
        <w:t> </w:t>
      </w:r>
      <w:r w:rsidRPr="00CF2D1E">
        <w:rPr>
          <w:rFonts w:asciiTheme="minorHAnsi" w:hAnsiTheme="minorHAnsi"/>
          <w:b/>
          <w:bCs/>
          <w:color w:val="365F91"/>
        </w:rPr>
        <w:t>Zmluve o</w:t>
      </w:r>
      <w:r w:rsidR="00FE6365">
        <w:rPr>
          <w:rFonts w:asciiTheme="minorHAnsi" w:hAnsiTheme="minorHAnsi"/>
          <w:b/>
          <w:bCs/>
          <w:color w:val="365F91"/>
        </w:rPr>
        <w:t> </w:t>
      </w:r>
      <w:r w:rsidRPr="00CF2D1E">
        <w:rPr>
          <w:rFonts w:asciiTheme="minorHAnsi" w:hAnsiTheme="minorHAnsi"/>
          <w:b/>
          <w:bCs/>
          <w:color w:val="365F91"/>
        </w:rPr>
        <w:t>NFP</w:t>
      </w:r>
      <w:r w:rsidR="001F6A32" w:rsidRPr="00CF2D1E">
        <w:rPr>
          <w:rFonts w:asciiTheme="minorHAnsi" w:hAnsiTheme="minorHAnsi"/>
          <w:b/>
          <w:bCs/>
          <w:color w:val="365F91"/>
        </w:rPr>
        <w:t>/Rozhodnutí o</w:t>
      </w:r>
      <w:r w:rsidR="00FE6365">
        <w:rPr>
          <w:rFonts w:asciiTheme="minorHAnsi" w:hAnsiTheme="minorHAnsi"/>
          <w:b/>
          <w:bCs/>
          <w:color w:val="365F91"/>
        </w:rPr>
        <w:t> </w:t>
      </w:r>
      <w:r w:rsidR="001F6A32" w:rsidRPr="00CF2D1E">
        <w:rPr>
          <w:rFonts w:asciiTheme="minorHAnsi" w:hAnsiTheme="minorHAnsi"/>
          <w:b/>
          <w:bCs/>
          <w:color w:val="365F91"/>
        </w:rPr>
        <w:t xml:space="preserve">schválení </w:t>
      </w:r>
      <w:proofErr w:type="spellStart"/>
      <w:r w:rsidR="001F6A32" w:rsidRPr="00CF2D1E">
        <w:rPr>
          <w:rFonts w:asciiTheme="minorHAnsi" w:hAnsiTheme="minorHAnsi"/>
          <w:b/>
          <w:bCs/>
          <w:color w:val="365F91"/>
        </w:rPr>
        <w:t>ŽoNFP</w:t>
      </w:r>
      <w:proofErr w:type="spellEnd"/>
      <w:r w:rsidR="00E0765E" w:rsidRPr="00CF2D1E">
        <w:rPr>
          <w:rFonts w:asciiTheme="minorHAnsi" w:hAnsiTheme="minorHAnsi"/>
          <w:b/>
          <w:bCs/>
          <w:color w:val="365F91"/>
        </w:rPr>
        <w:t xml:space="preserve"> (ďalej aj „Rozhodnutie o</w:t>
      </w:r>
      <w:r w:rsidR="00FE6365">
        <w:rPr>
          <w:rFonts w:asciiTheme="minorHAnsi" w:hAnsiTheme="minorHAnsi"/>
          <w:b/>
          <w:bCs/>
          <w:color w:val="365F91"/>
        </w:rPr>
        <w:t> </w:t>
      </w:r>
      <w:r w:rsidR="00E0765E" w:rsidRPr="00CF2D1E">
        <w:rPr>
          <w:rFonts w:asciiTheme="minorHAnsi" w:hAnsiTheme="minorHAnsi"/>
          <w:b/>
          <w:bCs/>
          <w:color w:val="365F91"/>
        </w:rPr>
        <w:t>schválení“)</w:t>
      </w:r>
      <w:r w:rsidRPr="00CF2D1E">
        <w:rPr>
          <w:rFonts w:asciiTheme="minorHAnsi" w:hAnsiTheme="minorHAnsi"/>
          <w:b/>
          <w:bCs/>
          <w:color w:val="365F91"/>
        </w:rPr>
        <w:t>. Príručka má vysvetľujúci a</w:t>
      </w:r>
      <w:r w:rsidR="00FE6365">
        <w:rPr>
          <w:rFonts w:asciiTheme="minorHAnsi" w:hAnsiTheme="minorHAnsi"/>
          <w:b/>
          <w:bCs/>
          <w:color w:val="365F91"/>
        </w:rPr>
        <w:t> </w:t>
      </w:r>
      <w:r w:rsidRPr="00CF2D1E">
        <w:rPr>
          <w:rFonts w:asciiTheme="minorHAnsi" w:hAnsiTheme="minorHAnsi"/>
          <w:b/>
          <w:bCs/>
          <w:color w:val="365F91"/>
        </w:rPr>
        <w:t>doplňujúci charakter. V</w:t>
      </w:r>
      <w:r w:rsidR="00FE6365">
        <w:rPr>
          <w:rFonts w:asciiTheme="minorHAnsi" w:hAnsiTheme="minorHAnsi"/>
          <w:b/>
          <w:bCs/>
          <w:color w:val="365F91"/>
        </w:rPr>
        <w:t> </w:t>
      </w:r>
      <w:r w:rsidRPr="00CF2D1E">
        <w:rPr>
          <w:rFonts w:asciiTheme="minorHAnsi" w:hAnsiTheme="minorHAnsi"/>
          <w:b/>
          <w:bCs/>
          <w:color w:val="365F91"/>
        </w:rPr>
        <w:t>zmysle Zmluvy o</w:t>
      </w:r>
      <w:r w:rsidR="00FE6365">
        <w:rPr>
          <w:rFonts w:asciiTheme="minorHAnsi" w:hAnsiTheme="minorHAnsi"/>
          <w:b/>
          <w:bCs/>
          <w:color w:val="365F91"/>
        </w:rPr>
        <w:t> </w:t>
      </w:r>
      <w:r w:rsidRPr="00CF2D1E">
        <w:rPr>
          <w:rFonts w:asciiTheme="minorHAnsi" w:hAnsiTheme="minorHAnsi"/>
          <w:b/>
          <w:bCs/>
          <w:color w:val="365F91"/>
        </w:rPr>
        <w:t>NFP</w:t>
      </w:r>
      <w:r w:rsidR="007D575A" w:rsidRPr="00CF2D1E">
        <w:rPr>
          <w:rFonts w:asciiTheme="minorHAnsi" w:hAnsiTheme="minorHAnsi"/>
          <w:b/>
          <w:bCs/>
          <w:color w:val="365F91"/>
        </w:rPr>
        <w:t>/Rozhodnutia o</w:t>
      </w:r>
      <w:r w:rsidR="00FE6365">
        <w:rPr>
          <w:rFonts w:asciiTheme="minorHAnsi" w:hAnsiTheme="minorHAnsi"/>
          <w:b/>
          <w:bCs/>
          <w:color w:val="365F91"/>
        </w:rPr>
        <w:t> </w:t>
      </w:r>
      <w:r w:rsidR="007D575A" w:rsidRPr="00CF2D1E">
        <w:rPr>
          <w:rFonts w:asciiTheme="minorHAnsi" w:hAnsiTheme="minorHAnsi"/>
          <w:b/>
          <w:bCs/>
          <w:color w:val="365F91"/>
        </w:rPr>
        <w:t xml:space="preserve">schválení </w:t>
      </w:r>
      <w:r w:rsidRPr="00CF2D1E">
        <w:rPr>
          <w:rFonts w:asciiTheme="minorHAnsi" w:hAnsiTheme="minorHAnsi"/>
          <w:b/>
          <w:bCs/>
          <w:color w:val="365F91"/>
        </w:rPr>
        <w:t xml:space="preserve">predstavuje </w:t>
      </w:r>
      <w:r w:rsidR="0058474F" w:rsidRPr="00CF2D1E">
        <w:rPr>
          <w:rFonts w:asciiTheme="minorHAnsi" w:hAnsiTheme="minorHAnsi"/>
          <w:b/>
          <w:bCs/>
          <w:color w:val="365F91"/>
        </w:rPr>
        <w:t xml:space="preserve">Príručka </w:t>
      </w:r>
      <w:r w:rsidRPr="00CF2D1E">
        <w:rPr>
          <w:rFonts w:asciiTheme="minorHAnsi" w:hAnsiTheme="minorHAnsi"/>
          <w:b/>
          <w:bCs/>
          <w:color w:val="365F91"/>
        </w:rPr>
        <w:t>právny dokument, z</w:t>
      </w:r>
      <w:r w:rsidR="00FE6365">
        <w:rPr>
          <w:rFonts w:asciiTheme="minorHAnsi" w:hAnsiTheme="minorHAnsi"/>
          <w:b/>
          <w:bCs/>
          <w:color w:val="365F91"/>
        </w:rPr>
        <w:t> </w:t>
      </w:r>
      <w:r w:rsidRPr="00CF2D1E">
        <w:rPr>
          <w:rFonts w:asciiTheme="minorHAnsi" w:hAnsiTheme="minorHAnsi"/>
          <w:b/>
          <w:bCs/>
          <w:color w:val="365F91"/>
        </w:rPr>
        <w:t>ktorého pre Prijímateľa vyplývajú alebo môžu vyplývať práva a</w:t>
      </w:r>
      <w:r w:rsidR="00FE6365">
        <w:rPr>
          <w:rFonts w:asciiTheme="minorHAnsi" w:hAnsiTheme="minorHAnsi"/>
          <w:b/>
          <w:bCs/>
          <w:color w:val="365F91"/>
        </w:rPr>
        <w:t> </w:t>
      </w:r>
      <w:r w:rsidRPr="00CF2D1E">
        <w:rPr>
          <w:rFonts w:asciiTheme="minorHAnsi" w:hAnsiTheme="minorHAnsi"/>
          <w:b/>
          <w:bCs/>
          <w:color w:val="365F91"/>
        </w:rPr>
        <w:t xml:space="preserve">povinnosti alebo ich zmena. </w:t>
      </w:r>
      <w:r w:rsidRPr="00CF2D1E">
        <w:rPr>
          <w:rFonts w:asciiTheme="minorHAnsi" w:hAnsiTheme="minorHAnsi"/>
          <w:color w:val="365F91"/>
        </w:rPr>
        <w:t xml:space="preserve"> </w:t>
      </w:r>
    </w:p>
    <w:p w14:paraId="0E357D0B" w14:textId="77777777" w:rsidR="008207C0" w:rsidRPr="00CF2D1E" w:rsidRDefault="008207C0" w:rsidP="00215368">
      <w:pPr>
        <w:pStyle w:val="Odsekzoznamu1"/>
        <w:ind w:left="0"/>
        <w:rPr>
          <w:rFonts w:asciiTheme="minorHAnsi" w:hAnsiTheme="minorHAnsi"/>
        </w:rPr>
      </w:pPr>
    </w:p>
    <w:p w14:paraId="350AC086" w14:textId="445E3C67" w:rsidR="008207C0" w:rsidRPr="00CF2D1E" w:rsidRDefault="008207C0" w:rsidP="00215368">
      <w:pPr>
        <w:pStyle w:val="Default"/>
        <w:jc w:val="both"/>
        <w:rPr>
          <w:rFonts w:asciiTheme="minorHAnsi" w:hAnsiTheme="minorHAnsi"/>
        </w:rPr>
      </w:pPr>
      <w:r w:rsidRPr="00CF2D1E">
        <w:rPr>
          <w:rFonts w:asciiTheme="minorHAnsi" w:hAnsiTheme="minorHAnsi"/>
        </w:rPr>
        <w:t xml:space="preserve">Poskytovateľom </w:t>
      </w:r>
      <w:r w:rsidR="00FE6365">
        <w:rPr>
          <w:rFonts w:asciiTheme="minorHAnsi" w:hAnsiTheme="minorHAnsi"/>
        </w:rPr>
        <w:t xml:space="preserve">nenávratného finančného </w:t>
      </w:r>
      <w:r w:rsidRPr="00CF2D1E">
        <w:rPr>
          <w:rFonts w:asciiTheme="minorHAnsi" w:hAnsiTheme="minorHAnsi"/>
        </w:rPr>
        <w:t xml:space="preserve">príspevku je </w:t>
      </w:r>
      <w:r w:rsidR="00A64B12" w:rsidRPr="00CF2D1E">
        <w:rPr>
          <w:rFonts w:asciiTheme="minorHAnsi" w:hAnsiTheme="minorHAnsi"/>
        </w:rPr>
        <w:t xml:space="preserve">Ministerstvo investícií, regionálneho rozvoja a informatizácie Slovenskej republiky (ďalej </w:t>
      </w:r>
      <w:r w:rsidR="004911DB" w:rsidRPr="00CF2D1E">
        <w:rPr>
          <w:rFonts w:asciiTheme="minorHAnsi" w:hAnsiTheme="minorHAnsi"/>
        </w:rPr>
        <w:t>aj ,,MIRRI SR“)</w:t>
      </w:r>
      <w:r w:rsidR="00A80CBE" w:rsidRPr="00CF2D1E">
        <w:rPr>
          <w:rFonts w:asciiTheme="minorHAnsi" w:hAnsiTheme="minorHAnsi"/>
        </w:rPr>
        <w:t xml:space="preserve"> ako r</w:t>
      </w:r>
      <w:r w:rsidRPr="00CF2D1E">
        <w:rPr>
          <w:rFonts w:asciiTheme="minorHAnsi" w:hAnsiTheme="minorHAnsi"/>
        </w:rPr>
        <w:t xml:space="preserve">iadiaci orgán pre </w:t>
      </w:r>
      <w:r w:rsidR="00A80CBE" w:rsidRPr="00CF2D1E">
        <w:rPr>
          <w:rFonts w:asciiTheme="minorHAnsi" w:hAnsiTheme="minorHAnsi"/>
        </w:rPr>
        <w:t>o</w:t>
      </w:r>
      <w:r w:rsidRPr="00CF2D1E">
        <w:rPr>
          <w:rFonts w:asciiTheme="minorHAnsi" w:hAnsiTheme="minorHAnsi"/>
        </w:rPr>
        <w:t xml:space="preserve">peračný program </w:t>
      </w:r>
      <w:r w:rsidR="00A80CBE" w:rsidRPr="00CF2D1E">
        <w:rPr>
          <w:rFonts w:asciiTheme="minorHAnsi" w:hAnsiTheme="minorHAnsi"/>
        </w:rPr>
        <w:t xml:space="preserve">Technická pomoc </w:t>
      </w:r>
      <w:r w:rsidRPr="00CF2D1E">
        <w:rPr>
          <w:rFonts w:asciiTheme="minorHAnsi" w:hAnsiTheme="minorHAnsi"/>
        </w:rPr>
        <w:t>(ďalej len „RO“).</w:t>
      </w:r>
    </w:p>
    <w:p w14:paraId="7888B0FD" w14:textId="77777777" w:rsidR="008207C0" w:rsidRPr="00CF2D1E" w:rsidRDefault="008207C0" w:rsidP="00215368">
      <w:pPr>
        <w:pStyle w:val="Default"/>
        <w:jc w:val="both"/>
        <w:rPr>
          <w:rFonts w:asciiTheme="minorHAnsi" w:hAnsiTheme="minorHAnsi"/>
        </w:rPr>
      </w:pPr>
    </w:p>
    <w:p w14:paraId="2EFAD1B9" w14:textId="3528CE9A" w:rsidR="007D575A" w:rsidRPr="00654326" w:rsidRDefault="008207C0" w:rsidP="00215368">
      <w:pPr>
        <w:rPr>
          <w:rFonts w:asciiTheme="minorHAnsi" w:hAnsiTheme="minorHAnsi" w:cstheme="minorHAnsi"/>
        </w:rPr>
      </w:pPr>
      <w:r w:rsidRPr="00CF2D1E">
        <w:rPr>
          <w:rFonts w:asciiTheme="minorHAnsi" w:hAnsiTheme="minorHAnsi"/>
        </w:rPr>
        <w:t>Príručk</w:t>
      </w:r>
      <w:r w:rsidR="00BC7134" w:rsidRPr="00CF2D1E">
        <w:rPr>
          <w:rFonts w:asciiTheme="minorHAnsi" w:hAnsiTheme="minorHAnsi"/>
        </w:rPr>
        <w:t>a</w:t>
      </w:r>
      <w:r w:rsidRPr="00CF2D1E">
        <w:rPr>
          <w:rFonts w:asciiTheme="minorHAnsi" w:hAnsiTheme="minorHAnsi"/>
        </w:rPr>
        <w:t xml:space="preserve"> je zverejnená na webovom sídle P</w:t>
      </w:r>
      <w:r w:rsidR="00DB3477" w:rsidRPr="00CF2D1E">
        <w:rPr>
          <w:rFonts w:asciiTheme="minorHAnsi" w:hAnsiTheme="minorHAnsi"/>
        </w:rPr>
        <w:t xml:space="preserve">oskytovateľa </w:t>
      </w:r>
      <w:hyperlink r:id="rId20" w:history="1">
        <w:r w:rsidR="006D4F62" w:rsidRPr="005272E8">
          <w:rPr>
            <w:rStyle w:val="Hypertextovprepojenie"/>
            <w:rFonts w:asciiTheme="minorHAnsi" w:hAnsiTheme="minorHAnsi" w:cstheme="minorHAnsi"/>
          </w:rPr>
          <w:t>https://www.optp.vlada.gov.sk/ine-dokumenty/</w:t>
        </w:r>
      </w:hyperlink>
      <w:r w:rsidR="00AE67A5" w:rsidRPr="006D4F62">
        <w:rPr>
          <w:rFonts w:asciiTheme="minorHAnsi" w:hAnsiTheme="minorHAnsi" w:cstheme="minorHAnsi"/>
        </w:rPr>
        <w:t>.</w:t>
      </w:r>
      <w:r w:rsidR="00F51121" w:rsidRPr="00654326">
        <w:rPr>
          <w:rFonts w:asciiTheme="minorHAnsi" w:hAnsiTheme="minorHAnsi" w:cstheme="minorHAnsi"/>
        </w:rPr>
        <w:t xml:space="preserve"> </w:t>
      </w:r>
    </w:p>
    <w:p w14:paraId="674C6AC4" w14:textId="77777777" w:rsidR="008207C0" w:rsidRPr="00CF2D1E" w:rsidRDefault="008207C0" w:rsidP="00215368">
      <w:pPr>
        <w:pStyle w:val="Default"/>
        <w:jc w:val="both"/>
        <w:rPr>
          <w:rFonts w:asciiTheme="minorHAnsi" w:hAnsiTheme="minorHAnsi"/>
          <w:b/>
          <w:bCs/>
        </w:rPr>
      </w:pPr>
    </w:p>
    <w:p w14:paraId="79A8C2C2" w14:textId="77777777" w:rsidR="008207C0" w:rsidRPr="00CF2D1E" w:rsidRDefault="008207C0" w:rsidP="00215368">
      <w:pPr>
        <w:rPr>
          <w:rFonts w:asciiTheme="minorHAnsi" w:hAnsiTheme="minorHAnsi"/>
        </w:rPr>
      </w:pPr>
    </w:p>
    <w:p w14:paraId="5A447959" w14:textId="77777777" w:rsidR="008207C0" w:rsidRPr="00CF2D1E" w:rsidRDefault="008207C0" w:rsidP="00215368">
      <w:pPr>
        <w:pStyle w:val="Default"/>
        <w:jc w:val="both"/>
        <w:rPr>
          <w:rFonts w:asciiTheme="minorHAnsi" w:hAnsiTheme="minorHAnsi"/>
        </w:rPr>
      </w:pPr>
    </w:p>
    <w:p w14:paraId="0FF02254" w14:textId="77777777" w:rsidR="008207C0" w:rsidRPr="00CF2D1E" w:rsidRDefault="008207C0" w:rsidP="00215368">
      <w:pPr>
        <w:pStyle w:val="Default"/>
        <w:jc w:val="both"/>
        <w:rPr>
          <w:rFonts w:asciiTheme="minorHAnsi" w:hAnsiTheme="minorHAnsi"/>
          <w:b/>
          <w:bCs/>
        </w:rPr>
      </w:pPr>
    </w:p>
    <w:p w14:paraId="0A619F93" w14:textId="77777777" w:rsidR="008207C0" w:rsidRPr="00CF2D1E" w:rsidRDefault="008207C0" w:rsidP="00215368">
      <w:pPr>
        <w:pStyle w:val="Odsekzoznamu1"/>
        <w:ind w:left="0"/>
        <w:rPr>
          <w:rFonts w:asciiTheme="minorHAnsi" w:hAnsiTheme="minorHAnsi"/>
        </w:rPr>
      </w:pPr>
    </w:p>
    <w:p w14:paraId="5E338093" w14:textId="77777777" w:rsidR="008207C0" w:rsidRPr="00CF2D1E" w:rsidRDefault="008207C0" w:rsidP="00215368">
      <w:pPr>
        <w:rPr>
          <w:rFonts w:asciiTheme="minorHAnsi" w:hAnsiTheme="minorHAnsi"/>
        </w:rPr>
      </w:pPr>
    </w:p>
    <w:p w14:paraId="78D86DC0" w14:textId="77777777" w:rsidR="008207C0" w:rsidRPr="00CF2D1E" w:rsidRDefault="008207C0" w:rsidP="00215368">
      <w:pPr>
        <w:rPr>
          <w:rFonts w:asciiTheme="minorHAnsi" w:hAnsiTheme="minorHAnsi"/>
        </w:rPr>
      </w:pPr>
    </w:p>
    <w:p w14:paraId="21F7639A" w14:textId="77777777" w:rsidR="008207C0" w:rsidRPr="00CF2D1E" w:rsidRDefault="008207C0" w:rsidP="00215368">
      <w:pPr>
        <w:rPr>
          <w:rFonts w:asciiTheme="minorHAnsi" w:hAnsiTheme="minorHAnsi"/>
        </w:rPr>
      </w:pPr>
    </w:p>
    <w:p w14:paraId="2AB4C05F" w14:textId="77777777" w:rsidR="008207C0" w:rsidRPr="00CF2D1E" w:rsidRDefault="008207C0" w:rsidP="00215368">
      <w:pPr>
        <w:rPr>
          <w:rFonts w:asciiTheme="minorHAnsi" w:hAnsiTheme="minorHAnsi"/>
        </w:rPr>
      </w:pPr>
    </w:p>
    <w:p w14:paraId="7344C38A" w14:textId="77777777" w:rsidR="008207C0" w:rsidRPr="00CF2D1E" w:rsidRDefault="008207C0" w:rsidP="00215368">
      <w:pPr>
        <w:rPr>
          <w:rFonts w:asciiTheme="minorHAnsi" w:hAnsiTheme="minorHAnsi"/>
        </w:rPr>
      </w:pPr>
    </w:p>
    <w:p w14:paraId="300E8CD4" w14:textId="77777777" w:rsidR="008207C0" w:rsidRPr="00CF2D1E" w:rsidRDefault="008207C0" w:rsidP="00215368">
      <w:pPr>
        <w:rPr>
          <w:rFonts w:asciiTheme="minorHAnsi" w:hAnsiTheme="minorHAnsi"/>
        </w:rPr>
      </w:pPr>
    </w:p>
    <w:p w14:paraId="393D790F" w14:textId="77777777" w:rsidR="008207C0" w:rsidRPr="00CF2D1E" w:rsidRDefault="008207C0" w:rsidP="00215368">
      <w:pPr>
        <w:rPr>
          <w:rFonts w:asciiTheme="minorHAnsi" w:hAnsiTheme="minorHAnsi"/>
        </w:rPr>
      </w:pPr>
    </w:p>
    <w:p w14:paraId="0659F857" w14:textId="77777777" w:rsidR="008207C0" w:rsidRPr="00CF2D1E" w:rsidRDefault="008207C0" w:rsidP="00215368">
      <w:pPr>
        <w:rPr>
          <w:rFonts w:asciiTheme="minorHAnsi" w:hAnsiTheme="minorHAnsi"/>
        </w:rPr>
      </w:pPr>
    </w:p>
    <w:p w14:paraId="4498C472" w14:textId="77777777" w:rsidR="008207C0" w:rsidRPr="00CF2D1E" w:rsidRDefault="008207C0" w:rsidP="00215368">
      <w:pPr>
        <w:rPr>
          <w:rFonts w:asciiTheme="minorHAnsi" w:hAnsiTheme="minorHAnsi"/>
        </w:rPr>
      </w:pPr>
    </w:p>
    <w:p w14:paraId="33B53503" w14:textId="77777777" w:rsidR="008207C0" w:rsidRPr="00CF2D1E" w:rsidRDefault="008207C0" w:rsidP="00215368">
      <w:pPr>
        <w:rPr>
          <w:rFonts w:asciiTheme="minorHAnsi" w:hAnsiTheme="minorHAnsi"/>
        </w:rPr>
      </w:pPr>
    </w:p>
    <w:p w14:paraId="49BF87A2" w14:textId="77777777" w:rsidR="008207C0" w:rsidRPr="00CF2D1E" w:rsidRDefault="008207C0" w:rsidP="00215368">
      <w:pPr>
        <w:rPr>
          <w:rFonts w:asciiTheme="minorHAnsi" w:hAnsiTheme="minorHAnsi"/>
        </w:rPr>
      </w:pPr>
    </w:p>
    <w:p w14:paraId="53C33FFF" w14:textId="77777777" w:rsidR="008207C0" w:rsidRPr="00CF2D1E" w:rsidRDefault="008207C0" w:rsidP="00215368">
      <w:pPr>
        <w:rPr>
          <w:rFonts w:asciiTheme="minorHAnsi" w:hAnsiTheme="minorHAnsi"/>
        </w:rPr>
      </w:pPr>
    </w:p>
    <w:p w14:paraId="047AF3EE" w14:textId="77777777" w:rsidR="008207C0" w:rsidRPr="00CF2D1E" w:rsidRDefault="008207C0" w:rsidP="00215368">
      <w:pPr>
        <w:rPr>
          <w:rFonts w:asciiTheme="minorHAnsi" w:hAnsiTheme="minorHAnsi"/>
        </w:rPr>
      </w:pPr>
    </w:p>
    <w:p w14:paraId="7BECA036" w14:textId="77777777" w:rsidR="008207C0" w:rsidRPr="00CF2D1E" w:rsidRDefault="008207C0" w:rsidP="00215368">
      <w:pPr>
        <w:rPr>
          <w:rFonts w:asciiTheme="minorHAnsi" w:hAnsiTheme="minorHAnsi"/>
        </w:rPr>
      </w:pPr>
    </w:p>
    <w:p w14:paraId="3FCB4502" w14:textId="77777777" w:rsidR="008207C0" w:rsidRPr="00CF2D1E" w:rsidRDefault="008207C0" w:rsidP="00215368">
      <w:pPr>
        <w:rPr>
          <w:rFonts w:asciiTheme="minorHAnsi" w:hAnsiTheme="minorHAnsi"/>
        </w:rPr>
      </w:pPr>
    </w:p>
    <w:p w14:paraId="74232E46" w14:textId="77777777" w:rsidR="001F6A32" w:rsidRPr="00CF2D1E" w:rsidRDefault="001F6A32" w:rsidP="00215368">
      <w:pPr>
        <w:rPr>
          <w:rFonts w:asciiTheme="minorHAnsi" w:hAnsiTheme="minorHAnsi"/>
        </w:rPr>
      </w:pPr>
    </w:p>
    <w:p w14:paraId="04B31763" w14:textId="77777777" w:rsidR="001F6A32" w:rsidRPr="00CF2D1E" w:rsidRDefault="001F6A32" w:rsidP="00215368">
      <w:pPr>
        <w:rPr>
          <w:rFonts w:asciiTheme="minorHAnsi" w:hAnsiTheme="minorHAnsi"/>
        </w:rPr>
      </w:pPr>
    </w:p>
    <w:p w14:paraId="6594F06D" w14:textId="77777777" w:rsidR="001F6A32" w:rsidRPr="00CF2D1E" w:rsidRDefault="001F6A32" w:rsidP="00215368">
      <w:pPr>
        <w:rPr>
          <w:rFonts w:asciiTheme="minorHAnsi" w:hAnsiTheme="minorHAnsi"/>
        </w:rPr>
      </w:pPr>
    </w:p>
    <w:p w14:paraId="1DD88008" w14:textId="77777777" w:rsidR="001F6A32" w:rsidRPr="00CF2D1E" w:rsidRDefault="001F6A32" w:rsidP="00215368">
      <w:pPr>
        <w:rPr>
          <w:rFonts w:asciiTheme="minorHAnsi" w:hAnsiTheme="minorHAnsi"/>
        </w:rPr>
      </w:pPr>
    </w:p>
    <w:p w14:paraId="15B4851B" w14:textId="77777777" w:rsidR="008207C0" w:rsidRPr="00CF2D1E" w:rsidRDefault="008207C0" w:rsidP="00215368">
      <w:pPr>
        <w:pStyle w:val="Nadpis1"/>
        <w:numPr>
          <w:ilvl w:val="0"/>
          <w:numId w:val="21"/>
        </w:numPr>
        <w:rPr>
          <w:rFonts w:asciiTheme="minorHAnsi" w:hAnsiTheme="minorHAnsi"/>
        </w:rPr>
      </w:pPr>
      <w:bookmarkStart w:id="262" w:name="_Toc106134764"/>
      <w:r w:rsidRPr="00CF2D1E">
        <w:rPr>
          <w:rFonts w:asciiTheme="minorHAnsi" w:hAnsiTheme="minorHAnsi"/>
        </w:rPr>
        <w:lastRenderedPageBreak/>
        <w:t>Cieľ  a platnosť príručky</w:t>
      </w:r>
      <w:bookmarkEnd w:id="262"/>
    </w:p>
    <w:bookmarkEnd w:id="259"/>
    <w:bookmarkEnd w:id="260"/>
    <w:bookmarkEnd w:id="261"/>
    <w:p w14:paraId="49631A40" w14:textId="77777777" w:rsidR="008207C0" w:rsidRPr="00CF2D1E" w:rsidRDefault="008207C0" w:rsidP="00215368">
      <w:pPr>
        <w:pStyle w:val="Default"/>
        <w:jc w:val="both"/>
        <w:rPr>
          <w:rFonts w:asciiTheme="minorHAnsi" w:hAnsiTheme="minorHAnsi"/>
        </w:rPr>
      </w:pPr>
    </w:p>
    <w:p w14:paraId="79F2E0FD" w14:textId="1AD4C6C7"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Cieľom Príručky je najmä usmerniť Prijímateľa, ako postupovať v procese implementácie projektu napr. pri príprave žiadostí o platbu, žiadosti o zmenu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 (ďalej aj „Zmluva</w:t>
      </w:r>
      <w:r w:rsidR="002C72C0">
        <w:rPr>
          <w:rFonts w:asciiTheme="minorHAnsi" w:hAnsiTheme="minorHAnsi"/>
        </w:rPr>
        <w:t xml:space="preserve"> o NFP</w:t>
      </w:r>
      <w:r w:rsidRPr="00CF2D1E">
        <w:rPr>
          <w:rFonts w:asciiTheme="minorHAnsi" w:hAnsiTheme="minorHAnsi"/>
        </w:rPr>
        <w:t xml:space="preserve">“), pri vypracovaní monitorovacích správ k projektu, pri plnení povinností </w:t>
      </w:r>
      <w:r w:rsidR="00443267" w:rsidRPr="00CF2D1E">
        <w:rPr>
          <w:rFonts w:asciiTheme="minorHAnsi" w:hAnsiTheme="minorHAnsi"/>
        </w:rPr>
        <w:br/>
      </w:r>
      <w:r w:rsidRPr="00CF2D1E">
        <w:rPr>
          <w:rFonts w:asciiTheme="minorHAnsi" w:hAnsiTheme="minorHAnsi"/>
        </w:rPr>
        <w:t xml:space="preserve">v oblasti informovania a publicity projektu a taktiež mu poskytuje informácie, aké doklady </w:t>
      </w:r>
      <w:r w:rsidR="0009028D" w:rsidRPr="00CF2D1E">
        <w:rPr>
          <w:rFonts w:asciiTheme="minorHAnsi" w:hAnsiTheme="minorHAnsi"/>
        </w:rPr>
        <w:br/>
      </w:r>
      <w:r w:rsidRPr="00CF2D1E">
        <w:rPr>
          <w:rFonts w:asciiTheme="minorHAnsi" w:hAnsiTheme="minorHAnsi"/>
        </w:rPr>
        <w:t xml:space="preserve">je potrebné v uvedených súvislostiach predkladať </w:t>
      </w:r>
      <w:r w:rsidR="00F23D6A" w:rsidRPr="00CF2D1E">
        <w:rPr>
          <w:rFonts w:asciiTheme="minorHAnsi" w:hAnsiTheme="minorHAnsi"/>
        </w:rPr>
        <w:t>RO</w:t>
      </w:r>
      <w:r w:rsidRPr="00CF2D1E">
        <w:rPr>
          <w:rFonts w:asciiTheme="minorHAnsi" w:hAnsiTheme="minorHAnsi"/>
        </w:rPr>
        <w:t xml:space="preserve">. Obsahuje taktiež praktické príklady riešenia niektorých situácií, ktoré sa častejšie vyskytujú v procese implementácie projektu. </w:t>
      </w:r>
    </w:p>
    <w:p w14:paraId="38A64025" w14:textId="2E1EB5A2" w:rsidR="008207C0" w:rsidRPr="00CF2D1E" w:rsidRDefault="008207C0" w:rsidP="00CF2D1E">
      <w:pPr>
        <w:pStyle w:val="Odsekzoznamu1"/>
        <w:spacing w:before="120"/>
        <w:ind w:left="0"/>
        <w:rPr>
          <w:rFonts w:asciiTheme="minorHAnsi" w:hAnsiTheme="minorHAnsi"/>
        </w:rPr>
      </w:pPr>
      <w:r w:rsidRPr="00CF2D1E">
        <w:rPr>
          <w:rFonts w:asciiTheme="minorHAnsi" w:hAnsiTheme="minorHAnsi"/>
        </w:rPr>
        <w:t>Samotná Príručka sa obsahovo člení na kapitoly, ktoré obsahujú tematické časti chronologicky rozdelené od problematiky procesu administratívnej kontroly projektov, cez zmeny projektov v priebehu implementácie, predkladanie žiadostí o platbu, kontrolu</w:t>
      </w:r>
      <w:r w:rsidR="00437912" w:rsidRPr="00CF2D1E">
        <w:rPr>
          <w:rFonts w:asciiTheme="minorHAnsi" w:hAnsiTheme="minorHAnsi"/>
        </w:rPr>
        <w:t xml:space="preserve"> </w:t>
      </w:r>
      <w:r w:rsidRPr="00CF2D1E">
        <w:rPr>
          <w:rFonts w:asciiTheme="minorHAnsi" w:hAnsiTheme="minorHAnsi"/>
        </w:rPr>
        <w:t>na mieste, proces ukončovania realizácie aktivít projektu až po monitorovanie projektu, vrátane súvisiacich príloh.</w:t>
      </w:r>
    </w:p>
    <w:p w14:paraId="22561ACC" w14:textId="0DC1C50D" w:rsidR="008207C0" w:rsidRPr="00CF2D1E" w:rsidRDefault="008207C0" w:rsidP="00CF2D1E">
      <w:pPr>
        <w:pStyle w:val="Odsekzoznamu1"/>
        <w:spacing w:before="120"/>
        <w:ind w:left="0"/>
        <w:rPr>
          <w:rFonts w:asciiTheme="minorHAnsi" w:hAnsiTheme="minorHAnsi"/>
        </w:rPr>
      </w:pPr>
      <w:r w:rsidRPr="00CF2D1E">
        <w:rPr>
          <w:rFonts w:asciiTheme="minorHAnsi" w:hAnsiTheme="minorHAnsi"/>
        </w:rPr>
        <w:t xml:space="preserve">Príručka nenahrádza inú riadiacu dokumentáciu ani iné záväzné dokumenty súvisiace </w:t>
      </w:r>
      <w:r w:rsidR="00443267" w:rsidRPr="00CF2D1E">
        <w:rPr>
          <w:rFonts w:asciiTheme="minorHAnsi" w:hAnsiTheme="minorHAnsi"/>
        </w:rPr>
        <w:br/>
      </w:r>
      <w:r w:rsidRPr="00CF2D1E">
        <w:rPr>
          <w:rFonts w:asciiTheme="minorHAnsi" w:hAnsiTheme="minorHAnsi"/>
        </w:rPr>
        <w:t>s prípravou a realizáciou pro</w:t>
      </w:r>
      <w:r w:rsidR="001F6A32" w:rsidRPr="00CF2D1E">
        <w:rPr>
          <w:rFonts w:asciiTheme="minorHAnsi" w:hAnsiTheme="minorHAnsi"/>
        </w:rPr>
        <w:t xml:space="preserve">jektov v rámci OP </w:t>
      </w:r>
      <w:r w:rsidR="00A80CBE" w:rsidRPr="00CF2D1E">
        <w:rPr>
          <w:rFonts w:asciiTheme="minorHAnsi" w:hAnsiTheme="minorHAnsi"/>
        </w:rPr>
        <w:t>TP</w:t>
      </w:r>
      <w:r w:rsidR="001F6A32" w:rsidRPr="00CF2D1E">
        <w:rPr>
          <w:rFonts w:asciiTheme="minorHAnsi" w:hAnsiTheme="minorHAnsi"/>
        </w:rPr>
        <w:t xml:space="preserve"> ako napr. Rozhodnutie o schválení </w:t>
      </w:r>
      <w:proofErr w:type="spellStart"/>
      <w:r w:rsidR="001F6A32" w:rsidRPr="00CF2D1E">
        <w:rPr>
          <w:rFonts w:asciiTheme="minorHAnsi" w:hAnsiTheme="minorHAnsi"/>
        </w:rPr>
        <w:t>ŽoNFP</w:t>
      </w:r>
      <w:proofErr w:type="spellEnd"/>
      <w:r w:rsidRPr="00CF2D1E">
        <w:rPr>
          <w:rFonts w:asciiTheme="minorHAnsi" w:hAnsiTheme="minorHAnsi"/>
        </w:rPr>
        <w:t xml:space="preserve">, </w:t>
      </w:r>
      <w:r w:rsidR="0031665C">
        <w:rPr>
          <w:rFonts w:asciiTheme="minorHAnsi" w:hAnsiTheme="minorHAnsi"/>
        </w:rPr>
        <w:t>z</w:t>
      </w:r>
      <w:r w:rsidR="0031665C" w:rsidRPr="00CF2D1E">
        <w:rPr>
          <w:rFonts w:asciiTheme="minorHAnsi" w:hAnsiTheme="minorHAnsi"/>
        </w:rPr>
        <w:t xml:space="preserve">mluva </w:t>
      </w:r>
      <w:r w:rsidRPr="00CF2D1E">
        <w:rPr>
          <w:rFonts w:asciiTheme="minorHAnsi" w:hAnsiTheme="minorHAnsi"/>
        </w:rPr>
        <w:t>o</w:t>
      </w:r>
      <w:r w:rsidR="00437912" w:rsidRPr="00CF2D1E">
        <w:rPr>
          <w:rFonts w:asciiTheme="minorHAnsi" w:hAnsiTheme="minorHAnsi"/>
        </w:rPr>
        <w:t xml:space="preserve"> </w:t>
      </w:r>
      <w:r w:rsidRPr="00CF2D1E">
        <w:rPr>
          <w:rFonts w:asciiTheme="minorHAnsi" w:hAnsiTheme="minorHAnsi"/>
        </w:rPr>
        <w:t>NFP, Systém riadenia európskych štrukturálnych a investičných fondov na programové obdobie 2014</w:t>
      </w:r>
      <w:r w:rsidR="00EA2E5C">
        <w:rPr>
          <w:rFonts w:asciiTheme="minorHAnsi" w:hAnsiTheme="minorHAnsi"/>
        </w:rPr>
        <w:t xml:space="preserve"> </w:t>
      </w:r>
      <w:r w:rsidRPr="00CF2D1E">
        <w:rPr>
          <w:rFonts w:asciiTheme="minorHAnsi" w:hAnsiTheme="minorHAnsi"/>
        </w:rPr>
        <w:t>-</w:t>
      </w:r>
      <w:r w:rsidR="00EA2E5C">
        <w:rPr>
          <w:rFonts w:asciiTheme="minorHAnsi" w:hAnsiTheme="minorHAnsi"/>
        </w:rPr>
        <w:t xml:space="preserve"> </w:t>
      </w:r>
      <w:r w:rsidRPr="00CF2D1E">
        <w:rPr>
          <w:rFonts w:asciiTheme="minorHAnsi" w:hAnsiTheme="minorHAnsi"/>
        </w:rPr>
        <w:t xml:space="preserve">2020 (ďalej aj „Systém riadenia EŠIF“), </w:t>
      </w:r>
      <w:r w:rsidRPr="00CF2D1E">
        <w:rPr>
          <w:rFonts w:asciiTheme="minorHAnsi" w:hAnsiTheme="minorHAnsi"/>
          <w:lang w:eastAsia="en-US"/>
        </w:rPr>
        <w:t>Systém finančného riadenia štrukturálnych fondov, Kohézneho fondu a Európskeho námorného a rybárskeho fondu na programové obdobie 2014</w:t>
      </w:r>
      <w:r w:rsidR="00EA2E5C">
        <w:rPr>
          <w:rFonts w:asciiTheme="minorHAnsi" w:hAnsiTheme="minorHAnsi"/>
          <w:lang w:eastAsia="en-US"/>
        </w:rPr>
        <w:t xml:space="preserve"> </w:t>
      </w:r>
      <w:r w:rsidRPr="00CF2D1E">
        <w:rPr>
          <w:rFonts w:asciiTheme="minorHAnsi" w:hAnsiTheme="minorHAnsi"/>
          <w:lang w:eastAsia="en-US"/>
        </w:rPr>
        <w:t>-</w:t>
      </w:r>
      <w:r w:rsidR="00EA2E5C">
        <w:rPr>
          <w:rFonts w:asciiTheme="minorHAnsi" w:hAnsiTheme="minorHAnsi"/>
          <w:lang w:eastAsia="en-US"/>
        </w:rPr>
        <w:t xml:space="preserve"> </w:t>
      </w:r>
      <w:r w:rsidRPr="00CF2D1E">
        <w:rPr>
          <w:rFonts w:asciiTheme="minorHAnsi" w:hAnsiTheme="minorHAnsi"/>
          <w:lang w:eastAsia="en-US"/>
        </w:rPr>
        <w:t xml:space="preserve">2020 (ďalej aj „Systém finančného riadenia“), </w:t>
      </w:r>
      <w:r w:rsidRPr="00CF2D1E">
        <w:rPr>
          <w:rFonts w:asciiTheme="minorHAnsi" w:hAnsiTheme="minorHAnsi"/>
        </w:rPr>
        <w:t xml:space="preserve">ale je metodickým nástrojom určeným na zlepšenie kvality realizácie projektov a zefektívnenie vzájomnej spolupráce zúčastnených subjektov. Príručka sa </w:t>
      </w:r>
      <w:r w:rsidR="001F6A32" w:rsidRPr="00CF2D1E">
        <w:rPr>
          <w:rFonts w:asciiTheme="minorHAnsi" w:hAnsiTheme="minorHAnsi"/>
        </w:rPr>
        <w:t>v</w:t>
      </w:r>
      <w:r w:rsidRPr="00CF2D1E">
        <w:rPr>
          <w:rFonts w:asciiTheme="minorHAnsi" w:hAnsiTheme="minorHAnsi"/>
        </w:rPr>
        <w:t xml:space="preserve">zťahuje </w:t>
      </w:r>
      <w:r w:rsidR="001F6A32" w:rsidRPr="00CF2D1E">
        <w:rPr>
          <w:rFonts w:asciiTheme="minorHAnsi" w:hAnsiTheme="minorHAnsi"/>
        </w:rPr>
        <w:t xml:space="preserve">výlučne na projekty technickej pomoci, implementované v rámci OP </w:t>
      </w:r>
      <w:r w:rsidR="00A80CBE" w:rsidRPr="00CF2D1E">
        <w:rPr>
          <w:rFonts w:asciiTheme="minorHAnsi" w:hAnsiTheme="minorHAnsi"/>
        </w:rPr>
        <w:t>TP</w:t>
      </w:r>
      <w:r w:rsidR="001F6A32" w:rsidRPr="00CF2D1E">
        <w:rPr>
          <w:rFonts w:asciiTheme="minorHAnsi" w:hAnsiTheme="minorHAnsi"/>
        </w:rPr>
        <w:t>.</w:t>
      </w:r>
      <w:r w:rsidR="004D4463" w:rsidRPr="00CF2D1E">
        <w:rPr>
          <w:rFonts w:asciiTheme="minorHAnsi" w:hAnsiTheme="minorHAnsi"/>
        </w:rPr>
        <w:t xml:space="preserve"> </w:t>
      </w:r>
    </w:p>
    <w:p w14:paraId="5649E01B" w14:textId="3A0D6FAF" w:rsidR="008207C0" w:rsidRPr="00CF2D1E" w:rsidRDefault="008207C0" w:rsidP="00CF2D1E">
      <w:pPr>
        <w:spacing w:before="120"/>
        <w:rPr>
          <w:rFonts w:asciiTheme="minorHAnsi" w:hAnsiTheme="minorHAnsi"/>
          <w:bCs/>
        </w:rPr>
      </w:pPr>
      <w:r w:rsidRPr="00CF2D1E">
        <w:rPr>
          <w:rFonts w:asciiTheme="minorHAnsi" w:hAnsiTheme="minorHAnsi"/>
        </w:rPr>
        <w:t xml:space="preserve">Vzájomné práva a povinnosti medzi </w:t>
      </w:r>
      <w:r w:rsidR="00437912" w:rsidRPr="00CF2D1E">
        <w:rPr>
          <w:rFonts w:asciiTheme="minorHAnsi" w:hAnsiTheme="minorHAnsi"/>
        </w:rPr>
        <w:t xml:space="preserve">RO </w:t>
      </w:r>
      <w:r w:rsidRPr="00CF2D1E">
        <w:rPr>
          <w:rFonts w:asciiTheme="minorHAnsi" w:hAnsiTheme="minorHAnsi"/>
        </w:rPr>
        <w:t xml:space="preserve">a Prijímateľom sa riadia </w:t>
      </w:r>
      <w:r w:rsidR="0031665C">
        <w:rPr>
          <w:rFonts w:asciiTheme="minorHAnsi" w:hAnsiTheme="minorHAnsi"/>
        </w:rPr>
        <w:t>z</w:t>
      </w:r>
      <w:r w:rsidR="0031665C" w:rsidRPr="00CF2D1E">
        <w:rPr>
          <w:rFonts w:asciiTheme="minorHAnsi" w:hAnsiTheme="minorHAnsi"/>
        </w:rPr>
        <w:t xml:space="preserve">mluvou </w:t>
      </w:r>
      <w:r w:rsidRPr="00CF2D1E">
        <w:rPr>
          <w:rFonts w:asciiTheme="minorHAnsi" w:hAnsiTheme="minorHAnsi"/>
        </w:rPr>
        <w:t>o NFP, všeobecne záväznými právnymi predpismi SR a</w:t>
      </w:r>
      <w:r w:rsidR="00EA2E5C">
        <w:rPr>
          <w:rFonts w:asciiTheme="minorHAnsi" w:hAnsiTheme="minorHAnsi"/>
        </w:rPr>
        <w:t> </w:t>
      </w:r>
      <w:r w:rsidRPr="00CF2D1E">
        <w:rPr>
          <w:rFonts w:asciiTheme="minorHAnsi" w:hAnsiTheme="minorHAnsi"/>
        </w:rPr>
        <w:t>EÚ</w:t>
      </w:r>
      <w:r w:rsidR="00EA2E5C">
        <w:rPr>
          <w:rFonts w:asciiTheme="minorHAnsi" w:hAnsiTheme="minorHAnsi"/>
        </w:rPr>
        <w:t>,</w:t>
      </w:r>
      <w:r w:rsidRPr="00CF2D1E">
        <w:rPr>
          <w:rFonts w:asciiTheme="minorHAnsi" w:hAnsiTheme="minorHAnsi"/>
        </w:rPr>
        <w:t xml:space="preserve"> ako aj všetkými právnymi dokumentmi</w:t>
      </w:r>
      <w:r w:rsidRPr="00CF2D1E">
        <w:rPr>
          <w:rStyle w:val="Odkaznapoznmkupodiarou"/>
          <w:rFonts w:asciiTheme="minorHAnsi" w:hAnsiTheme="minorHAnsi"/>
        </w:rPr>
        <w:footnoteReference w:id="2"/>
      </w:r>
      <w:r w:rsidRPr="00CF2D1E">
        <w:rPr>
          <w:rFonts w:asciiTheme="minorHAnsi" w:hAnsiTheme="minorHAnsi"/>
        </w:rPr>
        <w:t>.</w:t>
      </w:r>
      <w:r w:rsidR="001F6A32" w:rsidRPr="00CF2D1E">
        <w:rPr>
          <w:rFonts w:asciiTheme="minorHAnsi" w:hAnsiTheme="minorHAnsi"/>
        </w:rPr>
        <w:t xml:space="preserve"> </w:t>
      </w:r>
      <w:r w:rsidRPr="00CF2D1E">
        <w:rPr>
          <w:rFonts w:asciiTheme="minorHAnsi" w:hAnsiTheme="minorHAnsi"/>
        </w:rPr>
        <w:t>V</w:t>
      </w:r>
      <w:r w:rsidR="00EA2E5C">
        <w:rPr>
          <w:rFonts w:asciiTheme="minorHAnsi" w:hAnsiTheme="minorHAnsi"/>
        </w:rPr>
        <w:t> </w:t>
      </w:r>
      <w:r w:rsidRPr="00CF2D1E">
        <w:rPr>
          <w:rFonts w:asciiTheme="minorHAnsi" w:hAnsiTheme="minorHAnsi"/>
          <w:bCs/>
        </w:rPr>
        <w:t>prípade</w:t>
      </w:r>
      <w:r w:rsidR="00EA2E5C">
        <w:rPr>
          <w:rFonts w:asciiTheme="minorHAnsi" w:hAnsiTheme="minorHAnsi"/>
          <w:bCs/>
        </w:rPr>
        <w:t>,</w:t>
      </w:r>
      <w:r w:rsidRPr="00CF2D1E">
        <w:rPr>
          <w:rFonts w:asciiTheme="minorHAnsi" w:hAnsiTheme="minorHAnsi"/>
          <w:bCs/>
        </w:rPr>
        <w:t xml:space="preserve"> ak je Prijímateľ a</w:t>
      </w:r>
      <w:r w:rsidR="00437912" w:rsidRPr="00CF2D1E">
        <w:rPr>
          <w:rFonts w:asciiTheme="minorHAnsi" w:hAnsiTheme="minorHAnsi"/>
          <w:bCs/>
        </w:rPr>
        <w:t xml:space="preserve"> RO </w:t>
      </w:r>
      <w:r w:rsidRPr="00CF2D1E">
        <w:rPr>
          <w:rFonts w:asciiTheme="minorHAnsi" w:hAnsiTheme="minorHAnsi"/>
          <w:bCs/>
        </w:rPr>
        <w:t xml:space="preserve">tá istá osoba, </w:t>
      </w:r>
      <w:r w:rsidR="0031665C">
        <w:rPr>
          <w:rFonts w:asciiTheme="minorHAnsi" w:hAnsiTheme="minorHAnsi"/>
          <w:bCs/>
        </w:rPr>
        <w:t>z</w:t>
      </w:r>
      <w:r w:rsidR="0031665C" w:rsidRPr="00CF2D1E">
        <w:rPr>
          <w:rFonts w:asciiTheme="minorHAnsi" w:hAnsiTheme="minorHAnsi"/>
          <w:bCs/>
        </w:rPr>
        <w:t xml:space="preserve">mluva </w:t>
      </w:r>
      <w:r w:rsidRPr="00CF2D1E">
        <w:rPr>
          <w:rFonts w:asciiTheme="minorHAnsi" w:hAnsiTheme="minorHAnsi"/>
          <w:bCs/>
        </w:rPr>
        <w:t>o  NFP sa neuzatvára a práva a povinnosti sú upravené v</w:t>
      </w:r>
      <w:r w:rsidR="006F519A" w:rsidRPr="00CF2D1E">
        <w:rPr>
          <w:rFonts w:asciiTheme="minorHAnsi" w:hAnsiTheme="minorHAnsi"/>
          <w:bCs/>
        </w:rPr>
        <w:t> </w:t>
      </w:r>
      <w:r w:rsidRPr="00CF2D1E">
        <w:rPr>
          <w:rFonts w:asciiTheme="minorHAnsi" w:hAnsiTheme="minorHAnsi"/>
          <w:bCs/>
        </w:rPr>
        <w:t xml:space="preserve">Rozhodnutí o schválení. </w:t>
      </w:r>
      <w:r w:rsidR="008D2E80" w:rsidRPr="00CF2D1E">
        <w:rPr>
          <w:rFonts w:asciiTheme="minorHAnsi" w:hAnsiTheme="minorHAnsi"/>
          <w:bCs/>
        </w:rPr>
        <w:t>V </w:t>
      </w:r>
      <w:r w:rsidR="00206EC8" w:rsidRPr="00CF2D1E">
        <w:rPr>
          <w:rFonts w:asciiTheme="minorHAnsi" w:hAnsiTheme="minorHAnsi"/>
          <w:bCs/>
        </w:rPr>
        <w:t>tomto</w:t>
      </w:r>
      <w:r w:rsidR="008D2E80" w:rsidRPr="00CF2D1E">
        <w:rPr>
          <w:rFonts w:asciiTheme="minorHAnsi" w:hAnsiTheme="minorHAnsi"/>
          <w:bCs/>
        </w:rPr>
        <w:t xml:space="preserve"> dokumente sa </w:t>
      </w:r>
      <w:r w:rsidR="006F519A" w:rsidRPr="00CF2D1E">
        <w:rPr>
          <w:rFonts w:asciiTheme="minorHAnsi" w:hAnsiTheme="minorHAnsi"/>
          <w:bCs/>
        </w:rPr>
        <w:t xml:space="preserve">pod zmluvou o NFP rozumie aj </w:t>
      </w:r>
      <w:r w:rsidR="00191153" w:rsidRPr="00CF2D1E">
        <w:rPr>
          <w:rFonts w:asciiTheme="minorHAnsi" w:hAnsiTheme="minorHAnsi"/>
          <w:bCs/>
        </w:rPr>
        <w:t>interné R</w:t>
      </w:r>
      <w:r w:rsidR="006F519A" w:rsidRPr="00CF2D1E">
        <w:rPr>
          <w:rFonts w:asciiTheme="minorHAnsi" w:hAnsiTheme="minorHAnsi"/>
          <w:bCs/>
        </w:rPr>
        <w:t xml:space="preserve">ozhodnutie o schválení. </w:t>
      </w:r>
    </w:p>
    <w:p w14:paraId="5FCC9EC4" w14:textId="3082546F" w:rsidR="008207C0" w:rsidRPr="00CF2D1E" w:rsidRDefault="008207C0" w:rsidP="00CF2D1E">
      <w:pPr>
        <w:spacing w:before="120"/>
        <w:rPr>
          <w:rFonts w:asciiTheme="minorHAnsi" w:hAnsiTheme="minorHAnsi"/>
        </w:rPr>
      </w:pPr>
      <w:r w:rsidRPr="00CF2D1E">
        <w:rPr>
          <w:rFonts w:asciiTheme="minorHAnsi" w:hAnsiTheme="minorHAnsi"/>
        </w:rPr>
        <w:t xml:space="preserve">Táto Príručka je otvoreným dokumentom, ktorý bude aktualizovaný podľa skúseností </w:t>
      </w:r>
      <w:r w:rsidR="00443267" w:rsidRPr="00CF2D1E">
        <w:rPr>
          <w:rFonts w:asciiTheme="minorHAnsi" w:hAnsiTheme="minorHAnsi"/>
        </w:rPr>
        <w:br/>
      </w:r>
      <w:r w:rsidRPr="00CF2D1E">
        <w:rPr>
          <w:rFonts w:asciiTheme="minorHAnsi" w:hAnsiTheme="minorHAnsi"/>
        </w:rPr>
        <w:t xml:space="preserve">a odoziev z implementačného procesu. </w:t>
      </w:r>
      <w:r w:rsidR="00437912" w:rsidRPr="00CF2D1E">
        <w:rPr>
          <w:rFonts w:asciiTheme="minorHAnsi" w:hAnsiTheme="minorHAnsi"/>
        </w:rPr>
        <w:t xml:space="preserve">RO </w:t>
      </w:r>
      <w:r w:rsidRPr="00CF2D1E">
        <w:rPr>
          <w:rFonts w:asciiTheme="minorHAnsi" w:hAnsiTheme="minorHAnsi"/>
        </w:rPr>
        <w:t xml:space="preserve">si vyhradzuje právo v prípade vzniku akýchkoľvek skutočností aktualizovať informácie v tomto  dokumente.  V prípade, že nastane situácia uvedená v predchádzajúcej vete, </w:t>
      </w:r>
      <w:r w:rsidR="00437912" w:rsidRPr="00CF2D1E">
        <w:rPr>
          <w:rFonts w:asciiTheme="minorHAnsi" w:hAnsiTheme="minorHAnsi"/>
        </w:rPr>
        <w:t xml:space="preserve">RO </w:t>
      </w:r>
      <w:r w:rsidRPr="00CF2D1E">
        <w:rPr>
          <w:rFonts w:asciiTheme="minorHAnsi" w:hAnsiTheme="minorHAnsi"/>
        </w:rPr>
        <w:t xml:space="preserve">bude o tejto skutočnosti informovať Prijímateľa prostredníctvom elektronickej komunikácie bližšie popísanej v tejto príručke v kapitole </w:t>
      </w:r>
      <w:r w:rsidRPr="00CF2D1E">
        <w:rPr>
          <w:rFonts w:asciiTheme="minorHAnsi" w:hAnsiTheme="minorHAnsi"/>
          <w:i/>
        </w:rPr>
        <w:t>3. Spôsob komunikácie medzi Prijímateľom a Poskytovateľom počas implementácie projektov</w:t>
      </w:r>
      <w:r w:rsidRPr="00CF2D1E">
        <w:rPr>
          <w:rFonts w:asciiTheme="minorHAnsi" w:hAnsiTheme="minorHAnsi"/>
        </w:rPr>
        <w:t xml:space="preserve">. </w:t>
      </w:r>
      <w:r w:rsidR="00437912" w:rsidRPr="00CF2D1E">
        <w:rPr>
          <w:rFonts w:asciiTheme="minorHAnsi" w:hAnsiTheme="minorHAnsi"/>
        </w:rPr>
        <w:t xml:space="preserve">RO </w:t>
      </w:r>
      <w:r w:rsidRPr="00CF2D1E">
        <w:rPr>
          <w:rFonts w:asciiTheme="minorHAnsi" w:hAnsiTheme="minorHAnsi"/>
        </w:rPr>
        <w:t>zároveň uverejní znenie aktualizovanej príručky na svojom webovom sídle. Za účelom opravy formálnych chýb/nedostatkov v </w:t>
      </w:r>
      <w:r w:rsidR="00EA2E5C">
        <w:rPr>
          <w:rFonts w:asciiTheme="minorHAnsi" w:hAnsiTheme="minorHAnsi"/>
        </w:rPr>
        <w:t xml:space="preserve">účinnej </w:t>
      </w:r>
      <w:r w:rsidRPr="00CF2D1E">
        <w:rPr>
          <w:rFonts w:asciiTheme="minorHAnsi" w:hAnsiTheme="minorHAnsi"/>
        </w:rPr>
        <w:t xml:space="preserve">verzii príručky (napr. nesprávne uvedený odkaz, nefunkčný hypertextový odkaz, chybné formátovanie/číslovanie, preklepy a pod.), ktoré nemenia postupy uvedené v príručke, si </w:t>
      </w:r>
      <w:r w:rsidR="00437912" w:rsidRPr="00CF2D1E">
        <w:rPr>
          <w:rFonts w:asciiTheme="minorHAnsi" w:hAnsiTheme="minorHAnsi"/>
        </w:rPr>
        <w:t xml:space="preserve">RO </w:t>
      </w:r>
      <w:r w:rsidRPr="00CF2D1E">
        <w:rPr>
          <w:rFonts w:asciiTheme="minorHAnsi" w:hAnsiTheme="minorHAnsi"/>
        </w:rPr>
        <w:t xml:space="preserve">vyhradzuje právo na ich opravu, bez potreby informovať Prijímateľov o vykonaných opravách. </w:t>
      </w:r>
    </w:p>
    <w:p w14:paraId="47F39BBF" w14:textId="72BF1F7E" w:rsidR="008207C0" w:rsidRPr="00CF2D1E" w:rsidRDefault="008207C0" w:rsidP="00CF2D1E">
      <w:pPr>
        <w:spacing w:before="120"/>
        <w:rPr>
          <w:rFonts w:asciiTheme="minorHAnsi" w:hAnsiTheme="minorHAnsi"/>
        </w:rPr>
      </w:pPr>
      <w:r w:rsidRPr="00CF2D1E">
        <w:rPr>
          <w:rFonts w:asciiTheme="minorHAnsi" w:hAnsiTheme="minorHAnsi"/>
        </w:rPr>
        <w:t xml:space="preserve">Táto </w:t>
      </w:r>
      <w:r w:rsidR="00BC7134" w:rsidRPr="00CF2D1E">
        <w:rPr>
          <w:rFonts w:asciiTheme="minorHAnsi" w:hAnsiTheme="minorHAnsi"/>
        </w:rPr>
        <w:t>P</w:t>
      </w:r>
      <w:r w:rsidRPr="00CF2D1E">
        <w:rPr>
          <w:rFonts w:asciiTheme="minorHAnsi" w:hAnsiTheme="minorHAnsi"/>
        </w:rPr>
        <w:t xml:space="preserve">ríručka nadobúda platnosť dňom podpisu </w:t>
      </w:r>
      <w:r w:rsidR="001E720E" w:rsidRPr="00CF2D1E">
        <w:rPr>
          <w:rFonts w:asciiTheme="minorHAnsi" w:hAnsiTheme="minorHAnsi"/>
        </w:rPr>
        <w:t xml:space="preserve">generálnym </w:t>
      </w:r>
      <w:r w:rsidR="0058474F" w:rsidRPr="00CF2D1E">
        <w:rPr>
          <w:rFonts w:asciiTheme="minorHAnsi" w:hAnsiTheme="minorHAnsi"/>
        </w:rPr>
        <w:t>manažérom OP TP</w:t>
      </w:r>
      <w:r w:rsidR="001E720E" w:rsidRPr="00CF2D1E">
        <w:rPr>
          <w:rFonts w:asciiTheme="minorHAnsi" w:hAnsiTheme="minorHAnsi"/>
        </w:rPr>
        <w:t xml:space="preserve"> </w:t>
      </w:r>
      <w:r w:rsidRPr="00CF2D1E">
        <w:rPr>
          <w:rFonts w:asciiTheme="minorHAnsi" w:hAnsiTheme="minorHAnsi"/>
        </w:rPr>
        <w:t xml:space="preserve">a účinnosť dňom jej zverejnenia na webovom sídle </w:t>
      </w:r>
      <w:r w:rsidR="00437912" w:rsidRPr="00CF2D1E">
        <w:rPr>
          <w:rFonts w:asciiTheme="minorHAnsi" w:hAnsiTheme="minorHAnsi"/>
        </w:rPr>
        <w:t>RO</w:t>
      </w:r>
      <w:r w:rsidRPr="00CF2D1E">
        <w:rPr>
          <w:rFonts w:asciiTheme="minorHAnsi" w:hAnsiTheme="minorHAnsi"/>
        </w:rPr>
        <w:t xml:space="preserve">. </w:t>
      </w:r>
    </w:p>
    <w:p w14:paraId="67AAC05B" w14:textId="77777777" w:rsidR="008207C0" w:rsidRPr="00CF2D1E" w:rsidRDefault="008207C0" w:rsidP="00215368">
      <w:pPr>
        <w:rPr>
          <w:rFonts w:asciiTheme="minorHAnsi" w:hAnsiTheme="minorHAnsi"/>
        </w:rPr>
      </w:pPr>
    </w:p>
    <w:p w14:paraId="1CA25853" w14:textId="01C97779" w:rsidR="008207C0" w:rsidRPr="00CF2D1E" w:rsidRDefault="008207C0" w:rsidP="00215368">
      <w:pPr>
        <w:rPr>
          <w:rFonts w:asciiTheme="minorHAnsi" w:hAnsiTheme="minorHAnsi"/>
        </w:rPr>
      </w:pPr>
      <w:r w:rsidRPr="00CF2D1E">
        <w:rPr>
          <w:rFonts w:asciiTheme="minorHAnsi" w:hAnsiTheme="minorHAnsi"/>
        </w:rPr>
        <w:lastRenderedPageBreak/>
        <w:t xml:space="preserve">Každá aktualizácia Príručky nadobúda platnosť dňom podpisu </w:t>
      </w:r>
      <w:r w:rsidR="001E720E" w:rsidRPr="00CF2D1E">
        <w:rPr>
          <w:rFonts w:asciiTheme="minorHAnsi" w:hAnsiTheme="minorHAnsi"/>
        </w:rPr>
        <w:t xml:space="preserve">generálnym </w:t>
      </w:r>
      <w:r w:rsidR="0058474F" w:rsidRPr="00CF2D1E">
        <w:rPr>
          <w:rFonts w:asciiTheme="minorHAnsi" w:hAnsiTheme="minorHAnsi"/>
        </w:rPr>
        <w:t>manažérom OP TP</w:t>
      </w:r>
      <w:r w:rsidR="00C32732" w:rsidRPr="00CF2D1E">
        <w:rPr>
          <w:rFonts w:asciiTheme="minorHAnsi" w:hAnsiTheme="minorHAnsi"/>
        </w:rPr>
        <w:t xml:space="preserve"> </w:t>
      </w:r>
      <w:r w:rsidRPr="00CF2D1E">
        <w:rPr>
          <w:rFonts w:asciiTheme="minorHAnsi" w:hAnsiTheme="minorHAnsi"/>
        </w:rPr>
        <w:t xml:space="preserve">a účinnosť dňom jej zverejnenia na webovom sídle </w:t>
      </w:r>
      <w:r w:rsidR="00437912" w:rsidRPr="00CF2D1E">
        <w:rPr>
          <w:rFonts w:asciiTheme="minorHAnsi" w:hAnsiTheme="minorHAnsi"/>
        </w:rPr>
        <w:t>RO</w:t>
      </w:r>
      <w:r w:rsidRPr="00CF2D1E">
        <w:rPr>
          <w:rFonts w:asciiTheme="minorHAnsi" w:hAnsiTheme="minorHAnsi"/>
        </w:rPr>
        <w:t xml:space="preserve">. </w:t>
      </w:r>
    </w:p>
    <w:p w14:paraId="1B2325E5" w14:textId="77777777" w:rsidR="008207C0" w:rsidRPr="00CF2D1E" w:rsidRDefault="008207C0" w:rsidP="00215368">
      <w:pPr>
        <w:pStyle w:val="Default"/>
        <w:jc w:val="both"/>
        <w:rPr>
          <w:rFonts w:asciiTheme="minorHAnsi" w:hAnsiTheme="minorHAnsi"/>
        </w:rPr>
      </w:pPr>
      <w:r w:rsidRPr="00CF2D1E">
        <w:rPr>
          <w:rFonts w:asciiTheme="minorHAnsi" w:hAnsiTheme="minorHAnsi"/>
        </w:rPr>
        <w:br w:type="page"/>
      </w:r>
    </w:p>
    <w:p w14:paraId="2E718F72" w14:textId="3D3AF498" w:rsidR="008207C0" w:rsidRPr="00CF2D1E" w:rsidRDefault="008207C0" w:rsidP="00215368">
      <w:pPr>
        <w:pStyle w:val="Nadpis1"/>
        <w:numPr>
          <w:ilvl w:val="0"/>
          <w:numId w:val="21"/>
        </w:numPr>
        <w:rPr>
          <w:rFonts w:asciiTheme="minorHAnsi" w:hAnsiTheme="minorHAnsi"/>
        </w:rPr>
      </w:pPr>
      <w:bookmarkStart w:id="263" w:name="_Toc106134765"/>
      <w:r w:rsidRPr="00CF2D1E">
        <w:rPr>
          <w:rFonts w:asciiTheme="minorHAnsi" w:hAnsiTheme="minorHAnsi"/>
        </w:rPr>
        <w:lastRenderedPageBreak/>
        <w:t xml:space="preserve">Zoznam </w:t>
      </w:r>
      <w:r w:rsidR="008A34AB">
        <w:rPr>
          <w:rFonts w:asciiTheme="minorHAnsi" w:hAnsiTheme="minorHAnsi"/>
          <w:lang w:val="sk-SK"/>
        </w:rPr>
        <w:t xml:space="preserve">použitých </w:t>
      </w:r>
      <w:r w:rsidRPr="00CF2D1E">
        <w:rPr>
          <w:rFonts w:asciiTheme="minorHAnsi" w:hAnsiTheme="minorHAnsi"/>
        </w:rPr>
        <w:t>skratiek</w:t>
      </w:r>
      <w:r w:rsidR="008A34AB">
        <w:rPr>
          <w:rFonts w:asciiTheme="minorHAnsi" w:hAnsiTheme="minorHAnsi"/>
          <w:lang w:val="sk-SK"/>
        </w:rPr>
        <w:t xml:space="preserve"> a vybraných pojmov</w:t>
      </w:r>
      <w:bookmarkEnd w:id="263"/>
    </w:p>
    <w:p w14:paraId="5598C64E" w14:textId="77777777" w:rsidR="008207C0" w:rsidRPr="00CF2D1E" w:rsidRDefault="008207C0" w:rsidP="00215368">
      <w:pPr>
        <w:rPr>
          <w:rFonts w:asciiTheme="minorHAnsi" w:hAnsiTheme="minorHAnsi"/>
        </w:rPr>
      </w:pPr>
    </w:p>
    <w:p w14:paraId="60FC7986" w14:textId="1674D01C" w:rsidR="008207C0" w:rsidRPr="00CF2D1E" w:rsidRDefault="008207C0" w:rsidP="00215368">
      <w:pPr>
        <w:rPr>
          <w:rFonts w:asciiTheme="minorHAnsi" w:hAnsiTheme="minorHAnsi"/>
        </w:rPr>
      </w:pPr>
      <w:r w:rsidRPr="00CF2D1E">
        <w:rPr>
          <w:rFonts w:asciiTheme="minorHAnsi" w:hAnsiTheme="minorHAnsi"/>
        </w:rPr>
        <w:t>Obsah pojmov použitých v tejto Príručke je totožný s pojmami tak, ako sú uvedené v </w:t>
      </w:r>
      <w:r w:rsidR="0031665C">
        <w:rPr>
          <w:rFonts w:asciiTheme="minorHAnsi" w:hAnsiTheme="minorHAnsi"/>
        </w:rPr>
        <w:t>z</w:t>
      </w:r>
      <w:r w:rsidR="0031665C" w:rsidRPr="00CF2D1E">
        <w:rPr>
          <w:rFonts w:asciiTheme="minorHAnsi" w:hAnsiTheme="minorHAnsi"/>
        </w:rPr>
        <w:t xml:space="preserve">mluve </w:t>
      </w:r>
      <w:r w:rsidR="002C72C0">
        <w:rPr>
          <w:rFonts w:asciiTheme="minorHAnsi" w:hAnsiTheme="minorHAnsi"/>
        </w:rPr>
        <w:t xml:space="preserve">o </w:t>
      </w:r>
      <w:r w:rsidRPr="00CF2D1E">
        <w:rPr>
          <w:rFonts w:asciiTheme="minorHAnsi" w:hAnsiTheme="minorHAnsi"/>
        </w:rPr>
        <w:t>NFP</w:t>
      </w:r>
      <w:r w:rsidR="00B176EA" w:rsidRPr="00CF2D1E">
        <w:rPr>
          <w:rFonts w:asciiTheme="minorHAnsi" w:hAnsiTheme="minorHAnsi"/>
        </w:rPr>
        <w:t>/Rozhodnutí o schválení</w:t>
      </w:r>
      <w:r w:rsidRPr="00CF2D1E">
        <w:rPr>
          <w:rFonts w:asciiTheme="minorHAnsi" w:hAnsiTheme="minorHAnsi"/>
        </w:rPr>
        <w:t xml:space="preserve">. </w:t>
      </w:r>
    </w:p>
    <w:p w14:paraId="50CEE5B1" w14:textId="77777777" w:rsidR="00EC1366" w:rsidRPr="00CF2D1E" w:rsidRDefault="00EC1366" w:rsidP="00215368">
      <w:pPr>
        <w:rPr>
          <w:rFonts w:asciiTheme="minorHAnsi" w:hAnsiTheme="minorHAnsi"/>
          <w:b/>
        </w:rPr>
      </w:pPr>
    </w:p>
    <w:tbl>
      <w:tblPr>
        <w:tblW w:w="9195" w:type="dxa"/>
        <w:tblLook w:val="00A0" w:firstRow="1" w:lastRow="0" w:firstColumn="1" w:lastColumn="0" w:noHBand="0" w:noVBand="0"/>
      </w:tblPr>
      <w:tblGrid>
        <w:gridCol w:w="1951"/>
        <w:gridCol w:w="7244"/>
      </w:tblGrid>
      <w:tr w:rsidR="008207C0" w:rsidRPr="00AA6C0A" w14:paraId="2E3BAB14" w14:textId="77777777" w:rsidTr="00BC7134">
        <w:trPr>
          <w:trHeight w:val="330"/>
        </w:trPr>
        <w:tc>
          <w:tcPr>
            <w:tcW w:w="1951" w:type="dxa"/>
            <w:noWrap/>
          </w:tcPr>
          <w:p w14:paraId="6E87760E" w14:textId="77777777" w:rsidR="008207C0" w:rsidRDefault="008207C0" w:rsidP="00CF2D1E">
            <w:pPr>
              <w:rPr>
                <w:rFonts w:asciiTheme="minorHAnsi" w:hAnsiTheme="minorHAnsi"/>
                <w:b/>
                <w:color w:val="365F91"/>
                <w:lang w:eastAsia="en-US"/>
              </w:rPr>
            </w:pPr>
            <w:r w:rsidRPr="00CF2D1E">
              <w:rPr>
                <w:rFonts w:asciiTheme="minorHAnsi" w:hAnsiTheme="minorHAnsi"/>
                <w:b/>
                <w:color w:val="365F91"/>
                <w:lang w:eastAsia="en-US"/>
              </w:rPr>
              <w:t>BV</w:t>
            </w:r>
          </w:p>
          <w:p w14:paraId="2C4E933D" w14:textId="53E49505" w:rsidR="00022C47" w:rsidRPr="00CF2D1E" w:rsidRDefault="00022C47" w:rsidP="00CF2D1E">
            <w:pPr>
              <w:rPr>
                <w:rFonts w:asciiTheme="minorHAnsi" w:hAnsiTheme="minorHAnsi"/>
                <w:b/>
                <w:color w:val="365F91"/>
                <w:lang w:eastAsia="en-US"/>
              </w:rPr>
            </w:pPr>
            <w:r>
              <w:rPr>
                <w:rFonts w:asciiTheme="minorHAnsi" w:hAnsiTheme="minorHAnsi"/>
                <w:b/>
                <w:color w:val="365F91"/>
                <w:lang w:eastAsia="en-US"/>
              </w:rPr>
              <w:t>CKO</w:t>
            </w:r>
          </w:p>
        </w:tc>
        <w:tc>
          <w:tcPr>
            <w:tcW w:w="7244" w:type="dxa"/>
            <w:noWrap/>
          </w:tcPr>
          <w:p w14:paraId="77708F14" w14:textId="77777777" w:rsidR="008207C0" w:rsidRDefault="008207C0" w:rsidP="00215368">
            <w:pPr>
              <w:rPr>
                <w:rFonts w:asciiTheme="minorHAnsi" w:hAnsiTheme="minorHAnsi"/>
                <w:lang w:eastAsia="en-US"/>
              </w:rPr>
            </w:pPr>
            <w:r w:rsidRPr="00CF2D1E">
              <w:rPr>
                <w:rFonts w:asciiTheme="minorHAnsi" w:hAnsiTheme="minorHAnsi"/>
                <w:lang w:eastAsia="en-US"/>
              </w:rPr>
              <w:t>bežné výdavky</w:t>
            </w:r>
          </w:p>
          <w:p w14:paraId="5D736021" w14:textId="335C50C5" w:rsidR="00022C47" w:rsidRPr="00CF2D1E" w:rsidRDefault="00022C47" w:rsidP="00215368">
            <w:pPr>
              <w:rPr>
                <w:rFonts w:asciiTheme="minorHAnsi" w:hAnsiTheme="minorHAnsi"/>
                <w:lang w:eastAsia="en-US"/>
              </w:rPr>
            </w:pPr>
            <w:r>
              <w:rPr>
                <w:rFonts w:asciiTheme="minorHAnsi" w:hAnsiTheme="minorHAnsi"/>
                <w:lang w:eastAsia="en-US"/>
              </w:rPr>
              <w:t>Centrálny koordinačný orgán</w:t>
            </w:r>
          </w:p>
        </w:tc>
      </w:tr>
      <w:tr w:rsidR="008207C0" w:rsidRPr="00AA6C0A" w14:paraId="4A5614B6" w14:textId="77777777" w:rsidTr="00BC7134">
        <w:trPr>
          <w:trHeight w:val="330"/>
        </w:trPr>
        <w:tc>
          <w:tcPr>
            <w:tcW w:w="1951" w:type="dxa"/>
            <w:noWrap/>
          </w:tcPr>
          <w:p w14:paraId="421EF6FB"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CO</w:t>
            </w:r>
          </w:p>
        </w:tc>
        <w:tc>
          <w:tcPr>
            <w:tcW w:w="7244" w:type="dxa"/>
            <w:noWrap/>
          </w:tcPr>
          <w:p w14:paraId="38F5D76C"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Certifikačný orgán (Ministerstvo financií SR)</w:t>
            </w:r>
          </w:p>
        </w:tc>
      </w:tr>
      <w:tr w:rsidR="008207C0" w:rsidRPr="00AA6C0A" w14:paraId="11978E68" w14:textId="77777777" w:rsidTr="00BC7134">
        <w:trPr>
          <w:trHeight w:val="330"/>
        </w:trPr>
        <w:tc>
          <w:tcPr>
            <w:tcW w:w="1951" w:type="dxa"/>
            <w:noWrap/>
          </w:tcPr>
          <w:p w14:paraId="63657916"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EK</w:t>
            </w:r>
          </w:p>
        </w:tc>
        <w:tc>
          <w:tcPr>
            <w:tcW w:w="7244" w:type="dxa"/>
            <w:noWrap/>
          </w:tcPr>
          <w:p w14:paraId="46E31B3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Európska komisia</w:t>
            </w:r>
          </w:p>
        </w:tc>
      </w:tr>
      <w:tr w:rsidR="008207C0" w:rsidRPr="00AA6C0A" w14:paraId="3DCD1E83" w14:textId="77777777" w:rsidTr="00BC7134">
        <w:trPr>
          <w:trHeight w:val="330"/>
        </w:trPr>
        <w:tc>
          <w:tcPr>
            <w:tcW w:w="1951" w:type="dxa"/>
            <w:noWrap/>
          </w:tcPr>
          <w:p w14:paraId="7E3EF090"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EŠIF</w:t>
            </w:r>
          </w:p>
        </w:tc>
        <w:tc>
          <w:tcPr>
            <w:tcW w:w="7244" w:type="dxa"/>
            <w:noWrap/>
          </w:tcPr>
          <w:p w14:paraId="4F9FBAC6"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Európske štrukturálne a investičné fondy</w:t>
            </w:r>
          </w:p>
        </w:tc>
      </w:tr>
      <w:tr w:rsidR="008207C0" w:rsidRPr="00AA6C0A" w14:paraId="41F3CCB3" w14:textId="77777777" w:rsidTr="00BC7134">
        <w:trPr>
          <w:trHeight w:val="330"/>
        </w:trPr>
        <w:tc>
          <w:tcPr>
            <w:tcW w:w="1951" w:type="dxa"/>
            <w:noWrap/>
          </w:tcPr>
          <w:p w14:paraId="0118669A"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KF</w:t>
            </w:r>
          </w:p>
        </w:tc>
        <w:tc>
          <w:tcPr>
            <w:tcW w:w="7244" w:type="dxa"/>
            <w:noWrap/>
          </w:tcPr>
          <w:p w14:paraId="2024E1B6"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Kohézny fond</w:t>
            </w:r>
          </w:p>
        </w:tc>
      </w:tr>
      <w:tr w:rsidR="008207C0" w:rsidRPr="00AA6C0A" w14:paraId="1208E68A" w14:textId="77777777" w:rsidTr="00BC7134">
        <w:trPr>
          <w:trHeight w:val="330"/>
        </w:trPr>
        <w:tc>
          <w:tcPr>
            <w:tcW w:w="1951" w:type="dxa"/>
            <w:noWrap/>
          </w:tcPr>
          <w:p w14:paraId="4C82FD0A" w14:textId="2E4E16F4" w:rsidR="008207C0" w:rsidRDefault="00D2464A" w:rsidP="00CF2D1E">
            <w:pPr>
              <w:rPr>
                <w:rFonts w:asciiTheme="minorHAnsi" w:hAnsiTheme="minorHAnsi"/>
                <w:b/>
                <w:color w:val="365F91"/>
                <w:lang w:eastAsia="en-US"/>
              </w:rPr>
            </w:pPr>
            <w:r w:rsidRPr="00CF2D1E">
              <w:rPr>
                <w:rFonts w:asciiTheme="minorHAnsi" w:hAnsiTheme="minorHAnsi"/>
                <w:b/>
                <w:color w:val="365F91"/>
                <w:lang w:eastAsia="en-US"/>
              </w:rPr>
              <w:t>F</w:t>
            </w:r>
            <w:r w:rsidR="008207C0" w:rsidRPr="00CF2D1E">
              <w:rPr>
                <w:rFonts w:asciiTheme="minorHAnsi" w:hAnsiTheme="minorHAnsi"/>
                <w:b/>
                <w:color w:val="365F91"/>
                <w:lang w:eastAsia="en-US"/>
              </w:rPr>
              <w:t>K</w:t>
            </w:r>
            <w:r w:rsidR="00030F9D">
              <w:rPr>
                <w:rFonts w:asciiTheme="minorHAnsi" w:hAnsiTheme="minorHAnsi"/>
                <w:b/>
                <w:color w:val="365F91"/>
                <w:lang w:eastAsia="en-US"/>
              </w:rPr>
              <w:t>/</w:t>
            </w:r>
            <w:r w:rsidR="008207C0" w:rsidRPr="00CF2D1E">
              <w:rPr>
                <w:rFonts w:asciiTheme="minorHAnsi" w:hAnsiTheme="minorHAnsi"/>
                <w:b/>
                <w:color w:val="365F91"/>
                <w:lang w:eastAsia="en-US"/>
              </w:rPr>
              <w:t>M</w:t>
            </w:r>
          </w:p>
          <w:p w14:paraId="4100BC3E" w14:textId="69A45C36" w:rsidR="008A34AB" w:rsidRPr="00CF2D1E" w:rsidRDefault="008A34AB" w:rsidP="00CF2D1E">
            <w:pPr>
              <w:rPr>
                <w:rFonts w:asciiTheme="minorHAnsi" w:hAnsiTheme="minorHAnsi"/>
                <w:b/>
                <w:color w:val="365F91"/>
                <w:lang w:eastAsia="en-US"/>
              </w:rPr>
            </w:pPr>
            <w:r>
              <w:rPr>
                <w:rFonts w:asciiTheme="minorHAnsi" w:hAnsiTheme="minorHAnsi"/>
                <w:b/>
                <w:color w:val="365F91"/>
                <w:lang w:eastAsia="en-US"/>
              </w:rPr>
              <w:t xml:space="preserve">Jednotná príručka k predkladaniu dokumentácie k </w:t>
            </w:r>
            <w:proofErr w:type="spellStart"/>
            <w:r>
              <w:rPr>
                <w:rFonts w:asciiTheme="minorHAnsi" w:hAnsiTheme="minorHAnsi"/>
                <w:b/>
                <w:color w:val="365F91"/>
                <w:lang w:eastAsia="en-US"/>
              </w:rPr>
              <w:t>ŽoP</w:t>
            </w:r>
            <w:proofErr w:type="spellEnd"/>
          </w:p>
        </w:tc>
        <w:tc>
          <w:tcPr>
            <w:tcW w:w="7244" w:type="dxa"/>
            <w:noWrap/>
          </w:tcPr>
          <w:p w14:paraId="467E3315" w14:textId="77777777" w:rsidR="008207C0" w:rsidRDefault="00D2464A" w:rsidP="00215368">
            <w:pPr>
              <w:rPr>
                <w:rFonts w:asciiTheme="minorHAnsi" w:hAnsiTheme="minorHAnsi"/>
                <w:lang w:eastAsia="en-US"/>
              </w:rPr>
            </w:pPr>
            <w:r w:rsidRPr="00CF2D1E">
              <w:rPr>
                <w:rFonts w:asciiTheme="minorHAnsi" w:hAnsiTheme="minorHAnsi"/>
                <w:lang w:eastAsia="en-US"/>
              </w:rPr>
              <w:t xml:space="preserve">finančná </w:t>
            </w:r>
            <w:r w:rsidR="008207C0" w:rsidRPr="00CF2D1E">
              <w:rPr>
                <w:rFonts w:asciiTheme="minorHAnsi" w:hAnsiTheme="minorHAnsi"/>
                <w:lang w:eastAsia="en-US"/>
              </w:rPr>
              <w:t>kontrola na mieste</w:t>
            </w:r>
          </w:p>
          <w:p w14:paraId="54426426" w14:textId="4B8164B7" w:rsidR="008A34AB" w:rsidRPr="00CF2D1E" w:rsidRDefault="008A34AB" w:rsidP="008A34AB">
            <w:pPr>
              <w:rPr>
                <w:rFonts w:asciiTheme="minorHAnsi" w:hAnsiTheme="minorHAnsi"/>
                <w:lang w:eastAsia="en-US"/>
              </w:rPr>
            </w:pPr>
            <w:r>
              <w:rPr>
                <w:rFonts w:asciiTheme="minorHAnsi" w:hAnsiTheme="minorHAnsi"/>
                <w:lang w:eastAsia="en-US"/>
              </w:rPr>
              <w:t xml:space="preserve">Jednotná príručka k predkladaniu dokumentácie k žiadosti o platbu, kde prijímateľom je ministerstvo alebo ostatný ústredný orgán štátnej správy (vydaná CKO s účinnosťou od 17. 06. 2022) </w:t>
            </w:r>
          </w:p>
        </w:tc>
      </w:tr>
      <w:tr w:rsidR="008207C0" w:rsidRPr="00AA6C0A" w14:paraId="5F7E548D" w14:textId="77777777" w:rsidTr="00BC7134">
        <w:trPr>
          <w:trHeight w:val="330"/>
        </w:trPr>
        <w:tc>
          <w:tcPr>
            <w:tcW w:w="1951" w:type="dxa"/>
            <w:noWrap/>
          </w:tcPr>
          <w:p w14:paraId="7A8102B6"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KS</w:t>
            </w:r>
          </w:p>
        </w:tc>
        <w:tc>
          <w:tcPr>
            <w:tcW w:w="7244" w:type="dxa"/>
            <w:noWrap/>
          </w:tcPr>
          <w:p w14:paraId="4252045E"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kontrolná skupina</w:t>
            </w:r>
          </w:p>
        </w:tc>
      </w:tr>
      <w:tr w:rsidR="008207C0" w:rsidRPr="00AA6C0A" w14:paraId="0FE14DC6" w14:textId="77777777" w:rsidTr="00BC7134">
        <w:trPr>
          <w:trHeight w:val="384"/>
        </w:trPr>
        <w:tc>
          <w:tcPr>
            <w:tcW w:w="1951" w:type="dxa"/>
            <w:noWrap/>
          </w:tcPr>
          <w:p w14:paraId="0C7E8D3A"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MS</w:t>
            </w:r>
          </w:p>
        </w:tc>
        <w:tc>
          <w:tcPr>
            <w:tcW w:w="7244" w:type="dxa"/>
            <w:noWrap/>
          </w:tcPr>
          <w:p w14:paraId="6DFCA20A"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Monitorovacia správa</w:t>
            </w:r>
          </w:p>
        </w:tc>
      </w:tr>
      <w:tr w:rsidR="008207C0" w:rsidRPr="00AA6C0A" w14:paraId="10B38FEB" w14:textId="77777777" w:rsidTr="00BC7134">
        <w:trPr>
          <w:trHeight w:val="330"/>
        </w:trPr>
        <w:tc>
          <w:tcPr>
            <w:tcW w:w="1951" w:type="dxa"/>
            <w:noWrap/>
          </w:tcPr>
          <w:p w14:paraId="51716D62"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NFP</w:t>
            </w:r>
          </w:p>
        </w:tc>
        <w:tc>
          <w:tcPr>
            <w:tcW w:w="7244" w:type="dxa"/>
            <w:noWrap/>
          </w:tcPr>
          <w:p w14:paraId="077E3B3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nenávratný finančný príspevok</w:t>
            </w:r>
          </w:p>
        </w:tc>
      </w:tr>
      <w:tr w:rsidR="008207C0" w:rsidRPr="00AA6C0A" w14:paraId="2EC05B17" w14:textId="77777777" w:rsidTr="00BC7134">
        <w:trPr>
          <w:trHeight w:val="330"/>
        </w:trPr>
        <w:tc>
          <w:tcPr>
            <w:tcW w:w="1951" w:type="dxa"/>
            <w:noWrap/>
          </w:tcPr>
          <w:p w14:paraId="53A4EE68"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NKÚ SR</w:t>
            </w:r>
          </w:p>
        </w:tc>
        <w:tc>
          <w:tcPr>
            <w:tcW w:w="7244" w:type="dxa"/>
            <w:noWrap/>
          </w:tcPr>
          <w:p w14:paraId="795AE2EB"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Najvyšší kontrolný úrad Slovenskej republiky</w:t>
            </w:r>
          </w:p>
        </w:tc>
      </w:tr>
      <w:tr w:rsidR="008207C0" w:rsidRPr="00AA6C0A" w14:paraId="1F3B4902" w14:textId="77777777" w:rsidTr="00BC7134">
        <w:trPr>
          <w:trHeight w:val="330"/>
        </w:trPr>
        <w:tc>
          <w:tcPr>
            <w:tcW w:w="1951" w:type="dxa"/>
            <w:noWrap/>
          </w:tcPr>
          <w:p w14:paraId="247355CD"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 xml:space="preserve">OP </w:t>
            </w:r>
            <w:r w:rsidR="00A80CBE" w:rsidRPr="00CF2D1E">
              <w:rPr>
                <w:rFonts w:asciiTheme="minorHAnsi" w:hAnsiTheme="minorHAnsi"/>
                <w:b/>
                <w:color w:val="365F91"/>
                <w:lang w:eastAsia="en-US"/>
              </w:rPr>
              <w:t>TP</w:t>
            </w:r>
          </w:p>
        </w:tc>
        <w:tc>
          <w:tcPr>
            <w:tcW w:w="7244" w:type="dxa"/>
            <w:noWrap/>
          </w:tcPr>
          <w:p w14:paraId="77AF682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 xml:space="preserve">Operačný program </w:t>
            </w:r>
            <w:r w:rsidR="00A80CBE" w:rsidRPr="00CF2D1E">
              <w:rPr>
                <w:rFonts w:asciiTheme="minorHAnsi" w:hAnsiTheme="minorHAnsi"/>
                <w:lang w:eastAsia="en-US"/>
              </w:rPr>
              <w:t>Technická pomoc</w:t>
            </w:r>
          </w:p>
        </w:tc>
      </w:tr>
      <w:tr w:rsidR="008207C0" w:rsidRPr="00AA6C0A" w14:paraId="129FB2EC" w14:textId="77777777" w:rsidTr="00BC7134">
        <w:trPr>
          <w:trHeight w:val="330"/>
        </w:trPr>
        <w:tc>
          <w:tcPr>
            <w:tcW w:w="1951" w:type="dxa"/>
            <w:noWrap/>
          </w:tcPr>
          <w:p w14:paraId="273CD332" w14:textId="77777777" w:rsidR="008207C0" w:rsidRDefault="008207C0" w:rsidP="00CF2D1E">
            <w:pPr>
              <w:rPr>
                <w:rFonts w:asciiTheme="minorHAnsi" w:hAnsiTheme="minorHAnsi"/>
                <w:b/>
                <w:color w:val="365F91"/>
                <w:lang w:eastAsia="en-US"/>
              </w:rPr>
            </w:pPr>
            <w:r w:rsidRPr="00CF2D1E">
              <w:rPr>
                <w:rFonts w:asciiTheme="minorHAnsi" w:hAnsiTheme="minorHAnsi"/>
                <w:b/>
                <w:color w:val="365F91"/>
                <w:lang w:eastAsia="en-US"/>
              </w:rPr>
              <w:t>P</w:t>
            </w:r>
          </w:p>
          <w:p w14:paraId="406C850E" w14:textId="353CB996" w:rsidR="00BB32A6" w:rsidRPr="00CF2D1E" w:rsidRDefault="00BB32A6" w:rsidP="00CF2D1E">
            <w:pPr>
              <w:rPr>
                <w:rFonts w:asciiTheme="minorHAnsi" w:hAnsiTheme="minorHAnsi"/>
                <w:b/>
                <w:color w:val="365F91"/>
                <w:lang w:eastAsia="en-US"/>
              </w:rPr>
            </w:pPr>
            <w:r>
              <w:rPr>
                <w:rFonts w:asciiTheme="minorHAnsi" w:hAnsiTheme="minorHAnsi"/>
                <w:b/>
                <w:color w:val="365F91"/>
                <w:lang w:eastAsia="en-US"/>
              </w:rPr>
              <w:t>PHZ</w:t>
            </w:r>
          </w:p>
        </w:tc>
        <w:tc>
          <w:tcPr>
            <w:tcW w:w="7244" w:type="dxa"/>
            <w:noWrap/>
          </w:tcPr>
          <w:p w14:paraId="4F49FE50" w14:textId="77777777" w:rsidR="008207C0" w:rsidRDefault="008207C0" w:rsidP="00215368">
            <w:pPr>
              <w:rPr>
                <w:rFonts w:asciiTheme="minorHAnsi" w:hAnsiTheme="minorHAnsi"/>
                <w:lang w:eastAsia="en-US"/>
              </w:rPr>
            </w:pPr>
            <w:r w:rsidRPr="00CF2D1E">
              <w:rPr>
                <w:rFonts w:asciiTheme="minorHAnsi" w:hAnsiTheme="minorHAnsi"/>
                <w:lang w:eastAsia="en-US"/>
              </w:rPr>
              <w:t>Prijímateľ</w:t>
            </w:r>
          </w:p>
          <w:p w14:paraId="1E392DD3" w14:textId="12EDE139" w:rsidR="00BB32A6" w:rsidRPr="00CF2D1E" w:rsidRDefault="00BC21A3" w:rsidP="00215368">
            <w:pPr>
              <w:rPr>
                <w:rFonts w:asciiTheme="minorHAnsi" w:hAnsiTheme="minorHAnsi"/>
                <w:lang w:eastAsia="en-US"/>
              </w:rPr>
            </w:pPr>
            <w:r>
              <w:rPr>
                <w:rFonts w:asciiTheme="minorHAnsi" w:hAnsiTheme="minorHAnsi"/>
                <w:lang w:eastAsia="en-US"/>
              </w:rPr>
              <w:t>p</w:t>
            </w:r>
            <w:r w:rsidR="00BB32A6">
              <w:rPr>
                <w:rFonts w:asciiTheme="minorHAnsi" w:hAnsiTheme="minorHAnsi"/>
                <w:lang w:eastAsia="en-US"/>
              </w:rPr>
              <w:t>redpokladaná hodnota zákazky</w:t>
            </w:r>
          </w:p>
        </w:tc>
      </w:tr>
      <w:tr w:rsidR="008207C0" w:rsidRPr="00AA6C0A" w14:paraId="6030F055" w14:textId="77777777" w:rsidTr="00BC7134">
        <w:trPr>
          <w:trHeight w:val="330"/>
        </w:trPr>
        <w:tc>
          <w:tcPr>
            <w:tcW w:w="1951" w:type="dxa"/>
            <w:noWrap/>
          </w:tcPr>
          <w:p w14:paraId="139FD537"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PJ</w:t>
            </w:r>
          </w:p>
        </w:tc>
        <w:tc>
          <w:tcPr>
            <w:tcW w:w="7244" w:type="dxa"/>
            <w:noWrap/>
          </w:tcPr>
          <w:p w14:paraId="75C34B69"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Platobná jednotka</w:t>
            </w:r>
          </w:p>
        </w:tc>
      </w:tr>
      <w:tr w:rsidR="008207C0" w:rsidRPr="00AA6C0A" w14:paraId="6D089E88" w14:textId="77777777" w:rsidTr="00BC7134">
        <w:trPr>
          <w:trHeight w:val="330"/>
        </w:trPr>
        <w:tc>
          <w:tcPr>
            <w:tcW w:w="1951" w:type="dxa"/>
            <w:noWrap/>
          </w:tcPr>
          <w:p w14:paraId="5080CA04" w14:textId="77777777" w:rsidR="008207C0" w:rsidRPr="00CF2D1E" w:rsidRDefault="008207C0" w:rsidP="00CF2D1E">
            <w:pPr>
              <w:ind w:right="-282"/>
              <w:rPr>
                <w:rFonts w:asciiTheme="minorHAnsi" w:hAnsiTheme="minorHAnsi"/>
                <w:b/>
                <w:color w:val="365F91"/>
                <w:lang w:eastAsia="en-US"/>
              </w:rPr>
            </w:pPr>
            <w:r w:rsidRPr="00CF2D1E">
              <w:rPr>
                <w:rFonts w:asciiTheme="minorHAnsi" w:hAnsiTheme="minorHAnsi"/>
                <w:b/>
                <w:color w:val="365F91"/>
                <w:lang w:eastAsia="en-US"/>
              </w:rPr>
              <w:t xml:space="preserve">Príjem NFP                  </w:t>
            </w:r>
          </w:p>
        </w:tc>
        <w:tc>
          <w:tcPr>
            <w:tcW w:w="7244" w:type="dxa"/>
            <w:noWrap/>
          </w:tcPr>
          <w:p w14:paraId="77D2CCD2" w14:textId="77777777" w:rsidR="008207C0" w:rsidRPr="00CF2D1E" w:rsidRDefault="008207C0" w:rsidP="00215368">
            <w:pPr>
              <w:ind w:right="-282"/>
              <w:rPr>
                <w:rFonts w:asciiTheme="minorHAnsi" w:hAnsiTheme="minorHAnsi"/>
                <w:lang w:eastAsia="en-US"/>
              </w:rPr>
            </w:pPr>
            <w:r w:rsidRPr="00CF2D1E">
              <w:rPr>
                <w:rFonts w:asciiTheme="minorHAnsi" w:hAnsiTheme="minorHAnsi"/>
                <w:lang w:eastAsia="en-US"/>
              </w:rPr>
              <w:t xml:space="preserve">pripísanie prostriedkov EÚ a ŠR na spolufinancovanie na účet </w:t>
            </w:r>
            <w:proofErr w:type="spellStart"/>
            <w:r w:rsidRPr="00CF2D1E">
              <w:rPr>
                <w:rFonts w:asciiTheme="minorHAnsi" w:hAnsiTheme="minorHAnsi"/>
                <w:lang w:eastAsia="en-US"/>
              </w:rPr>
              <w:t>Prijímate</w:t>
            </w:r>
            <w:r w:rsidR="00DC7C16" w:rsidRPr="00CF2D1E">
              <w:rPr>
                <w:rFonts w:asciiTheme="minorHAnsi" w:hAnsiTheme="minorHAnsi"/>
                <w:lang w:eastAsia="en-US"/>
              </w:rPr>
              <w:t>ľa</w:t>
            </w:r>
            <w:r w:rsidRPr="00CF2D1E">
              <w:rPr>
                <w:rFonts w:asciiTheme="minorHAnsi" w:hAnsiTheme="minorHAnsi"/>
                <w:lang w:eastAsia="en-US"/>
              </w:rPr>
              <w:t>ľa</w:t>
            </w:r>
            <w:proofErr w:type="spellEnd"/>
            <w:r w:rsidRPr="00CF2D1E">
              <w:rPr>
                <w:rFonts w:asciiTheme="minorHAnsi" w:hAnsiTheme="minorHAnsi"/>
                <w:lang w:eastAsia="en-US"/>
              </w:rPr>
              <w:t xml:space="preserve"> (EÚ a ŠR na spolufinancovanie)</w:t>
            </w:r>
          </w:p>
        </w:tc>
      </w:tr>
      <w:tr w:rsidR="008207C0" w:rsidRPr="00AA6C0A" w14:paraId="64B88C94" w14:textId="77777777" w:rsidTr="00BC7134">
        <w:trPr>
          <w:trHeight w:val="330"/>
        </w:trPr>
        <w:tc>
          <w:tcPr>
            <w:tcW w:w="1951" w:type="dxa"/>
            <w:noWrap/>
          </w:tcPr>
          <w:p w14:paraId="7EB6A630"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RO</w:t>
            </w:r>
          </w:p>
          <w:p w14:paraId="40127719" w14:textId="77777777" w:rsidR="00EA4E2B" w:rsidRPr="00CF2D1E" w:rsidRDefault="00EA4E2B" w:rsidP="00CF2D1E">
            <w:pPr>
              <w:rPr>
                <w:rFonts w:asciiTheme="minorHAnsi" w:hAnsiTheme="minorHAnsi"/>
                <w:b/>
                <w:color w:val="365F91"/>
                <w:lang w:eastAsia="en-US"/>
              </w:rPr>
            </w:pPr>
            <w:r w:rsidRPr="00CF2D1E">
              <w:rPr>
                <w:rFonts w:asciiTheme="minorHAnsi" w:hAnsiTheme="minorHAnsi"/>
                <w:b/>
                <w:color w:val="365F91"/>
                <w:lang w:eastAsia="en-US"/>
              </w:rPr>
              <w:t>SC</w:t>
            </w:r>
          </w:p>
        </w:tc>
        <w:tc>
          <w:tcPr>
            <w:tcW w:w="7244" w:type="dxa"/>
            <w:noWrap/>
          </w:tcPr>
          <w:p w14:paraId="1F6FD712" w14:textId="77777777" w:rsidR="00EA4E2B" w:rsidRPr="00CF2D1E" w:rsidRDefault="008207C0" w:rsidP="00215368">
            <w:pPr>
              <w:rPr>
                <w:rFonts w:asciiTheme="minorHAnsi" w:hAnsiTheme="minorHAnsi"/>
                <w:lang w:eastAsia="en-US"/>
              </w:rPr>
            </w:pPr>
            <w:r w:rsidRPr="00CF2D1E">
              <w:rPr>
                <w:rFonts w:asciiTheme="minorHAnsi" w:hAnsiTheme="minorHAnsi"/>
                <w:lang w:eastAsia="en-US"/>
              </w:rPr>
              <w:t>Riadiaci orgán</w:t>
            </w:r>
          </w:p>
          <w:p w14:paraId="209A90FA" w14:textId="77777777" w:rsidR="00EA4E2B" w:rsidRPr="00CF2D1E" w:rsidRDefault="00EA4E2B" w:rsidP="00215368">
            <w:pPr>
              <w:rPr>
                <w:rFonts w:asciiTheme="minorHAnsi" w:hAnsiTheme="minorHAnsi"/>
                <w:lang w:eastAsia="en-US"/>
              </w:rPr>
            </w:pPr>
            <w:r w:rsidRPr="00CF2D1E">
              <w:rPr>
                <w:rFonts w:asciiTheme="minorHAnsi" w:hAnsiTheme="minorHAnsi"/>
                <w:lang w:eastAsia="en-US"/>
              </w:rPr>
              <w:t>Služobná cesta</w:t>
            </w:r>
            <w:r w:rsidR="008207C0" w:rsidRPr="00CF2D1E">
              <w:rPr>
                <w:rFonts w:asciiTheme="minorHAnsi" w:hAnsiTheme="minorHAnsi"/>
                <w:lang w:eastAsia="en-US"/>
              </w:rPr>
              <w:t xml:space="preserve"> </w:t>
            </w:r>
          </w:p>
        </w:tc>
      </w:tr>
      <w:tr w:rsidR="00A35761" w:rsidRPr="00AA6C0A" w14:paraId="6EB3708F" w14:textId="77777777" w:rsidTr="002C1293">
        <w:trPr>
          <w:trHeight w:val="330"/>
        </w:trPr>
        <w:tc>
          <w:tcPr>
            <w:tcW w:w="1951" w:type="dxa"/>
            <w:noWrap/>
          </w:tcPr>
          <w:p w14:paraId="16F5E7BB" w14:textId="77777777" w:rsidR="00A35761" w:rsidRPr="00CF2D1E" w:rsidRDefault="00A35761" w:rsidP="00CF2D1E">
            <w:pPr>
              <w:rPr>
                <w:rFonts w:asciiTheme="minorHAnsi" w:hAnsiTheme="minorHAnsi"/>
                <w:b/>
                <w:color w:val="365F91"/>
                <w:lang w:eastAsia="en-US"/>
              </w:rPr>
            </w:pPr>
            <w:r w:rsidRPr="00CF2D1E">
              <w:rPr>
                <w:rFonts w:asciiTheme="minorHAnsi" w:hAnsiTheme="minorHAnsi"/>
                <w:b/>
                <w:color w:val="365F91"/>
                <w:lang w:eastAsia="en-US"/>
              </w:rPr>
              <w:t>Systém finančného riadenia</w:t>
            </w:r>
          </w:p>
        </w:tc>
        <w:tc>
          <w:tcPr>
            <w:tcW w:w="7244" w:type="dxa"/>
            <w:noWrap/>
          </w:tcPr>
          <w:p w14:paraId="72C79BDD" w14:textId="77777777" w:rsidR="00A35761" w:rsidRPr="00CF2D1E" w:rsidRDefault="00A35761" w:rsidP="00215368">
            <w:pPr>
              <w:rPr>
                <w:rFonts w:asciiTheme="minorHAnsi" w:hAnsiTheme="minorHAnsi"/>
                <w:lang w:eastAsia="en-US"/>
              </w:rPr>
            </w:pPr>
            <w:r w:rsidRPr="00CF2D1E">
              <w:rPr>
                <w:rFonts w:asciiTheme="minorHAnsi" w:hAnsiTheme="minorHAnsi"/>
                <w:lang w:eastAsia="en-US"/>
              </w:rPr>
              <w:t>Systém finančného riadenia štrukturálnych fondov, Kohézneho fondu, Európskeho námorného a rybárskeho fondu a Fondu európskej pomoci pre najodkázanejšie osoby na programové obdobie 2014 – 2020</w:t>
            </w:r>
          </w:p>
        </w:tc>
      </w:tr>
      <w:tr w:rsidR="008207C0" w:rsidRPr="00AA6C0A" w14:paraId="4E7ABF4D" w14:textId="77777777" w:rsidTr="00BC7134">
        <w:trPr>
          <w:trHeight w:val="330"/>
        </w:trPr>
        <w:tc>
          <w:tcPr>
            <w:tcW w:w="1951" w:type="dxa"/>
            <w:noWrap/>
          </w:tcPr>
          <w:p w14:paraId="74F200C7" w14:textId="423AEC1C" w:rsidR="003613A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ŠRO</w:t>
            </w:r>
          </w:p>
          <w:p w14:paraId="6980BC78" w14:textId="0ACB40AE" w:rsidR="008207C0" w:rsidRPr="00CF2D1E" w:rsidRDefault="003613A0" w:rsidP="00215368">
            <w:pPr>
              <w:rPr>
                <w:rFonts w:asciiTheme="minorHAnsi" w:hAnsiTheme="minorHAnsi"/>
                <w:lang w:eastAsia="en-US"/>
              </w:rPr>
            </w:pPr>
            <w:r w:rsidRPr="00CF2D1E">
              <w:rPr>
                <w:rFonts w:asciiTheme="minorHAnsi" w:hAnsiTheme="minorHAnsi"/>
                <w:b/>
                <w:color w:val="365F91"/>
                <w:lang w:eastAsia="en-US"/>
              </w:rPr>
              <w:t>ŠPO</w:t>
            </w:r>
          </w:p>
        </w:tc>
        <w:tc>
          <w:tcPr>
            <w:tcW w:w="7244" w:type="dxa"/>
            <w:noWrap/>
          </w:tcPr>
          <w:p w14:paraId="04A9E0D3"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Štátna rozpočtová organizácia</w:t>
            </w:r>
          </w:p>
          <w:p w14:paraId="0314C29D" w14:textId="0422B308" w:rsidR="003613A0" w:rsidRPr="00CF2D1E" w:rsidRDefault="003613A0" w:rsidP="00215368">
            <w:pPr>
              <w:rPr>
                <w:rFonts w:asciiTheme="minorHAnsi" w:hAnsiTheme="minorHAnsi"/>
                <w:lang w:eastAsia="en-US"/>
              </w:rPr>
            </w:pPr>
            <w:r w:rsidRPr="00CF2D1E">
              <w:rPr>
                <w:rFonts w:asciiTheme="minorHAnsi" w:hAnsiTheme="minorHAnsi"/>
                <w:lang w:eastAsia="en-US"/>
              </w:rPr>
              <w:t>Štátna príspevková organizácia</w:t>
            </w:r>
          </w:p>
        </w:tc>
      </w:tr>
      <w:tr w:rsidR="008207C0" w:rsidRPr="00AA6C0A" w14:paraId="05F1AFA8" w14:textId="77777777" w:rsidTr="00BC7134">
        <w:trPr>
          <w:trHeight w:val="330"/>
        </w:trPr>
        <w:tc>
          <w:tcPr>
            <w:tcW w:w="1951" w:type="dxa"/>
            <w:noWrap/>
          </w:tcPr>
          <w:p w14:paraId="5609C4A4"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TPC</w:t>
            </w:r>
          </w:p>
        </w:tc>
        <w:tc>
          <w:tcPr>
            <w:tcW w:w="7244" w:type="dxa"/>
            <w:noWrap/>
          </w:tcPr>
          <w:p w14:paraId="4FC9A5FD"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tuzemská pracovná cesta</w:t>
            </w:r>
          </w:p>
        </w:tc>
      </w:tr>
      <w:tr w:rsidR="008207C0" w:rsidRPr="00AA6C0A" w14:paraId="6316758F" w14:textId="77777777" w:rsidTr="00BC7134">
        <w:trPr>
          <w:trHeight w:val="330"/>
        </w:trPr>
        <w:tc>
          <w:tcPr>
            <w:tcW w:w="1951" w:type="dxa"/>
            <w:noWrap/>
          </w:tcPr>
          <w:p w14:paraId="23EC8438"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ÚD</w:t>
            </w:r>
          </w:p>
        </w:tc>
        <w:tc>
          <w:tcPr>
            <w:tcW w:w="7244" w:type="dxa"/>
            <w:noWrap/>
          </w:tcPr>
          <w:p w14:paraId="4399170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účtovný doklad</w:t>
            </w:r>
          </w:p>
        </w:tc>
      </w:tr>
      <w:tr w:rsidR="008207C0" w:rsidRPr="00AA6C0A" w14:paraId="5986A4A4" w14:textId="77777777" w:rsidTr="00BC7134">
        <w:trPr>
          <w:trHeight w:val="330"/>
        </w:trPr>
        <w:tc>
          <w:tcPr>
            <w:tcW w:w="1951" w:type="dxa"/>
            <w:noWrap/>
          </w:tcPr>
          <w:p w14:paraId="1391F2D4"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 xml:space="preserve">Úhrada NFP </w:t>
            </w:r>
          </w:p>
          <w:p w14:paraId="5EDEEAB7" w14:textId="77777777" w:rsidR="006A07DC" w:rsidRPr="00CF2D1E" w:rsidRDefault="006A07DC" w:rsidP="00CF2D1E">
            <w:pPr>
              <w:rPr>
                <w:rFonts w:asciiTheme="minorHAnsi" w:hAnsiTheme="minorHAnsi"/>
                <w:b/>
                <w:color w:val="365F91"/>
                <w:lang w:eastAsia="en-US"/>
              </w:rPr>
            </w:pPr>
          </w:p>
          <w:p w14:paraId="1C582357" w14:textId="1DBFEBA1" w:rsidR="008A34AB" w:rsidRDefault="008A34AB" w:rsidP="00CF2D1E">
            <w:pPr>
              <w:rPr>
                <w:rFonts w:asciiTheme="minorHAnsi" w:hAnsiTheme="minorHAnsi"/>
                <w:b/>
                <w:color w:val="365F91"/>
                <w:lang w:eastAsia="en-US"/>
              </w:rPr>
            </w:pPr>
            <w:r>
              <w:rPr>
                <w:rFonts w:asciiTheme="minorHAnsi" w:hAnsiTheme="minorHAnsi"/>
                <w:b/>
                <w:color w:val="365F91"/>
                <w:lang w:eastAsia="en-US"/>
              </w:rPr>
              <w:t>OÚOŠS</w:t>
            </w:r>
          </w:p>
          <w:p w14:paraId="6FA8EA5B" w14:textId="3B686000" w:rsidR="008A34AB" w:rsidRPr="00CF2D1E" w:rsidRDefault="006A07DC" w:rsidP="00CF2D1E">
            <w:pPr>
              <w:rPr>
                <w:rFonts w:asciiTheme="minorHAnsi" w:hAnsiTheme="minorHAnsi"/>
                <w:b/>
                <w:color w:val="365F91"/>
                <w:lang w:eastAsia="en-US"/>
              </w:rPr>
            </w:pPr>
            <w:r w:rsidRPr="00CF2D1E">
              <w:rPr>
                <w:rFonts w:asciiTheme="minorHAnsi" w:hAnsiTheme="minorHAnsi"/>
                <w:b/>
                <w:color w:val="365F91"/>
                <w:lang w:eastAsia="en-US"/>
              </w:rPr>
              <w:t>ÚVA</w:t>
            </w:r>
          </w:p>
        </w:tc>
        <w:tc>
          <w:tcPr>
            <w:tcW w:w="7244" w:type="dxa"/>
            <w:noWrap/>
          </w:tcPr>
          <w:p w14:paraId="525F731F" w14:textId="3E90603F" w:rsidR="006A07DC" w:rsidRDefault="008207C0" w:rsidP="00215368">
            <w:pPr>
              <w:rPr>
                <w:rFonts w:asciiTheme="minorHAnsi" w:hAnsiTheme="minorHAnsi"/>
                <w:lang w:eastAsia="en-US"/>
              </w:rPr>
            </w:pPr>
            <w:r w:rsidRPr="00CF2D1E">
              <w:rPr>
                <w:rFonts w:asciiTheme="minorHAnsi" w:hAnsiTheme="minorHAnsi"/>
                <w:lang w:eastAsia="en-US"/>
              </w:rPr>
              <w:t>úhrada prostriedkov EÚ a ŠR na spolufinancovanie z účtu platobnej jednotky</w:t>
            </w:r>
          </w:p>
          <w:p w14:paraId="43C9210F" w14:textId="34E2EA97" w:rsidR="008A34AB" w:rsidRPr="00CF2D1E" w:rsidRDefault="008A34AB" w:rsidP="00215368">
            <w:pPr>
              <w:rPr>
                <w:rFonts w:asciiTheme="minorHAnsi" w:hAnsiTheme="minorHAnsi"/>
                <w:lang w:eastAsia="en-US"/>
              </w:rPr>
            </w:pPr>
            <w:r>
              <w:rPr>
                <w:rFonts w:asciiTheme="minorHAnsi" w:hAnsiTheme="minorHAnsi"/>
                <w:lang w:eastAsia="en-US"/>
              </w:rPr>
              <w:t>ostatný ústredný orgán štátnej správy</w:t>
            </w:r>
          </w:p>
          <w:p w14:paraId="3E33851E" w14:textId="243EA3FA" w:rsidR="006A07DC" w:rsidRPr="00CF2D1E" w:rsidRDefault="006A07DC" w:rsidP="00215368">
            <w:pPr>
              <w:rPr>
                <w:rFonts w:asciiTheme="minorHAnsi" w:hAnsiTheme="minorHAnsi"/>
                <w:lang w:eastAsia="en-US"/>
              </w:rPr>
            </w:pPr>
            <w:r w:rsidRPr="00CF2D1E">
              <w:rPr>
                <w:rFonts w:asciiTheme="minorHAnsi" w:hAnsiTheme="minorHAnsi"/>
                <w:lang w:eastAsia="en-US"/>
              </w:rPr>
              <w:t>Úrad vládneho auditu</w:t>
            </w:r>
          </w:p>
        </w:tc>
      </w:tr>
      <w:tr w:rsidR="008207C0" w:rsidRPr="00AA6C0A" w14:paraId="2CEBE681" w14:textId="77777777" w:rsidTr="00BC7134">
        <w:trPr>
          <w:trHeight w:val="330"/>
        </w:trPr>
        <w:tc>
          <w:tcPr>
            <w:tcW w:w="1951" w:type="dxa"/>
            <w:noWrap/>
          </w:tcPr>
          <w:p w14:paraId="1D671221"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ÚVO</w:t>
            </w:r>
          </w:p>
        </w:tc>
        <w:tc>
          <w:tcPr>
            <w:tcW w:w="7244" w:type="dxa"/>
            <w:noWrap/>
          </w:tcPr>
          <w:p w14:paraId="162F3AB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Úrad pre verejné obstarávanie</w:t>
            </w:r>
          </w:p>
        </w:tc>
      </w:tr>
      <w:tr w:rsidR="008207C0" w:rsidRPr="00AA6C0A" w14:paraId="6D912159" w14:textId="77777777" w:rsidTr="00BC7134">
        <w:trPr>
          <w:trHeight w:val="330"/>
        </w:trPr>
        <w:tc>
          <w:tcPr>
            <w:tcW w:w="1951" w:type="dxa"/>
            <w:noWrap/>
          </w:tcPr>
          <w:p w14:paraId="70F6B7E7"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VO</w:t>
            </w:r>
          </w:p>
        </w:tc>
        <w:tc>
          <w:tcPr>
            <w:tcW w:w="7244" w:type="dxa"/>
            <w:noWrap/>
          </w:tcPr>
          <w:p w14:paraId="43FA1F57"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verejné obstarávanie</w:t>
            </w:r>
          </w:p>
        </w:tc>
      </w:tr>
      <w:tr w:rsidR="008207C0" w:rsidRPr="00AA6C0A" w14:paraId="07C27DDC" w14:textId="77777777" w:rsidTr="00BC7134">
        <w:trPr>
          <w:trHeight w:val="330"/>
        </w:trPr>
        <w:tc>
          <w:tcPr>
            <w:tcW w:w="1951" w:type="dxa"/>
            <w:noWrap/>
          </w:tcPr>
          <w:p w14:paraId="78ED76F7" w14:textId="77777777" w:rsidR="008207C0" w:rsidRDefault="008207C0" w:rsidP="00CF2D1E">
            <w:pPr>
              <w:rPr>
                <w:rFonts w:asciiTheme="minorHAnsi" w:hAnsiTheme="minorHAnsi"/>
                <w:b/>
                <w:color w:val="365F91"/>
                <w:lang w:eastAsia="en-US"/>
              </w:rPr>
            </w:pPr>
            <w:r w:rsidRPr="00CF2D1E">
              <w:rPr>
                <w:rFonts w:asciiTheme="minorHAnsi" w:hAnsiTheme="minorHAnsi"/>
                <w:b/>
                <w:color w:val="365F91"/>
                <w:lang w:eastAsia="en-US"/>
              </w:rPr>
              <w:t>VZP</w:t>
            </w:r>
          </w:p>
          <w:p w14:paraId="042F63EC" w14:textId="77777777" w:rsidR="008A34AB" w:rsidRDefault="008A34AB">
            <w:pPr>
              <w:jc w:val="left"/>
              <w:rPr>
                <w:rFonts w:asciiTheme="minorHAnsi" w:hAnsiTheme="minorHAnsi"/>
                <w:b/>
                <w:color w:val="365F91"/>
                <w:lang w:eastAsia="en-US"/>
              </w:rPr>
            </w:pPr>
          </w:p>
          <w:p w14:paraId="2D4DD529" w14:textId="07488553" w:rsidR="00CA157B" w:rsidRDefault="000A4869">
            <w:pPr>
              <w:jc w:val="left"/>
              <w:rPr>
                <w:rFonts w:asciiTheme="minorHAnsi" w:hAnsiTheme="minorHAnsi"/>
                <w:b/>
                <w:color w:val="365F91"/>
                <w:lang w:eastAsia="en-US"/>
              </w:rPr>
            </w:pPr>
            <w:r>
              <w:rPr>
                <w:rFonts w:asciiTheme="minorHAnsi" w:hAnsiTheme="minorHAnsi"/>
                <w:b/>
                <w:color w:val="365F91"/>
                <w:lang w:eastAsia="en-US"/>
              </w:rPr>
              <w:lastRenderedPageBreak/>
              <w:t>z</w:t>
            </w:r>
            <w:r w:rsidR="00CA157B">
              <w:rPr>
                <w:rFonts w:asciiTheme="minorHAnsi" w:hAnsiTheme="minorHAnsi"/>
                <w:b/>
                <w:color w:val="365F91"/>
                <w:lang w:eastAsia="en-US"/>
              </w:rPr>
              <w:t>ákon o e-</w:t>
            </w:r>
            <w:proofErr w:type="spellStart"/>
            <w:r w:rsidR="00CA157B">
              <w:rPr>
                <w:rFonts w:asciiTheme="minorHAnsi" w:hAnsiTheme="minorHAnsi"/>
                <w:b/>
                <w:color w:val="365F91"/>
                <w:lang w:eastAsia="en-US"/>
              </w:rPr>
              <w:t>Governmente</w:t>
            </w:r>
            <w:proofErr w:type="spellEnd"/>
          </w:p>
          <w:p w14:paraId="33ED1A51" w14:textId="77777777" w:rsidR="00DB671B" w:rsidRDefault="00DB671B">
            <w:pPr>
              <w:jc w:val="left"/>
              <w:rPr>
                <w:rFonts w:asciiTheme="minorHAnsi" w:hAnsiTheme="minorHAnsi"/>
                <w:b/>
                <w:color w:val="365F91"/>
                <w:lang w:eastAsia="en-US"/>
              </w:rPr>
            </w:pPr>
          </w:p>
          <w:p w14:paraId="73B93DE1" w14:textId="3B7BFDF4" w:rsidR="000A4869" w:rsidRPr="00CF2D1E" w:rsidRDefault="000A4869" w:rsidP="004C19E9">
            <w:pPr>
              <w:jc w:val="left"/>
              <w:rPr>
                <w:rFonts w:asciiTheme="minorHAnsi" w:hAnsiTheme="minorHAnsi"/>
                <w:b/>
                <w:color w:val="365F91"/>
                <w:lang w:eastAsia="en-US"/>
              </w:rPr>
            </w:pPr>
            <w:r>
              <w:rPr>
                <w:rFonts w:asciiTheme="minorHAnsi" w:hAnsiTheme="minorHAnsi"/>
                <w:b/>
                <w:color w:val="365F91"/>
                <w:lang w:eastAsia="en-US"/>
              </w:rPr>
              <w:t>z</w:t>
            </w:r>
            <w:r w:rsidR="00DB671B">
              <w:rPr>
                <w:rFonts w:asciiTheme="minorHAnsi" w:hAnsiTheme="minorHAnsi"/>
                <w:b/>
                <w:color w:val="365F91"/>
                <w:lang w:eastAsia="en-US"/>
              </w:rPr>
              <w:t>ákon o finančnej kontrole a</w:t>
            </w:r>
            <w:r>
              <w:rPr>
                <w:rFonts w:asciiTheme="minorHAnsi" w:hAnsiTheme="minorHAnsi"/>
                <w:b/>
                <w:color w:val="365F91"/>
                <w:lang w:eastAsia="en-US"/>
              </w:rPr>
              <w:t> </w:t>
            </w:r>
            <w:r w:rsidR="00DB671B">
              <w:rPr>
                <w:rFonts w:asciiTheme="minorHAnsi" w:hAnsiTheme="minorHAnsi"/>
                <w:b/>
                <w:color w:val="365F91"/>
                <w:lang w:eastAsia="en-US"/>
              </w:rPr>
              <w:t>audite</w:t>
            </w:r>
          </w:p>
        </w:tc>
        <w:tc>
          <w:tcPr>
            <w:tcW w:w="7244" w:type="dxa"/>
            <w:noWrap/>
          </w:tcPr>
          <w:p w14:paraId="0CC6737A" w14:textId="1ECA50B6" w:rsidR="008A34AB" w:rsidRDefault="008207C0" w:rsidP="002C72C0">
            <w:pPr>
              <w:rPr>
                <w:rFonts w:asciiTheme="minorHAnsi" w:hAnsiTheme="minorHAnsi"/>
                <w:lang w:eastAsia="en-US"/>
              </w:rPr>
            </w:pPr>
            <w:r w:rsidRPr="00CF2D1E">
              <w:rPr>
                <w:rFonts w:asciiTheme="minorHAnsi" w:hAnsiTheme="minorHAnsi"/>
                <w:lang w:eastAsia="en-US"/>
              </w:rPr>
              <w:lastRenderedPageBreak/>
              <w:t>všeobecné zmluvné podmienky k Zmluve o</w:t>
            </w:r>
            <w:r w:rsidR="00CA157B">
              <w:rPr>
                <w:rFonts w:asciiTheme="minorHAnsi" w:hAnsiTheme="minorHAnsi"/>
                <w:lang w:eastAsia="en-US"/>
              </w:rPr>
              <w:t> </w:t>
            </w:r>
            <w:r w:rsidRPr="00CF2D1E">
              <w:rPr>
                <w:rFonts w:asciiTheme="minorHAnsi" w:hAnsiTheme="minorHAnsi"/>
                <w:lang w:eastAsia="en-US"/>
              </w:rPr>
              <w:t>NFP</w:t>
            </w:r>
          </w:p>
          <w:p w14:paraId="38364963" w14:textId="5041F0F9" w:rsidR="00CA157B" w:rsidRDefault="00CA157B" w:rsidP="002C72C0">
            <w:pPr>
              <w:rPr>
                <w:rFonts w:asciiTheme="minorHAnsi" w:hAnsiTheme="minorHAnsi"/>
                <w:lang w:eastAsia="en-US"/>
              </w:rPr>
            </w:pPr>
            <w:r>
              <w:rPr>
                <w:rFonts w:asciiTheme="minorHAnsi" w:hAnsiTheme="minorHAnsi"/>
                <w:lang w:eastAsia="en-US"/>
              </w:rPr>
              <w:lastRenderedPageBreak/>
              <w:t>zákon č. 305/2013 Z. z. o elektronickej podobe výkonu pôsobnosti orgánov verejnej moci a o zmene a doplnení niektorých zákonov (zákon o e-</w:t>
            </w:r>
            <w:proofErr w:type="spellStart"/>
            <w:r>
              <w:rPr>
                <w:rFonts w:asciiTheme="minorHAnsi" w:hAnsiTheme="minorHAnsi"/>
                <w:lang w:eastAsia="en-US"/>
              </w:rPr>
              <w:t>Governmente</w:t>
            </w:r>
            <w:proofErr w:type="spellEnd"/>
            <w:r>
              <w:rPr>
                <w:rFonts w:asciiTheme="minorHAnsi" w:hAnsiTheme="minorHAnsi"/>
                <w:lang w:eastAsia="en-US"/>
              </w:rPr>
              <w:t>) v znení neskorších právnych predpisov</w:t>
            </w:r>
          </w:p>
          <w:p w14:paraId="2487C5F8" w14:textId="19B25D81" w:rsidR="00C1663C" w:rsidRPr="00CF2D1E" w:rsidRDefault="00DB671B" w:rsidP="002C72C0">
            <w:pPr>
              <w:rPr>
                <w:rFonts w:asciiTheme="minorHAnsi" w:hAnsiTheme="minorHAnsi"/>
                <w:lang w:eastAsia="en-US"/>
              </w:rPr>
            </w:pPr>
            <w:r>
              <w:rPr>
                <w:rFonts w:asciiTheme="minorHAnsi" w:hAnsiTheme="minorHAnsi"/>
                <w:lang w:eastAsia="en-US"/>
              </w:rPr>
              <w:t>zákon č. 357/2015 Z. z. o finančnej kontrole a audite a o zmene a doplnení niektorých zákonov v znení neskorších právnych predpisov</w:t>
            </w:r>
          </w:p>
        </w:tc>
      </w:tr>
      <w:tr w:rsidR="008207C0" w:rsidRPr="00AA6C0A" w14:paraId="7E815DD0" w14:textId="77777777" w:rsidTr="00BC7134">
        <w:trPr>
          <w:trHeight w:val="330"/>
        </w:trPr>
        <w:tc>
          <w:tcPr>
            <w:tcW w:w="1951" w:type="dxa"/>
            <w:noWrap/>
          </w:tcPr>
          <w:p w14:paraId="58CE25D1" w14:textId="3E0B497F" w:rsidR="003069D2" w:rsidRDefault="003069D2" w:rsidP="00CF2D1E">
            <w:pPr>
              <w:rPr>
                <w:rFonts w:asciiTheme="minorHAnsi" w:hAnsiTheme="minorHAnsi"/>
                <w:b/>
                <w:color w:val="365F91"/>
                <w:lang w:eastAsia="en-US"/>
              </w:rPr>
            </w:pPr>
            <w:r>
              <w:rPr>
                <w:rFonts w:asciiTheme="minorHAnsi" w:hAnsiTheme="minorHAnsi"/>
                <w:b/>
                <w:color w:val="365F91"/>
                <w:lang w:eastAsia="en-US"/>
              </w:rPr>
              <w:lastRenderedPageBreak/>
              <w:t>zákon o príspevku z EŠIF</w:t>
            </w:r>
          </w:p>
          <w:p w14:paraId="138D06A0" w14:textId="2443D1A3" w:rsidR="003069D2" w:rsidRDefault="003069D2" w:rsidP="00CF2D1E">
            <w:pPr>
              <w:rPr>
                <w:rFonts w:asciiTheme="minorHAnsi" w:hAnsiTheme="minorHAnsi"/>
                <w:b/>
                <w:color w:val="365F91"/>
                <w:lang w:eastAsia="en-US"/>
              </w:rPr>
            </w:pPr>
            <w:r>
              <w:rPr>
                <w:rFonts w:asciiTheme="minorHAnsi" w:hAnsiTheme="minorHAnsi"/>
                <w:b/>
                <w:color w:val="365F91"/>
                <w:lang w:eastAsia="en-US"/>
              </w:rPr>
              <w:t xml:space="preserve">zákon o </w:t>
            </w:r>
          </w:p>
          <w:p w14:paraId="09C43363" w14:textId="612CED00" w:rsidR="003069D2" w:rsidRDefault="003069D2" w:rsidP="00CF2D1E">
            <w:pPr>
              <w:rPr>
                <w:rFonts w:asciiTheme="minorHAnsi" w:hAnsiTheme="minorHAnsi"/>
                <w:b/>
                <w:color w:val="365F91"/>
                <w:lang w:eastAsia="en-US"/>
              </w:rPr>
            </w:pPr>
            <w:r>
              <w:rPr>
                <w:rFonts w:asciiTheme="minorHAnsi" w:hAnsiTheme="minorHAnsi"/>
                <w:b/>
                <w:color w:val="365F91"/>
                <w:lang w:eastAsia="en-US"/>
              </w:rPr>
              <w:t>účtovníctve</w:t>
            </w:r>
          </w:p>
          <w:p w14:paraId="4B630E54" w14:textId="524DB276"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ZP</w:t>
            </w:r>
          </w:p>
        </w:tc>
        <w:tc>
          <w:tcPr>
            <w:tcW w:w="7244" w:type="dxa"/>
            <w:noWrap/>
          </w:tcPr>
          <w:p w14:paraId="09AF5186" w14:textId="46D4F6B1" w:rsidR="003069D2" w:rsidRDefault="003069D2" w:rsidP="00215368">
            <w:pPr>
              <w:rPr>
                <w:rFonts w:asciiTheme="minorHAnsi" w:hAnsiTheme="minorHAnsi"/>
                <w:lang w:eastAsia="en-US"/>
              </w:rPr>
            </w:pPr>
            <w:r>
              <w:rPr>
                <w:rFonts w:asciiTheme="minorHAnsi" w:hAnsiTheme="minorHAnsi"/>
                <w:lang w:eastAsia="en-US"/>
              </w:rPr>
              <w:t xml:space="preserve">zákon č. 292/2014 Z. z. o príspevku poskytovanom z európskych štrukturálnych a investičných fondov a o zmene a doplnení niektorých zákonov v znení neskorších právnych predpisov </w:t>
            </w:r>
          </w:p>
          <w:p w14:paraId="627A1304" w14:textId="77AB8236" w:rsidR="003069D2" w:rsidRDefault="003069D2" w:rsidP="00215368">
            <w:pPr>
              <w:rPr>
                <w:rFonts w:asciiTheme="minorHAnsi" w:hAnsiTheme="minorHAnsi"/>
                <w:lang w:eastAsia="en-US"/>
              </w:rPr>
            </w:pPr>
            <w:r>
              <w:rPr>
                <w:rFonts w:asciiTheme="minorHAnsi" w:hAnsiTheme="minorHAnsi"/>
                <w:lang w:eastAsia="en-US"/>
              </w:rPr>
              <w:t>zákon č. 431/2002 Z. z. o účtovníctve v znení neskorších právnych predpisov</w:t>
            </w:r>
          </w:p>
          <w:p w14:paraId="32298934" w14:textId="00385B58" w:rsidR="008207C0" w:rsidRPr="00CF2D1E" w:rsidRDefault="008207C0" w:rsidP="00215368">
            <w:pPr>
              <w:rPr>
                <w:rFonts w:asciiTheme="minorHAnsi" w:hAnsiTheme="minorHAnsi"/>
                <w:lang w:eastAsia="en-US"/>
              </w:rPr>
            </w:pPr>
            <w:r w:rsidRPr="00CF2D1E">
              <w:rPr>
                <w:rFonts w:asciiTheme="minorHAnsi" w:hAnsiTheme="minorHAnsi"/>
                <w:lang w:eastAsia="en-US"/>
              </w:rPr>
              <w:t>zálohová platba</w:t>
            </w:r>
          </w:p>
        </w:tc>
      </w:tr>
      <w:tr w:rsidR="008207C0" w:rsidRPr="00AA6C0A" w14:paraId="74E330DA" w14:textId="77777777" w:rsidTr="00BC7134">
        <w:trPr>
          <w:trHeight w:val="330"/>
        </w:trPr>
        <w:tc>
          <w:tcPr>
            <w:tcW w:w="1951" w:type="dxa"/>
            <w:noWrap/>
          </w:tcPr>
          <w:p w14:paraId="43F8F12B" w14:textId="77777777" w:rsidR="00772802"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ZPC</w:t>
            </w:r>
            <w:r w:rsidR="00772802" w:rsidRPr="00CF2D1E">
              <w:rPr>
                <w:rFonts w:asciiTheme="minorHAnsi" w:hAnsiTheme="minorHAnsi"/>
                <w:b/>
                <w:color w:val="365F91"/>
                <w:lang w:eastAsia="en-US"/>
              </w:rPr>
              <w:t xml:space="preserve"> </w:t>
            </w:r>
          </w:p>
          <w:p w14:paraId="4048DB28" w14:textId="77777777" w:rsidR="00EE4C67" w:rsidRPr="00CF2D1E" w:rsidRDefault="00EE4C67" w:rsidP="00CF2D1E">
            <w:pPr>
              <w:rPr>
                <w:rFonts w:asciiTheme="minorHAnsi" w:hAnsiTheme="minorHAnsi"/>
                <w:b/>
                <w:color w:val="365F91"/>
                <w:lang w:eastAsia="en-US"/>
              </w:rPr>
            </w:pPr>
            <w:r w:rsidRPr="00CF2D1E">
              <w:rPr>
                <w:rFonts w:asciiTheme="minorHAnsi" w:hAnsiTheme="minorHAnsi"/>
                <w:b/>
                <w:color w:val="365F91"/>
                <w:lang w:eastAsia="en-US"/>
              </w:rPr>
              <w:t>Zmluva o NFP</w:t>
            </w:r>
          </w:p>
          <w:p w14:paraId="460C73E2" w14:textId="77777777" w:rsidR="00EE4C67" w:rsidRPr="00CF2D1E" w:rsidRDefault="00EE4C67" w:rsidP="00CF2D1E">
            <w:pPr>
              <w:rPr>
                <w:rFonts w:asciiTheme="minorHAnsi" w:hAnsiTheme="minorHAnsi"/>
                <w:b/>
                <w:color w:val="365F91"/>
                <w:lang w:eastAsia="en-US"/>
              </w:rPr>
            </w:pPr>
          </w:p>
          <w:p w14:paraId="66C68396" w14:textId="77777777" w:rsidR="00EE4C67" w:rsidRPr="00CF2D1E" w:rsidRDefault="00EE4C67" w:rsidP="00CF2D1E">
            <w:pPr>
              <w:rPr>
                <w:rFonts w:asciiTheme="minorHAnsi" w:hAnsiTheme="minorHAnsi"/>
                <w:b/>
                <w:color w:val="365F91"/>
                <w:lang w:eastAsia="en-US"/>
              </w:rPr>
            </w:pPr>
          </w:p>
          <w:p w14:paraId="68B2ED34" w14:textId="77777777" w:rsidR="00EE4C67" w:rsidRPr="00CF2D1E" w:rsidRDefault="00EE4C67" w:rsidP="00CF2D1E">
            <w:pPr>
              <w:rPr>
                <w:rFonts w:asciiTheme="minorHAnsi" w:hAnsiTheme="minorHAnsi"/>
                <w:b/>
                <w:color w:val="365F91"/>
                <w:lang w:eastAsia="en-US"/>
              </w:rPr>
            </w:pPr>
          </w:p>
          <w:p w14:paraId="3342CA52" w14:textId="77777777" w:rsidR="00EE4C67" w:rsidRPr="00CF2D1E" w:rsidRDefault="00EE4C67" w:rsidP="00CF2D1E">
            <w:pPr>
              <w:rPr>
                <w:rFonts w:asciiTheme="minorHAnsi" w:hAnsiTheme="minorHAnsi"/>
                <w:b/>
                <w:color w:val="365F91"/>
                <w:lang w:eastAsia="en-US"/>
              </w:rPr>
            </w:pPr>
          </w:p>
          <w:p w14:paraId="24586AE1" w14:textId="77777777" w:rsidR="00EE4C67" w:rsidRPr="00CF2D1E" w:rsidRDefault="00EE4C67" w:rsidP="00CF2D1E">
            <w:pPr>
              <w:rPr>
                <w:rFonts w:asciiTheme="minorHAnsi" w:hAnsiTheme="minorHAnsi"/>
                <w:b/>
                <w:color w:val="365F91"/>
                <w:lang w:eastAsia="en-US"/>
              </w:rPr>
            </w:pPr>
          </w:p>
          <w:p w14:paraId="6F091154" w14:textId="77777777" w:rsidR="00EE4C67" w:rsidRPr="00CF2D1E" w:rsidRDefault="00EE4C67" w:rsidP="00CF2D1E">
            <w:pPr>
              <w:rPr>
                <w:rFonts w:asciiTheme="minorHAnsi" w:hAnsiTheme="minorHAnsi"/>
                <w:b/>
                <w:color w:val="365F91"/>
                <w:lang w:eastAsia="en-US"/>
              </w:rPr>
            </w:pPr>
          </w:p>
          <w:p w14:paraId="48B0D768" w14:textId="50D47651" w:rsidR="00EE4C67" w:rsidRPr="00CF2D1E" w:rsidRDefault="00772802" w:rsidP="00CF2D1E">
            <w:pPr>
              <w:rPr>
                <w:rFonts w:asciiTheme="minorHAnsi" w:hAnsiTheme="minorHAnsi"/>
                <w:b/>
                <w:color w:val="365F91"/>
                <w:lang w:eastAsia="en-US"/>
              </w:rPr>
            </w:pPr>
            <w:r w:rsidRPr="00CF2D1E">
              <w:rPr>
                <w:rFonts w:asciiTheme="minorHAnsi" w:hAnsiTheme="minorHAnsi"/>
                <w:b/>
                <w:color w:val="365F91"/>
                <w:lang w:eastAsia="en-US"/>
              </w:rPr>
              <w:t>ZVO</w:t>
            </w:r>
          </w:p>
        </w:tc>
        <w:tc>
          <w:tcPr>
            <w:tcW w:w="7244" w:type="dxa"/>
            <w:noWrap/>
          </w:tcPr>
          <w:p w14:paraId="43449975" w14:textId="77777777" w:rsidR="00772802" w:rsidRPr="00CF2D1E" w:rsidRDefault="008207C0" w:rsidP="00215368">
            <w:pPr>
              <w:rPr>
                <w:rFonts w:asciiTheme="minorHAnsi" w:hAnsiTheme="minorHAnsi"/>
                <w:lang w:eastAsia="en-US"/>
              </w:rPr>
            </w:pPr>
            <w:r w:rsidRPr="00CF2D1E">
              <w:rPr>
                <w:rFonts w:asciiTheme="minorHAnsi" w:hAnsiTheme="minorHAnsi"/>
                <w:lang w:eastAsia="en-US"/>
              </w:rPr>
              <w:t>zahraničná pracovná cesta</w:t>
            </w:r>
          </w:p>
          <w:p w14:paraId="28E69F1B" w14:textId="77777777" w:rsidR="00C66D9A" w:rsidRPr="00CF2D1E" w:rsidRDefault="00EE4C67" w:rsidP="00215368">
            <w:pPr>
              <w:rPr>
                <w:rFonts w:asciiTheme="minorHAnsi" w:hAnsiTheme="minorHAnsi"/>
                <w:lang w:eastAsia="en-US"/>
              </w:rPr>
            </w:pPr>
            <w:r w:rsidRPr="00CF2D1E">
              <w:rPr>
                <w:rFonts w:asciiTheme="minorHAnsi" w:hAnsiTheme="minorHAnsi"/>
                <w:lang w:eastAsia="en-US"/>
              </w:rPr>
              <w:t xml:space="preserve">Zmluva o poskytnutí nenávratného finančného príspevku (v prípade, ak pri schválenom projekte je osoba RO a prijímateľa totožná, práva a povinnosti sú upravené v rozhodnutí o schválení </w:t>
            </w:r>
            <w:proofErr w:type="spellStart"/>
            <w:r w:rsidRPr="00CF2D1E">
              <w:rPr>
                <w:rFonts w:asciiTheme="minorHAnsi" w:hAnsiTheme="minorHAnsi"/>
                <w:lang w:eastAsia="en-US"/>
              </w:rPr>
              <w:t>ŽoNFP</w:t>
            </w:r>
            <w:proofErr w:type="spellEnd"/>
            <w:r w:rsidRPr="00CF2D1E">
              <w:rPr>
                <w:rFonts w:asciiTheme="minorHAnsi" w:hAnsiTheme="minorHAnsi"/>
                <w:lang w:eastAsia="en-US"/>
              </w:rPr>
              <w:t xml:space="preserve"> a zmluva o NFP sa neuzatvára. Ustanovenia Systému riadenia EŠIF týkajúce sa zmluvy o NFP sa rovnako vzťahujú aj na rozhodnutie o schválení </w:t>
            </w:r>
            <w:proofErr w:type="spellStart"/>
            <w:r w:rsidRPr="00CF2D1E">
              <w:rPr>
                <w:rFonts w:asciiTheme="minorHAnsi" w:hAnsiTheme="minorHAnsi"/>
                <w:lang w:eastAsia="en-US"/>
              </w:rPr>
              <w:t>ŽoNFP</w:t>
            </w:r>
            <w:proofErr w:type="spellEnd"/>
            <w:r w:rsidRPr="00CF2D1E">
              <w:rPr>
                <w:rFonts w:asciiTheme="minorHAnsi" w:hAnsiTheme="minorHAnsi"/>
                <w:lang w:eastAsia="en-US"/>
              </w:rPr>
              <w:t xml:space="preserve"> v prípade totožnosti RO a prijímateľa, ak v konkrétnom ustanovení nie je uvedené inak)</w:t>
            </w:r>
          </w:p>
          <w:p w14:paraId="1313AD11" w14:textId="01CBE7B5" w:rsidR="00772802" w:rsidRPr="00CF2D1E" w:rsidRDefault="000A4869" w:rsidP="00215368">
            <w:pPr>
              <w:rPr>
                <w:rFonts w:asciiTheme="minorHAnsi" w:hAnsiTheme="minorHAnsi"/>
                <w:lang w:eastAsia="en-US"/>
              </w:rPr>
            </w:pPr>
            <w:r>
              <w:rPr>
                <w:rFonts w:asciiTheme="minorHAnsi" w:hAnsiTheme="minorHAnsi"/>
                <w:lang w:eastAsia="en-US"/>
              </w:rPr>
              <w:t>zákon č. 343/2015 Z. z. o verejnom obstarávaní a o zmene a doplnení niektorých zákonov v znení neskorších právnych predpisov</w:t>
            </w:r>
          </w:p>
        </w:tc>
      </w:tr>
      <w:tr w:rsidR="008207C0" w:rsidRPr="00AA6C0A" w14:paraId="58D0403A" w14:textId="77777777" w:rsidTr="00BC7134">
        <w:trPr>
          <w:trHeight w:val="330"/>
        </w:trPr>
        <w:tc>
          <w:tcPr>
            <w:tcW w:w="1951" w:type="dxa"/>
            <w:noWrap/>
          </w:tcPr>
          <w:p w14:paraId="4AD60691" w14:textId="77777777" w:rsidR="008207C0" w:rsidRPr="00CF2D1E" w:rsidRDefault="008207C0" w:rsidP="00CF2D1E">
            <w:pPr>
              <w:rPr>
                <w:rFonts w:asciiTheme="minorHAnsi" w:hAnsiTheme="minorHAnsi"/>
                <w:b/>
                <w:color w:val="365F91"/>
                <w:lang w:eastAsia="en-US"/>
              </w:rPr>
            </w:pPr>
            <w:proofErr w:type="spellStart"/>
            <w:r w:rsidRPr="00CF2D1E">
              <w:rPr>
                <w:rFonts w:asciiTheme="minorHAnsi" w:hAnsiTheme="minorHAnsi"/>
                <w:b/>
                <w:color w:val="365F91"/>
                <w:lang w:eastAsia="en-US"/>
              </w:rPr>
              <w:t>ŽoNFP</w:t>
            </w:r>
            <w:proofErr w:type="spellEnd"/>
          </w:p>
        </w:tc>
        <w:tc>
          <w:tcPr>
            <w:tcW w:w="7244" w:type="dxa"/>
            <w:noWrap/>
          </w:tcPr>
          <w:p w14:paraId="0FC6CDC2" w14:textId="7E17FA8E" w:rsidR="008207C0" w:rsidRPr="00CF2D1E" w:rsidRDefault="008207C0" w:rsidP="00215368">
            <w:pPr>
              <w:rPr>
                <w:rFonts w:asciiTheme="minorHAnsi" w:hAnsiTheme="minorHAnsi"/>
                <w:lang w:eastAsia="en-US"/>
              </w:rPr>
            </w:pPr>
            <w:r w:rsidRPr="00CF2D1E">
              <w:rPr>
                <w:rFonts w:asciiTheme="minorHAnsi" w:hAnsiTheme="minorHAnsi"/>
                <w:lang w:eastAsia="en-US"/>
              </w:rPr>
              <w:t>žiadosť o</w:t>
            </w:r>
            <w:r w:rsidR="005E6275" w:rsidRPr="00CF2D1E">
              <w:rPr>
                <w:rFonts w:asciiTheme="minorHAnsi" w:hAnsiTheme="minorHAnsi"/>
                <w:lang w:eastAsia="en-US"/>
              </w:rPr>
              <w:t xml:space="preserve"> poskytnutie nenávratného finančného príspevku</w:t>
            </w:r>
            <w:r w:rsidRPr="00CF2D1E">
              <w:rPr>
                <w:rFonts w:asciiTheme="minorHAnsi" w:hAnsiTheme="minorHAnsi"/>
                <w:lang w:eastAsia="en-US"/>
              </w:rPr>
              <w:t> </w:t>
            </w:r>
          </w:p>
        </w:tc>
      </w:tr>
      <w:tr w:rsidR="008207C0" w:rsidRPr="00AA6C0A" w14:paraId="4E9A69D0" w14:textId="77777777" w:rsidTr="00BC7134">
        <w:trPr>
          <w:trHeight w:val="330"/>
        </w:trPr>
        <w:tc>
          <w:tcPr>
            <w:tcW w:w="1951" w:type="dxa"/>
            <w:noWrap/>
          </w:tcPr>
          <w:p w14:paraId="483CC61D" w14:textId="77777777" w:rsidR="008207C0" w:rsidRPr="00CF2D1E" w:rsidRDefault="008207C0" w:rsidP="00CF2D1E">
            <w:pPr>
              <w:rPr>
                <w:rFonts w:asciiTheme="minorHAnsi" w:hAnsiTheme="minorHAnsi"/>
                <w:b/>
                <w:color w:val="365F91"/>
                <w:lang w:eastAsia="en-US"/>
              </w:rPr>
            </w:pPr>
            <w:proofErr w:type="spellStart"/>
            <w:r w:rsidRPr="00CF2D1E">
              <w:rPr>
                <w:rFonts w:asciiTheme="minorHAnsi" w:hAnsiTheme="minorHAnsi"/>
                <w:b/>
                <w:color w:val="365F91"/>
                <w:lang w:eastAsia="en-US"/>
              </w:rPr>
              <w:t>ŽoP</w:t>
            </w:r>
            <w:proofErr w:type="spellEnd"/>
          </w:p>
        </w:tc>
        <w:tc>
          <w:tcPr>
            <w:tcW w:w="7244" w:type="dxa"/>
            <w:noWrap/>
          </w:tcPr>
          <w:p w14:paraId="5E892697"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žiadosť o platbu</w:t>
            </w:r>
          </w:p>
        </w:tc>
      </w:tr>
      <w:tr w:rsidR="008207C0" w:rsidRPr="00AA6C0A" w14:paraId="0B1F7E72" w14:textId="77777777" w:rsidTr="00BC7134">
        <w:trPr>
          <w:trHeight w:val="330"/>
        </w:trPr>
        <w:tc>
          <w:tcPr>
            <w:tcW w:w="1951" w:type="dxa"/>
            <w:noWrap/>
          </w:tcPr>
          <w:p w14:paraId="14DA2D2D" w14:textId="77777777" w:rsidR="008207C0" w:rsidRPr="00CF2D1E" w:rsidRDefault="008207C0" w:rsidP="00CF2D1E">
            <w:pPr>
              <w:rPr>
                <w:rFonts w:asciiTheme="minorHAnsi" w:hAnsiTheme="minorHAnsi"/>
                <w:b/>
                <w:color w:val="365F91"/>
                <w:lang w:eastAsia="en-US"/>
              </w:rPr>
            </w:pPr>
            <w:proofErr w:type="spellStart"/>
            <w:r w:rsidRPr="00CF2D1E">
              <w:rPr>
                <w:rFonts w:asciiTheme="minorHAnsi" w:hAnsiTheme="minorHAnsi"/>
                <w:b/>
                <w:color w:val="365F91"/>
                <w:lang w:eastAsia="en-US"/>
              </w:rPr>
              <w:t>ŽoZ</w:t>
            </w:r>
            <w:proofErr w:type="spellEnd"/>
          </w:p>
        </w:tc>
        <w:tc>
          <w:tcPr>
            <w:tcW w:w="7244" w:type="dxa"/>
            <w:noWrap/>
          </w:tcPr>
          <w:p w14:paraId="1103DE4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 xml:space="preserve">žiadosť o zmenu </w:t>
            </w:r>
          </w:p>
          <w:p w14:paraId="5C7430B3" w14:textId="77777777" w:rsidR="00443267" w:rsidRPr="00CF2D1E" w:rsidRDefault="00443267" w:rsidP="00215368">
            <w:pPr>
              <w:rPr>
                <w:rFonts w:asciiTheme="minorHAnsi" w:hAnsiTheme="minorHAnsi"/>
                <w:lang w:eastAsia="en-US"/>
              </w:rPr>
            </w:pPr>
          </w:p>
          <w:p w14:paraId="707D1F1D" w14:textId="77777777" w:rsidR="00443267" w:rsidRPr="00CF2D1E" w:rsidRDefault="00443267" w:rsidP="00215368">
            <w:pPr>
              <w:rPr>
                <w:rFonts w:asciiTheme="minorHAnsi" w:hAnsiTheme="minorHAnsi"/>
                <w:lang w:eastAsia="en-US"/>
              </w:rPr>
            </w:pPr>
          </w:p>
        </w:tc>
      </w:tr>
    </w:tbl>
    <w:p w14:paraId="5AB3D9CA" w14:textId="77777777" w:rsidR="00E811E8" w:rsidRPr="00CF2D1E" w:rsidRDefault="00E811E8" w:rsidP="00CF2D1E">
      <w:pPr>
        <w:rPr>
          <w:rFonts w:asciiTheme="minorHAnsi" w:hAnsiTheme="minorHAnsi"/>
        </w:rPr>
      </w:pPr>
    </w:p>
    <w:p w14:paraId="4A250DF1" w14:textId="77777777" w:rsidR="00E811E8" w:rsidRPr="00CF2D1E" w:rsidRDefault="00E811E8" w:rsidP="00CF2D1E">
      <w:pPr>
        <w:rPr>
          <w:rFonts w:asciiTheme="minorHAnsi" w:hAnsiTheme="minorHAnsi"/>
          <w:b/>
          <w:color w:val="365F91"/>
          <w:sz w:val="28"/>
          <w:szCs w:val="20"/>
          <w:lang w:val="x-none"/>
        </w:rPr>
      </w:pPr>
      <w:r w:rsidRPr="00CF2D1E">
        <w:rPr>
          <w:rFonts w:asciiTheme="minorHAnsi" w:hAnsiTheme="minorHAnsi"/>
        </w:rPr>
        <w:br w:type="page"/>
      </w:r>
    </w:p>
    <w:p w14:paraId="524285E6" w14:textId="3F7D91DB" w:rsidR="008207C0" w:rsidRPr="00CF2D1E" w:rsidRDefault="008207C0" w:rsidP="00215368">
      <w:pPr>
        <w:pStyle w:val="Nadpis1"/>
        <w:numPr>
          <w:ilvl w:val="0"/>
          <w:numId w:val="21"/>
        </w:numPr>
        <w:rPr>
          <w:rFonts w:asciiTheme="minorHAnsi" w:hAnsiTheme="minorHAnsi"/>
        </w:rPr>
      </w:pPr>
      <w:bookmarkStart w:id="264" w:name="_Ref74130454"/>
      <w:bookmarkStart w:id="265" w:name="_Toc106134766"/>
      <w:r w:rsidRPr="00CF2D1E">
        <w:rPr>
          <w:rFonts w:asciiTheme="minorHAnsi" w:hAnsiTheme="minorHAnsi"/>
        </w:rPr>
        <w:lastRenderedPageBreak/>
        <w:t>Spôsob komunikácie medzi Prijímateľom a  Poskytovateľom počas implementácie projektov</w:t>
      </w:r>
      <w:bookmarkEnd w:id="264"/>
      <w:bookmarkEnd w:id="265"/>
    </w:p>
    <w:p w14:paraId="5D17A205" w14:textId="77777777" w:rsidR="008207C0" w:rsidRPr="00CF2D1E" w:rsidRDefault="008207C0" w:rsidP="00215368">
      <w:pPr>
        <w:rPr>
          <w:rFonts w:asciiTheme="minorHAnsi" w:hAnsiTheme="minorHAnsi"/>
        </w:rPr>
      </w:pPr>
    </w:p>
    <w:p w14:paraId="6EAF6F02" w14:textId="2A50598B" w:rsidR="008207C0" w:rsidRPr="00CF2D1E" w:rsidRDefault="008207C0" w:rsidP="00215368">
      <w:pPr>
        <w:autoSpaceDE w:val="0"/>
        <w:autoSpaceDN w:val="0"/>
        <w:adjustRightInd w:val="0"/>
        <w:rPr>
          <w:rFonts w:asciiTheme="minorHAnsi" w:hAnsiTheme="minorHAnsi"/>
        </w:rPr>
      </w:pPr>
      <w:r w:rsidRPr="00CF2D1E">
        <w:rPr>
          <w:rFonts w:asciiTheme="minorHAnsi" w:hAnsiTheme="minorHAnsi"/>
        </w:rPr>
        <w:t>Komunikácia medzi Prijímateľom a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týkajúca sa projektu počas </w:t>
      </w:r>
      <w:r w:rsidR="002830EF" w:rsidRPr="00CF2D1E">
        <w:rPr>
          <w:rFonts w:asciiTheme="minorHAnsi" w:hAnsiTheme="minorHAnsi"/>
        </w:rPr>
        <w:t xml:space="preserve">jeho </w:t>
      </w:r>
      <w:r w:rsidRPr="00CF2D1E">
        <w:rPr>
          <w:rFonts w:asciiTheme="minorHAnsi" w:hAnsiTheme="minorHAnsi"/>
        </w:rPr>
        <w:t>realizácie</w:t>
      </w:r>
      <w:r w:rsidR="00EC1366" w:rsidRPr="00CF2D1E">
        <w:rPr>
          <w:rFonts w:asciiTheme="minorHAnsi" w:hAnsiTheme="minorHAnsi"/>
        </w:rPr>
        <w:t>,</w:t>
      </w:r>
      <w:r w:rsidR="00A00529">
        <w:rPr>
          <w:rFonts w:asciiTheme="minorHAnsi" w:hAnsiTheme="minorHAnsi"/>
        </w:rPr>
        <w:t xml:space="preserve"> </w:t>
      </w:r>
      <w:r w:rsidRPr="00CF2D1E">
        <w:rPr>
          <w:rFonts w:asciiTheme="minorHAnsi" w:hAnsiTheme="minorHAnsi"/>
        </w:rPr>
        <w:t>vrátane iných záležitostí súvisiacich s plnením zmluvných podmienok vyplývajúcich</w:t>
      </w:r>
      <w:r w:rsidR="00A00529">
        <w:rPr>
          <w:rFonts w:asciiTheme="minorHAnsi" w:hAnsiTheme="minorHAnsi"/>
        </w:rPr>
        <w:t xml:space="preserve"> </w:t>
      </w:r>
      <w:r w:rsidRPr="00CF2D1E">
        <w:rPr>
          <w:rFonts w:asciiTheme="minorHAnsi" w:hAnsiTheme="minorHAnsi"/>
        </w:rPr>
        <w:t xml:space="preserve">z uzatvorenej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 xml:space="preserve">o NFP bude prebiehať </w:t>
      </w:r>
      <w:r w:rsidRPr="00CF2D1E">
        <w:rPr>
          <w:rFonts w:asciiTheme="minorHAnsi" w:hAnsiTheme="minorHAnsi"/>
          <w:b/>
          <w:bCs/>
          <w:i/>
          <w:iCs/>
        </w:rPr>
        <w:t>písomnou  formou</w:t>
      </w:r>
      <w:r w:rsidRPr="00CF2D1E">
        <w:rPr>
          <w:rFonts w:asciiTheme="minorHAnsi" w:hAnsiTheme="minorHAnsi"/>
        </w:rPr>
        <w:t xml:space="preserve">, v rámci ktorej je nevyhnutné v akomkoľvek type dokumentu uvádzať </w:t>
      </w:r>
      <w:r w:rsidR="006D4F62" w:rsidRPr="00CF2D1E">
        <w:rPr>
          <w:rFonts w:asciiTheme="minorHAnsi" w:hAnsiTheme="minorHAnsi"/>
        </w:rPr>
        <w:t xml:space="preserve">kód </w:t>
      </w:r>
      <w:r w:rsidRPr="00CF2D1E">
        <w:rPr>
          <w:rFonts w:asciiTheme="minorHAnsi" w:hAnsiTheme="minorHAnsi"/>
        </w:rPr>
        <w:t xml:space="preserve">ITMS2014+ projektu a názov projektu. </w:t>
      </w:r>
    </w:p>
    <w:p w14:paraId="6DA9FF69" w14:textId="1E8CF808" w:rsidR="00022C47" w:rsidRDefault="00CA157B" w:rsidP="00215368">
      <w:pPr>
        <w:autoSpaceDE w:val="0"/>
        <w:autoSpaceDN w:val="0"/>
        <w:adjustRightInd w:val="0"/>
        <w:spacing w:before="120"/>
        <w:rPr>
          <w:rFonts w:asciiTheme="minorHAnsi" w:hAnsiTheme="minorHAnsi" w:cstheme="minorHAnsi"/>
        </w:rPr>
      </w:pPr>
      <w:r w:rsidRPr="004C19E9">
        <w:rPr>
          <w:rFonts w:asciiTheme="minorHAnsi" w:hAnsiTheme="minorHAnsi" w:cstheme="minorHAnsi"/>
          <w:bCs/>
          <w:iCs/>
        </w:rPr>
        <w:t>Komunikácia v rámci EŠIF je vykonávaná elektronickými prostriedkami, a to prostredníctvom ITMS2014+ (v prípadoch, kde nie je nevyhnutná komunikácia v zmysle zákona o e-</w:t>
      </w:r>
      <w:proofErr w:type="spellStart"/>
      <w:r w:rsidRPr="004C19E9">
        <w:rPr>
          <w:rFonts w:asciiTheme="minorHAnsi" w:hAnsiTheme="minorHAnsi" w:cstheme="minorHAnsi"/>
          <w:bCs/>
          <w:iCs/>
        </w:rPr>
        <w:t>Governmente</w:t>
      </w:r>
      <w:proofErr w:type="spellEnd"/>
      <w:r w:rsidRPr="004C19E9">
        <w:rPr>
          <w:rFonts w:asciiTheme="minorHAnsi" w:hAnsiTheme="minorHAnsi" w:cstheme="minorHAnsi"/>
          <w:bCs/>
          <w:iCs/>
        </w:rPr>
        <w:t>, postačuje výhradne komunikácia prostredníctvom ITMS2014+) alebo v zmysle zákona o e-</w:t>
      </w:r>
      <w:proofErr w:type="spellStart"/>
      <w:r w:rsidRPr="004C19E9">
        <w:rPr>
          <w:rFonts w:asciiTheme="minorHAnsi" w:hAnsiTheme="minorHAnsi" w:cstheme="minorHAnsi"/>
          <w:bCs/>
          <w:iCs/>
        </w:rPr>
        <w:t>Governmente</w:t>
      </w:r>
      <w:proofErr w:type="spellEnd"/>
      <w:r w:rsidRPr="004C19E9">
        <w:rPr>
          <w:rFonts w:asciiTheme="minorHAnsi" w:hAnsiTheme="minorHAnsi" w:cstheme="minorHAnsi"/>
          <w:bCs/>
          <w:iCs/>
        </w:rPr>
        <w:t>, ak nie je ďalej uvedené inak</w:t>
      </w:r>
      <w:r w:rsidR="00B47B24">
        <w:rPr>
          <w:rFonts w:asciiTheme="minorHAnsi" w:hAnsiTheme="minorHAnsi" w:cstheme="minorHAnsi"/>
          <w:bCs/>
          <w:iCs/>
        </w:rPr>
        <w:t>, alebo ak iný postup nevyplýva zo všeobecne záväzných právnych predpisov</w:t>
      </w:r>
      <w:r w:rsidRPr="004C19E9">
        <w:rPr>
          <w:rFonts w:asciiTheme="minorHAnsi" w:hAnsiTheme="minorHAnsi" w:cstheme="minorHAnsi"/>
          <w:bCs/>
          <w:iCs/>
        </w:rPr>
        <w:t xml:space="preserve">. </w:t>
      </w:r>
      <w:r w:rsidRPr="004C19E9">
        <w:rPr>
          <w:rFonts w:asciiTheme="minorHAnsi" w:hAnsiTheme="minorHAnsi" w:cstheme="minorHAnsi"/>
        </w:rPr>
        <w:t xml:space="preserve">Komunikácia v rámci </w:t>
      </w:r>
      <w:r w:rsidR="00022C47">
        <w:rPr>
          <w:rFonts w:asciiTheme="minorHAnsi" w:hAnsiTheme="minorHAnsi" w:cstheme="minorHAnsi"/>
        </w:rPr>
        <w:t>OP TP</w:t>
      </w:r>
      <w:r w:rsidRPr="004C19E9">
        <w:rPr>
          <w:rFonts w:asciiTheme="minorHAnsi" w:hAnsiTheme="minorHAnsi" w:cstheme="minorHAnsi"/>
        </w:rPr>
        <w:t xml:space="preserve"> v listinnej podobe sa redukuje na nevyhnutné minimum. </w:t>
      </w:r>
    </w:p>
    <w:p w14:paraId="2343BE90" w14:textId="3F3E9225" w:rsidR="008207C0" w:rsidRPr="00CF2D1E" w:rsidRDefault="00CA157B" w:rsidP="00215368">
      <w:pPr>
        <w:autoSpaceDE w:val="0"/>
        <w:autoSpaceDN w:val="0"/>
        <w:adjustRightInd w:val="0"/>
        <w:spacing w:before="120"/>
        <w:rPr>
          <w:rFonts w:asciiTheme="minorHAnsi" w:hAnsiTheme="minorHAnsi"/>
        </w:rPr>
      </w:pPr>
      <w:r w:rsidRPr="004C19E9">
        <w:rPr>
          <w:rFonts w:asciiTheme="minorHAnsi" w:hAnsiTheme="minorHAnsi" w:cstheme="minorHAnsi"/>
        </w:rPr>
        <w:t>Listinne, resp. inou osobitnou podobou (napr. v prípade citlivých informácií, akými je predkladanie mzdových výdavkov), sa komunikuje v prípadoch, ak tak ustanovuje osobitný prípad, alebo je to potrebné alebo vhodné z dôvodov technických alebo prevádzkových obmedzení</w:t>
      </w:r>
      <w:r w:rsidR="00B47B24">
        <w:rPr>
          <w:rFonts w:asciiTheme="minorHAnsi" w:hAnsiTheme="minorHAnsi" w:cstheme="minorHAnsi"/>
        </w:rPr>
        <w:t xml:space="preserve">, prípadne </w:t>
      </w:r>
      <w:r w:rsidR="00FB5F53">
        <w:rPr>
          <w:rFonts w:asciiTheme="minorHAnsi" w:hAnsiTheme="minorHAnsi" w:cstheme="minorHAnsi"/>
        </w:rPr>
        <w:t>z iných dôvodov, ktoré nemajú negatívny vplyv na realizáciu projektov, a to</w:t>
      </w:r>
      <w:r>
        <w:rPr>
          <w:rFonts w:asciiTheme="minorHAnsi" w:hAnsiTheme="minorHAnsi" w:cstheme="minorHAnsi"/>
        </w:rPr>
        <w:t xml:space="preserve"> na základ</w:t>
      </w:r>
      <w:r w:rsidR="009F117B">
        <w:rPr>
          <w:rFonts w:asciiTheme="minorHAnsi" w:hAnsiTheme="minorHAnsi" w:cstheme="minorHAnsi"/>
        </w:rPr>
        <w:t>e dohody s RO</w:t>
      </w:r>
      <w:r w:rsidRPr="004C19E9">
        <w:rPr>
          <w:rFonts w:asciiTheme="minorHAnsi" w:hAnsiTheme="minorHAnsi" w:cstheme="minorHAnsi"/>
        </w:rPr>
        <w:t>. Napríklad, ak prijímatelia nemajú aktivovanú elektronickú schránku na doručovanie;</w:t>
      </w:r>
      <w:r w:rsidRPr="004C19E9">
        <w:rPr>
          <w:rFonts w:asciiTheme="minorHAnsi" w:hAnsiTheme="minorHAnsi" w:cstheme="minorHAnsi"/>
          <w:bCs/>
          <w:iCs/>
        </w:rPr>
        <w:t xml:space="preserve"> v prípade potreby podpisu viacerých zamestnancov RO na správe z kontroly, pričom zamestnanci nedisponujú mandátnymi certifikátmi.</w:t>
      </w:r>
      <w:r w:rsidRPr="007A38AD">
        <w:rPr>
          <w:rFonts w:asciiTheme="minorHAnsi" w:hAnsiTheme="minorHAnsi" w:cstheme="minorHAnsi"/>
          <w:bCs/>
          <w:iCs/>
          <w:sz w:val="20"/>
          <w:szCs w:val="20"/>
        </w:rPr>
        <w:t xml:space="preserve"> </w:t>
      </w:r>
      <w:r w:rsidR="004911DB" w:rsidRPr="00CF2D1E">
        <w:rPr>
          <w:rFonts w:asciiTheme="minorHAnsi" w:hAnsiTheme="minorHAnsi"/>
        </w:rPr>
        <w:t>Vo výnimočných a riadne odôvodnených prípadoch sa p</w:t>
      </w:r>
      <w:r w:rsidR="008207C0" w:rsidRPr="00CF2D1E">
        <w:rPr>
          <w:rFonts w:asciiTheme="minorHAnsi" w:hAnsiTheme="minorHAnsi"/>
        </w:rPr>
        <w:t xml:space="preserve">ísomná forma komunikácie </w:t>
      </w:r>
      <w:r w:rsidR="00C91AB9" w:rsidRPr="00CF2D1E">
        <w:rPr>
          <w:rFonts w:asciiTheme="minorHAnsi" w:hAnsiTheme="minorHAnsi"/>
        </w:rPr>
        <w:t xml:space="preserve">v listinnej podobe </w:t>
      </w:r>
      <w:r w:rsidR="008207C0" w:rsidRPr="00CF2D1E">
        <w:rPr>
          <w:rFonts w:asciiTheme="minorHAnsi" w:hAnsiTheme="minorHAnsi"/>
        </w:rPr>
        <w:t xml:space="preserve">bude uskutočňovať </w:t>
      </w:r>
      <w:r w:rsidR="008207C0" w:rsidRPr="00CF2D1E">
        <w:rPr>
          <w:rFonts w:asciiTheme="minorHAnsi" w:hAnsiTheme="minorHAnsi"/>
          <w:b/>
          <w:bCs/>
        </w:rPr>
        <w:t>najmä</w:t>
      </w:r>
      <w:r w:rsidR="008207C0" w:rsidRPr="00CF2D1E">
        <w:rPr>
          <w:rFonts w:asciiTheme="minorHAnsi" w:hAnsiTheme="minorHAnsi"/>
        </w:rPr>
        <w:t xml:space="preserve"> prostredníctvom </w:t>
      </w:r>
      <w:r w:rsidR="008207C0" w:rsidRPr="00CF2D1E">
        <w:rPr>
          <w:rFonts w:asciiTheme="minorHAnsi" w:hAnsiTheme="minorHAnsi"/>
          <w:bCs/>
        </w:rPr>
        <w:t>doporučeného doručovania zásielok</w:t>
      </w:r>
      <w:r w:rsidR="008207C0" w:rsidRPr="00CF2D1E">
        <w:rPr>
          <w:rFonts w:asciiTheme="minorHAnsi" w:hAnsiTheme="minorHAnsi"/>
        </w:rPr>
        <w:t xml:space="preserve"> alebo obyčajného doručovania poštou. Ako mimoriadny spôsob doručovania písomných zásielok v súlade s uzatvorenou </w:t>
      </w:r>
      <w:r w:rsidR="0031665C">
        <w:rPr>
          <w:rFonts w:asciiTheme="minorHAnsi" w:hAnsiTheme="minorHAnsi"/>
        </w:rPr>
        <w:t>z</w:t>
      </w:r>
      <w:r w:rsidR="0031665C" w:rsidRPr="00CF2D1E">
        <w:rPr>
          <w:rFonts w:asciiTheme="minorHAnsi" w:hAnsiTheme="minorHAnsi"/>
        </w:rPr>
        <w:t xml:space="preserve">mluvou </w:t>
      </w:r>
      <w:r w:rsidR="008207C0" w:rsidRPr="00CF2D1E">
        <w:rPr>
          <w:rFonts w:asciiTheme="minorHAnsi" w:hAnsiTheme="minorHAnsi"/>
        </w:rPr>
        <w:t xml:space="preserve">o  NFP je možné využiť aj </w:t>
      </w:r>
      <w:r w:rsidR="008207C0" w:rsidRPr="00CF2D1E">
        <w:rPr>
          <w:rFonts w:asciiTheme="minorHAnsi" w:hAnsiTheme="minorHAnsi"/>
          <w:b/>
          <w:bCs/>
          <w:i/>
          <w:iCs/>
        </w:rPr>
        <w:t>doručovanie osobne alebo prostredníctvom kuriéra</w:t>
      </w:r>
      <w:r w:rsidR="008207C0" w:rsidRPr="00CF2D1E">
        <w:rPr>
          <w:rFonts w:asciiTheme="minorHAnsi" w:hAnsiTheme="minorHAnsi"/>
        </w:rPr>
        <w:t xml:space="preserve">. Takúto formu doručenia písomnosti je možné využiť výlučne v úradných hodinách podateľne </w:t>
      </w:r>
      <w:r w:rsidR="00437912" w:rsidRPr="00CF2D1E">
        <w:rPr>
          <w:rFonts w:asciiTheme="minorHAnsi" w:hAnsiTheme="minorHAnsi"/>
        </w:rPr>
        <w:t>RO</w:t>
      </w:r>
      <w:r w:rsidR="00437912" w:rsidRPr="00CF2D1E" w:rsidDel="00437912">
        <w:rPr>
          <w:rFonts w:asciiTheme="minorHAnsi" w:hAnsiTheme="minorHAnsi"/>
        </w:rPr>
        <w:t xml:space="preserve"> </w:t>
      </w:r>
      <w:r w:rsidR="008207C0" w:rsidRPr="00CF2D1E">
        <w:rPr>
          <w:rFonts w:asciiTheme="minorHAnsi" w:hAnsiTheme="minorHAnsi"/>
        </w:rPr>
        <w:t>zverejnených verejne prístupným spôsobom.</w:t>
      </w:r>
      <w:r w:rsidR="00C91AB9" w:rsidRPr="00CF2D1E">
        <w:rPr>
          <w:rFonts w:asciiTheme="minorHAnsi" w:hAnsiTheme="minorHAnsi"/>
        </w:rPr>
        <w:t xml:space="preserve"> </w:t>
      </w:r>
      <w:r w:rsidR="0078170B">
        <w:rPr>
          <w:rFonts w:asciiTheme="minorHAnsi" w:hAnsiTheme="minorHAnsi"/>
        </w:rPr>
        <w:t>A</w:t>
      </w:r>
      <w:r w:rsidR="0078170B" w:rsidRPr="004D282B">
        <w:rPr>
          <w:rFonts w:asciiTheme="minorHAnsi" w:hAnsiTheme="minorHAnsi"/>
        </w:rPr>
        <w:t xml:space="preserve">k nedošlo k oznámeniu zmeny adresy spôsobom </w:t>
      </w:r>
      <w:r w:rsidR="0078170B">
        <w:rPr>
          <w:rFonts w:asciiTheme="minorHAnsi" w:hAnsiTheme="minorHAnsi"/>
        </w:rPr>
        <w:t xml:space="preserve">uvedenom v zmluve o NFP, je potrebné pre vzájomnú písomnú komunikáciu potrebné používať poštové adresy uvedené v záhlaví uzatvorenej zmluvy o NFP. </w:t>
      </w:r>
    </w:p>
    <w:p w14:paraId="032629FB" w14:textId="16615F37" w:rsidR="008207C0" w:rsidRPr="00CF2D1E" w:rsidRDefault="008207C0" w:rsidP="00215368">
      <w:pPr>
        <w:spacing w:before="120"/>
        <w:rPr>
          <w:rFonts w:asciiTheme="minorHAnsi" w:hAnsiTheme="minorHAnsi"/>
        </w:rPr>
      </w:pPr>
      <w:r w:rsidRPr="00CF2D1E">
        <w:rPr>
          <w:rFonts w:asciiTheme="minorHAnsi" w:hAnsiTheme="minorHAnsi"/>
        </w:rPr>
        <w:t xml:space="preserve">Bližšie podmienky a spôsob komunikácie medzi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a Prijímateľom </w:t>
      </w:r>
      <w:r w:rsidR="001814D9" w:rsidRPr="00CF2D1E">
        <w:rPr>
          <w:rFonts w:asciiTheme="minorHAnsi" w:hAnsiTheme="minorHAnsi"/>
        </w:rPr>
        <w:t xml:space="preserve">sú upravené </w:t>
      </w:r>
      <w:r w:rsidRPr="00CF2D1E">
        <w:rPr>
          <w:rFonts w:asciiTheme="minorHAnsi" w:hAnsiTheme="minorHAnsi"/>
        </w:rPr>
        <w:t>v </w:t>
      </w:r>
      <w:r w:rsidR="0031665C">
        <w:rPr>
          <w:rFonts w:asciiTheme="minorHAnsi" w:hAnsiTheme="minorHAnsi"/>
        </w:rPr>
        <w:t>z</w:t>
      </w:r>
      <w:r w:rsidR="0031665C" w:rsidRPr="00CF2D1E">
        <w:rPr>
          <w:rFonts w:asciiTheme="minorHAnsi" w:hAnsiTheme="minorHAnsi"/>
        </w:rPr>
        <w:t xml:space="preserve">mluve </w:t>
      </w:r>
      <w:r w:rsidRPr="00CF2D1E">
        <w:rPr>
          <w:rFonts w:asciiTheme="minorHAnsi" w:hAnsiTheme="minorHAnsi"/>
        </w:rPr>
        <w:t xml:space="preserve">o  NFP v čl. 4. KOMUNIKÁCIA ZMLUVNÝCH STRÁN A DORUČOVANIE. </w:t>
      </w:r>
    </w:p>
    <w:p w14:paraId="6A253369" w14:textId="73335463" w:rsidR="001814D9" w:rsidRPr="00CF2D1E" w:rsidRDefault="001814D9" w:rsidP="00215368">
      <w:pPr>
        <w:pStyle w:val="Odsekzoznamu11"/>
        <w:spacing w:before="120"/>
        <w:ind w:left="0"/>
        <w:rPr>
          <w:rFonts w:asciiTheme="minorHAnsi" w:hAnsiTheme="minorHAnsi"/>
        </w:rPr>
      </w:pPr>
      <w:r w:rsidRPr="00CF2D1E">
        <w:rPr>
          <w:rFonts w:asciiTheme="minorHAnsi" w:hAnsiTheme="minorHAnsi"/>
        </w:rPr>
        <w:t>V</w:t>
      </w:r>
      <w:r w:rsidR="008207C0" w:rsidRPr="00CF2D1E">
        <w:rPr>
          <w:rFonts w:asciiTheme="minorHAnsi" w:hAnsiTheme="minorHAnsi"/>
        </w:rPr>
        <w:t xml:space="preserve">zájomná komunikácia </w:t>
      </w:r>
      <w:r w:rsidRPr="00CF2D1E">
        <w:rPr>
          <w:rFonts w:asciiTheme="minorHAnsi" w:hAnsiTheme="minorHAnsi"/>
        </w:rPr>
        <w:t xml:space="preserve">medzi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a Prijímateľom</w:t>
      </w:r>
      <w:r w:rsidR="008207C0" w:rsidRPr="00CF2D1E">
        <w:rPr>
          <w:rFonts w:asciiTheme="minorHAnsi" w:hAnsiTheme="minorHAnsi"/>
        </w:rPr>
        <w:t xml:space="preserve"> </w:t>
      </w:r>
      <w:r w:rsidRPr="00CF2D1E">
        <w:rPr>
          <w:rFonts w:asciiTheme="minorHAnsi" w:hAnsiTheme="minorHAnsi"/>
        </w:rPr>
        <w:t xml:space="preserve">môže </w:t>
      </w:r>
      <w:r w:rsidR="008207C0" w:rsidRPr="00CF2D1E">
        <w:rPr>
          <w:rFonts w:asciiTheme="minorHAnsi" w:hAnsiTheme="minorHAnsi"/>
        </w:rPr>
        <w:t xml:space="preserve">prebiehať </w:t>
      </w:r>
      <w:r w:rsidR="008207C0" w:rsidRPr="00CF2D1E">
        <w:rPr>
          <w:rFonts w:asciiTheme="minorHAnsi" w:hAnsiTheme="minorHAnsi"/>
          <w:b/>
        </w:rPr>
        <w:t>aj elektronicky prostredníctvom emailu</w:t>
      </w:r>
      <w:r w:rsidR="008207C0" w:rsidRPr="00CF2D1E">
        <w:rPr>
          <w:rFonts w:asciiTheme="minorHAnsi" w:hAnsiTheme="minorHAnsi"/>
        </w:rPr>
        <w:t xml:space="preserve">. Aj v rámci </w:t>
      </w:r>
      <w:r w:rsidR="001E720E" w:rsidRPr="00CF2D1E">
        <w:rPr>
          <w:rFonts w:asciiTheme="minorHAnsi" w:hAnsiTheme="minorHAnsi"/>
        </w:rPr>
        <w:t xml:space="preserve">tejto formy </w:t>
      </w:r>
      <w:r w:rsidR="008207C0" w:rsidRPr="00CF2D1E">
        <w:rPr>
          <w:rFonts w:asciiTheme="minorHAnsi" w:hAnsiTheme="minorHAnsi"/>
        </w:rPr>
        <w:t xml:space="preserve">komunikácie je Prijímateľ povinný uvádzať </w:t>
      </w:r>
      <w:r w:rsidR="006D4F62" w:rsidRPr="00CF2D1E">
        <w:rPr>
          <w:rFonts w:asciiTheme="minorHAnsi" w:hAnsiTheme="minorHAnsi"/>
        </w:rPr>
        <w:t xml:space="preserve">kód </w:t>
      </w:r>
      <w:r w:rsidR="008207C0" w:rsidRPr="00CF2D1E">
        <w:rPr>
          <w:rFonts w:asciiTheme="minorHAnsi" w:hAnsiTheme="minorHAnsi"/>
        </w:rPr>
        <w:t>ITMS</w:t>
      </w:r>
      <w:r w:rsidR="00A00529">
        <w:rPr>
          <w:rFonts w:asciiTheme="minorHAnsi" w:hAnsiTheme="minorHAnsi"/>
        </w:rPr>
        <w:t>2014+</w:t>
      </w:r>
      <w:r w:rsidR="008207C0" w:rsidRPr="00CF2D1E">
        <w:rPr>
          <w:rFonts w:asciiTheme="minorHAnsi" w:hAnsiTheme="minorHAnsi"/>
        </w:rPr>
        <w:t xml:space="preserve"> projektu a názov projektu. </w:t>
      </w:r>
      <w:r w:rsidR="00022C47">
        <w:rPr>
          <w:rFonts w:asciiTheme="minorHAnsi" w:hAnsiTheme="minorHAnsi"/>
        </w:rPr>
        <w:t xml:space="preserve">Osobitná komunikácia neuvedená v Príručke prebieha štandardne formou e-mailu, ak RO neurčí v odôvodnených prípadoch inak. </w:t>
      </w:r>
    </w:p>
    <w:p w14:paraId="303229F3" w14:textId="13394B1C" w:rsidR="008207C0" w:rsidRPr="00CF2D1E" w:rsidRDefault="008207C0" w:rsidP="00215368">
      <w:pPr>
        <w:pStyle w:val="Odsekzoznamu11"/>
        <w:spacing w:before="120"/>
        <w:ind w:left="0"/>
        <w:rPr>
          <w:rFonts w:asciiTheme="minorHAnsi" w:hAnsiTheme="minorHAnsi"/>
        </w:rPr>
      </w:pPr>
      <w:r w:rsidRPr="00CF2D1E">
        <w:rPr>
          <w:rFonts w:asciiTheme="minorHAnsi" w:hAnsiTheme="minorHAnsi"/>
        </w:rPr>
        <w:t>V ta</w:t>
      </w:r>
      <w:r w:rsidR="00022C47">
        <w:rPr>
          <w:rFonts w:asciiTheme="minorHAnsi" w:hAnsiTheme="minorHAnsi"/>
        </w:rPr>
        <w:t>kýchto</w:t>
      </w:r>
      <w:r w:rsidRPr="00CF2D1E">
        <w:rPr>
          <w:rFonts w:asciiTheme="minorHAnsi" w:hAnsiTheme="minorHAnsi"/>
        </w:rPr>
        <w:t xml:space="preserve"> prípad</w:t>
      </w:r>
      <w:r w:rsidR="00022C47">
        <w:rPr>
          <w:rFonts w:asciiTheme="minorHAnsi" w:hAnsiTheme="minorHAnsi"/>
        </w:rPr>
        <w:t>och</w:t>
      </w:r>
      <w:r w:rsidRPr="00CF2D1E">
        <w:rPr>
          <w:rFonts w:asciiTheme="minorHAnsi" w:hAnsiTheme="minorHAnsi"/>
        </w:rPr>
        <w:t xml:space="preserve"> príslušný manažér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bude kontaktovať Prijímateľa za účelom poskytnutia telefonického, emailového kontaktu a nadviazania vzájomnej komunikácie. V prípade  poskytovania informácií a vzájomnej komunikáci</w:t>
      </w:r>
      <w:r w:rsidR="00A00529">
        <w:rPr>
          <w:rFonts w:asciiTheme="minorHAnsi" w:hAnsiTheme="minorHAnsi"/>
        </w:rPr>
        <w:t>e</w:t>
      </w:r>
      <w:r w:rsidRPr="00CF2D1E">
        <w:rPr>
          <w:rFonts w:asciiTheme="minorHAnsi" w:hAnsiTheme="minorHAnsi"/>
        </w:rPr>
        <w:t xml:space="preserve"> touto formou platí, že zásielka sa bude považovať za doručenú momentom, kedy bude elektronická správa k dispozícii, prístupná v elektronickej schránke zmluvnej strany, ktorá je adresátom, teda momentom, kedy zmluvnej strane, ktorá je odosielateľom</w:t>
      </w:r>
      <w:r w:rsidR="001E720E" w:rsidRPr="00CF2D1E">
        <w:rPr>
          <w:rFonts w:asciiTheme="minorHAnsi" w:hAnsiTheme="minorHAnsi"/>
        </w:rPr>
        <w:t>,</w:t>
      </w:r>
      <w:r w:rsidRPr="00CF2D1E">
        <w:rPr>
          <w:rFonts w:asciiTheme="minorHAnsi" w:hAnsiTheme="minorHAnsi"/>
        </w:rPr>
        <w:t xml:space="preserve"> príde potvrdenie o úspešnom doručení zásielky. </w:t>
      </w:r>
    </w:p>
    <w:p w14:paraId="0F8021DA" w14:textId="5286B32E" w:rsidR="008207C0" w:rsidRDefault="008207C0" w:rsidP="00CF2D1E">
      <w:pPr>
        <w:pStyle w:val="Odsekzoznamu11"/>
        <w:spacing w:before="120"/>
        <w:ind w:left="0"/>
        <w:rPr>
          <w:rFonts w:asciiTheme="minorHAnsi" w:hAnsiTheme="minorHAnsi"/>
        </w:rPr>
      </w:pPr>
      <w:r w:rsidRPr="00CF2D1E">
        <w:rPr>
          <w:rFonts w:asciiTheme="minorHAnsi" w:hAnsiTheme="minorHAnsi"/>
        </w:rPr>
        <w:t>V tejto súvislosti si dovoľujeme upozorniť Prijímateľa na povinnosť zabezpečiť si nastavenie technického vybavenia (e-mailové konto), ktoré bude spĺňať všetky parametre pre splnenie tejto požiadavky, t.</w:t>
      </w:r>
      <w:r w:rsidR="00E32CD8">
        <w:rPr>
          <w:rFonts w:asciiTheme="minorHAnsi" w:hAnsiTheme="minorHAnsi"/>
        </w:rPr>
        <w:t xml:space="preserve"> </w:t>
      </w:r>
      <w:r w:rsidRPr="00CF2D1E">
        <w:rPr>
          <w:rFonts w:asciiTheme="minorHAnsi" w:hAnsiTheme="minorHAnsi"/>
        </w:rPr>
        <w:t>j. potvrdeni</w:t>
      </w:r>
      <w:r w:rsidR="005568D8">
        <w:rPr>
          <w:rFonts w:asciiTheme="minorHAnsi" w:hAnsiTheme="minorHAnsi"/>
        </w:rPr>
        <w:t>e</w:t>
      </w:r>
      <w:r w:rsidRPr="00CF2D1E">
        <w:rPr>
          <w:rFonts w:asciiTheme="minorHAnsi" w:hAnsiTheme="minorHAnsi"/>
        </w:rPr>
        <w:t xml:space="preserve"> doručenia elektronickej správy, vrátane pripojených dokumentov. Ak to však nie je z technických dôvodov objektívne možné, Prijímateľ musí </w:t>
      </w:r>
      <w:r w:rsidRPr="00CF2D1E">
        <w:rPr>
          <w:rFonts w:asciiTheme="minorHAnsi" w:hAnsiTheme="minorHAnsi"/>
        </w:rPr>
        <w:lastRenderedPageBreak/>
        <w:t xml:space="preserve">oznámiť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tento technický problém, v dôsledku čoho sa bude elektronická zásielka považovať za doručenú momentom odoslania elektronickej správy Prijímateľovi.</w:t>
      </w:r>
    </w:p>
    <w:p w14:paraId="1494DA9C" w14:textId="77777777" w:rsidR="00FB5F53" w:rsidRPr="00CF2D1E" w:rsidRDefault="00FB5F53" w:rsidP="00CF2D1E">
      <w:pPr>
        <w:pStyle w:val="Odsekzoznamu11"/>
        <w:spacing w:before="120"/>
        <w:ind w:left="0"/>
        <w:rPr>
          <w:rFonts w:asciiTheme="minorHAnsi" w:hAnsiTheme="minorHAnsi"/>
        </w:rPr>
      </w:pPr>
    </w:p>
    <w:p w14:paraId="1A83DC09" w14:textId="4A644422" w:rsidR="00D2464A" w:rsidRDefault="00D2464A" w:rsidP="00215368">
      <w:pPr>
        <w:pStyle w:val="Nadpis2"/>
        <w:spacing w:before="0" w:after="0"/>
        <w:rPr>
          <w:rFonts w:asciiTheme="minorHAnsi" w:hAnsiTheme="minorHAnsi"/>
          <w:color w:val="365F91"/>
        </w:rPr>
      </w:pPr>
      <w:bookmarkStart w:id="266" w:name="_Toc479237756"/>
      <w:bookmarkStart w:id="267" w:name="_Toc106134767"/>
      <w:r w:rsidRPr="00CF2D1E">
        <w:rPr>
          <w:rFonts w:asciiTheme="minorHAnsi" w:hAnsiTheme="minorHAnsi"/>
          <w:color w:val="365F91"/>
          <w:lang w:val="sk-SK"/>
        </w:rPr>
        <w:t xml:space="preserve">3.1 </w:t>
      </w:r>
      <w:r w:rsidRPr="00CF2D1E">
        <w:rPr>
          <w:rFonts w:asciiTheme="minorHAnsi" w:hAnsiTheme="minorHAnsi"/>
          <w:color w:val="365F91"/>
        </w:rPr>
        <w:t>Elektronická komunikácia</w:t>
      </w:r>
      <w:bookmarkEnd w:id="266"/>
      <w:bookmarkEnd w:id="267"/>
    </w:p>
    <w:p w14:paraId="0396B136" w14:textId="77777777" w:rsidR="00022C47" w:rsidRPr="004C19E9" w:rsidRDefault="00022C47" w:rsidP="004C19E9"/>
    <w:p w14:paraId="3111B898" w14:textId="18032F71" w:rsidR="009F117B" w:rsidRPr="004C19E9" w:rsidRDefault="009F117B" w:rsidP="004C19E9">
      <w:pPr>
        <w:spacing w:before="120" w:after="120"/>
        <w:rPr>
          <w:rFonts w:asciiTheme="minorHAnsi" w:hAnsiTheme="minorHAnsi" w:cstheme="minorHAnsi"/>
          <w:bCs/>
          <w:iCs/>
        </w:rPr>
      </w:pPr>
      <w:r w:rsidRPr="004C19E9">
        <w:rPr>
          <w:rFonts w:asciiTheme="minorHAnsi" w:hAnsiTheme="minorHAnsi" w:cstheme="minorHAnsi"/>
          <w:bCs/>
          <w:iCs/>
        </w:rPr>
        <w:t xml:space="preserve">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w:t>
      </w:r>
      <w:proofErr w:type="spellStart"/>
      <w:r w:rsidRPr="004C19E9">
        <w:rPr>
          <w:rFonts w:asciiTheme="minorHAnsi" w:hAnsiTheme="minorHAnsi" w:cstheme="minorHAnsi"/>
          <w:bCs/>
          <w:iCs/>
        </w:rPr>
        <w:t>skenu</w:t>
      </w:r>
      <w:proofErr w:type="spellEnd"/>
      <w:r w:rsidRPr="004C19E9">
        <w:rPr>
          <w:rFonts w:asciiTheme="minorHAnsi" w:hAnsiTheme="minorHAnsi" w:cstheme="minorHAnsi"/>
          <w:bCs/>
          <w:iCs/>
        </w:rPr>
        <w:t xml:space="preserve"> podpísaného dokumentu, vloženého do ITMS2014+ (v prípade </w:t>
      </w:r>
      <w:proofErr w:type="spellStart"/>
      <w:r w:rsidRPr="004C19E9">
        <w:rPr>
          <w:rFonts w:asciiTheme="minorHAnsi" w:hAnsiTheme="minorHAnsi" w:cstheme="minorHAnsi"/>
          <w:bCs/>
          <w:iCs/>
        </w:rPr>
        <w:t>skenu</w:t>
      </w:r>
      <w:proofErr w:type="spellEnd"/>
      <w:r w:rsidRPr="004C19E9">
        <w:rPr>
          <w:rFonts w:asciiTheme="minorHAnsi" w:hAnsiTheme="minorHAnsi" w:cstheme="minorHAnsi"/>
          <w:bCs/>
          <w:iCs/>
        </w:rPr>
        <w:t xml:space="preserve"> </w:t>
      </w:r>
      <w:r w:rsidR="006D4F62" w:rsidRPr="004C19E9">
        <w:rPr>
          <w:rFonts w:asciiTheme="minorHAnsi" w:hAnsiTheme="minorHAnsi" w:cstheme="minorHAnsi"/>
          <w:bCs/>
          <w:iCs/>
        </w:rPr>
        <w:t xml:space="preserve">podpísaného </w:t>
      </w:r>
      <w:r w:rsidRPr="004C19E9">
        <w:rPr>
          <w:rFonts w:asciiTheme="minorHAnsi" w:hAnsiTheme="minorHAnsi" w:cstheme="minorHAnsi"/>
          <w:bCs/>
          <w:iCs/>
        </w:rPr>
        <w:t>dokumentu oprávnenou osobou nie je potrebné, aby dokument vkladala/odosielala prostredníctvom ITMS2014+ oprávnená osoba). Oprávnenou osobou je zvyčajne štatutárny orgán prijímateľa/žiadateľa alebo osoba, splnomocnená na konkrétny úkon v rámci projektu. RO môže určiť preferovaný spôsob a podrobnosti identifikácie.</w:t>
      </w:r>
    </w:p>
    <w:p w14:paraId="1714E250" w14:textId="5A7B76B7" w:rsidR="009F117B" w:rsidRDefault="009F117B" w:rsidP="00CA2B00">
      <w:pPr>
        <w:spacing w:before="120" w:after="120"/>
        <w:rPr>
          <w:rFonts w:asciiTheme="minorHAnsi" w:hAnsiTheme="minorHAnsi" w:cstheme="minorHAnsi"/>
          <w:bCs/>
          <w:iCs/>
        </w:rPr>
      </w:pPr>
      <w:r w:rsidRPr="004C19E9">
        <w:rPr>
          <w:rFonts w:asciiTheme="minorHAnsi" w:hAnsiTheme="minorHAnsi" w:cstheme="minorHAnsi"/>
        </w:rPr>
        <w:t>Ak sú k podaniu predkladané prílohy, tieto sa neautorizujú, ale prijímateľ ich iba vloží do ITMS2014+. V odôvodnených prípadoch</w:t>
      </w:r>
      <w:r w:rsidR="00FB5F53">
        <w:rPr>
          <w:rFonts w:asciiTheme="minorHAnsi" w:hAnsiTheme="minorHAnsi" w:cstheme="minorHAnsi"/>
        </w:rPr>
        <w:t xml:space="preserve"> a bez negatívneho vplyvu na rýchlosť konania</w:t>
      </w:r>
      <w:r w:rsidRPr="004C19E9">
        <w:rPr>
          <w:rFonts w:asciiTheme="minorHAnsi" w:hAnsiTheme="minorHAnsi" w:cstheme="minorHAnsi"/>
        </w:rPr>
        <w:t xml:space="preserve"> však RO môže stanoviť povinnosť predložiť vybrané prílohy autorizované kvalifikovaným elektronickým podpisom, kvalifikovaným elektronickým podpisom s mandátnym certifikátom alebo kvalifikovanou elektronickou pečaťou do elektronickej schránky RO. </w:t>
      </w:r>
      <w:r w:rsidRPr="004C19E9">
        <w:rPr>
          <w:rFonts w:asciiTheme="minorHAnsi" w:hAnsiTheme="minorHAnsi" w:cstheme="minorHAnsi"/>
          <w:bCs/>
          <w:iCs/>
        </w:rPr>
        <w:t>Tento odsek sa uplatní aj na prijímateľov, ktorí nemajú komunikáciu zmluvných strán upravenú podľa Systému riadenia EŠIF, verzia 11.</w:t>
      </w:r>
    </w:p>
    <w:p w14:paraId="406DDC3A" w14:textId="1AB60E5A" w:rsidR="00022C47" w:rsidRPr="004C19E9" w:rsidRDefault="00022C47" w:rsidP="004C19E9">
      <w:pPr>
        <w:spacing w:before="120" w:after="120"/>
        <w:rPr>
          <w:rFonts w:asciiTheme="minorHAnsi" w:hAnsiTheme="minorHAnsi" w:cstheme="minorHAnsi"/>
          <w:bCs/>
          <w:iCs/>
        </w:rPr>
      </w:pPr>
      <w:r>
        <w:rPr>
          <w:rFonts w:asciiTheme="minorHAnsi" w:hAnsiTheme="minorHAnsi" w:cstheme="minorHAnsi"/>
          <w:bCs/>
          <w:iCs/>
        </w:rPr>
        <w:t>Elektronická komunikácia podľa kapitoly 3 sa realizuje v prípade, ak to nie je v rozpore s uzavretou zmluvou o NFP, resp. ak sa v tejto Príručke neustanovuje inak.</w:t>
      </w:r>
    </w:p>
    <w:p w14:paraId="18334954" w14:textId="77777777" w:rsidR="00EA4E2B" w:rsidRPr="00CF2D1E" w:rsidRDefault="00EA4E2B" w:rsidP="00215368">
      <w:pPr>
        <w:pStyle w:val="Odsekzoznamu11"/>
        <w:ind w:left="0"/>
        <w:rPr>
          <w:rFonts w:asciiTheme="minorHAnsi" w:hAnsiTheme="minorHAnsi"/>
          <w:b/>
        </w:rPr>
      </w:pPr>
    </w:p>
    <w:p w14:paraId="0290DDFB" w14:textId="77777777" w:rsidR="003D553C" w:rsidRPr="00CF2D1E" w:rsidRDefault="00D2464A" w:rsidP="00215368">
      <w:pPr>
        <w:pStyle w:val="Nadpis2"/>
        <w:spacing w:before="0" w:after="0"/>
        <w:rPr>
          <w:rFonts w:asciiTheme="minorHAnsi" w:hAnsiTheme="minorHAnsi"/>
          <w:color w:val="365F91"/>
          <w:lang w:val="sk-SK"/>
        </w:rPr>
      </w:pPr>
      <w:bookmarkStart w:id="268" w:name="_Toc106134768"/>
      <w:r w:rsidRPr="00CF2D1E">
        <w:rPr>
          <w:rFonts w:asciiTheme="minorHAnsi" w:hAnsiTheme="minorHAnsi"/>
          <w:color w:val="365F91"/>
          <w:lang w:val="sk-SK"/>
        </w:rPr>
        <w:t xml:space="preserve">3.2 </w:t>
      </w:r>
      <w:r w:rsidR="003D553C" w:rsidRPr="00CF2D1E">
        <w:rPr>
          <w:rFonts w:asciiTheme="minorHAnsi" w:hAnsiTheme="minorHAnsi"/>
          <w:color w:val="365F91"/>
          <w:lang w:val="sk-SK"/>
        </w:rPr>
        <w:t>Poskytovanie informácií</w:t>
      </w:r>
      <w:bookmarkEnd w:id="268"/>
    </w:p>
    <w:p w14:paraId="0AA09E15" w14:textId="77777777" w:rsidR="003D553C" w:rsidRPr="00CF2D1E" w:rsidRDefault="003D553C" w:rsidP="00215368">
      <w:pPr>
        <w:pStyle w:val="Odsekzoznamu11"/>
        <w:ind w:left="0"/>
        <w:rPr>
          <w:rFonts w:asciiTheme="minorHAnsi" w:hAnsiTheme="minorHAnsi"/>
        </w:rPr>
      </w:pPr>
    </w:p>
    <w:p w14:paraId="4EDD5270" w14:textId="1FD07178" w:rsidR="003D553C" w:rsidRPr="00CF2D1E" w:rsidRDefault="003D553C" w:rsidP="00215368">
      <w:pPr>
        <w:rPr>
          <w:rFonts w:asciiTheme="minorHAnsi" w:eastAsia="Times New Roman" w:hAnsiTheme="minorHAnsi"/>
          <w:lang w:eastAsia="en-GB"/>
        </w:rPr>
      </w:pPr>
      <w:r w:rsidRPr="00CF2D1E">
        <w:rPr>
          <w:rFonts w:asciiTheme="minorHAnsi" w:eastAsia="Times New Roman" w:hAnsiTheme="minorHAnsi"/>
          <w:lang w:eastAsia="en-GB"/>
        </w:rPr>
        <w:t>Informácie o</w:t>
      </w:r>
      <w:r w:rsidR="00A62684">
        <w:rPr>
          <w:rFonts w:asciiTheme="minorHAnsi" w:eastAsia="Times New Roman" w:hAnsiTheme="minorHAnsi"/>
          <w:lang w:eastAsia="en-GB"/>
        </w:rPr>
        <w:t xml:space="preserve"> nenávratných </w:t>
      </w:r>
      <w:r w:rsidRPr="00CF2D1E">
        <w:rPr>
          <w:rFonts w:asciiTheme="minorHAnsi" w:eastAsia="Times New Roman" w:hAnsiTheme="minorHAnsi"/>
          <w:lang w:eastAsia="en-GB"/>
        </w:rPr>
        <w:t>finančných príspevkoch z OP TP a postupoch predkladania žiadostí o NFP a žiadostí o platbu z OP TP je možné získať na RO OP TP (</w:t>
      </w:r>
      <w:r w:rsidR="004911DB" w:rsidRPr="00CF2D1E">
        <w:rPr>
          <w:rFonts w:asciiTheme="minorHAnsi" w:eastAsia="Times New Roman" w:hAnsiTheme="minorHAnsi"/>
          <w:lang w:eastAsia="en-GB"/>
        </w:rPr>
        <w:t xml:space="preserve">MIRRI </w:t>
      </w:r>
      <w:r w:rsidRPr="00CF2D1E">
        <w:rPr>
          <w:rFonts w:asciiTheme="minorHAnsi" w:eastAsia="Times New Roman" w:hAnsiTheme="minorHAnsi"/>
          <w:lang w:eastAsia="en-GB"/>
        </w:rPr>
        <w:t xml:space="preserve">SR, </w:t>
      </w:r>
      <w:r w:rsidR="00E30070" w:rsidRPr="00CF2D1E">
        <w:rPr>
          <w:rFonts w:asciiTheme="minorHAnsi" w:eastAsia="Times New Roman" w:hAnsiTheme="minorHAnsi"/>
          <w:b/>
          <w:lang w:eastAsia="en-GB"/>
        </w:rPr>
        <w:t xml:space="preserve">sekcia </w:t>
      </w:r>
      <w:r w:rsidR="004911DB" w:rsidRPr="00CF2D1E">
        <w:rPr>
          <w:rFonts w:asciiTheme="minorHAnsi" w:eastAsia="Times New Roman" w:hAnsiTheme="minorHAnsi"/>
          <w:b/>
          <w:lang w:eastAsia="en-GB"/>
        </w:rPr>
        <w:t xml:space="preserve">OP TP a iných </w:t>
      </w:r>
      <w:r w:rsidR="00E30070" w:rsidRPr="00CF2D1E">
        <w:rPr>
          <w:rFonts w:asciiTheme="minorHAnsi" w:eastAsia="Times New Roman" w:hAnsiTheme="minorHAnsi"/>
          <w:b/>
          <w:lang w:eastAsia="en-GB"/>
        </w:rPr>
        <w:t xml:space="preserve">finančných </w:t>
      </w:r>
      <w:r w:rsidR="004911DB" w:rsidRPr="00CF2D1E">
        <w:rPr>
          <w:rFonts w:asciiTheme="minorHAnsi" w:eastAsia="Times New Roman" w:hAnsiTheme="minorHAnsi"/>
          <w:b/>
          <w:lang w:eastAsia="en-GB"/>
        </w:rPr>
        <w:t>mechanizmov</w:t>
      </w:r>
      <w:r w:rsidRPr="00CF2D1E">
        <w:rPr>
          <w:rFonts w:asciiTheme="minorHAnsi" w:eastAsia="Times New Roman" w:hAnsiTheme="minorHAnsi"/>
          <w:lang w:eastAsia="en-GB"/>
        </w:rPr>
        <w:t xml:space="preserve">, odbor </w:t>
      </w:r>
      <w:r w:rsidR="00B13C69" w:rsidRPr="00CF2D1E">
        <w:rPr>
          <w:rFonts w:asciiTheme="minorHAnsi" w:eastAsia="Times New Roman" w:hAnsiTheme="minorHAnsi"/>
          <w:lang w:eastAsia="en-GB"/>
        </w:rPr>
        <w:t>riadenia</w:t>
      </w:r>
      <w:r w:rsidRPr="00CF2D1E">
        <w:rPr>
          <w:rFonts w:asciiTheme="minorHAnsi" w:eastAsia="Times New Roman" w:hAnsiTheme="minorHAnsi"/>
          <w:lang w:eastAsia="en-GB"/>
        </w:rPr>
        <w:t xml:space="preserve"> </w:t>
      </w:r>
      <w:r w:rsidR="00B13C69" w:rsidRPr="00CF2D1E">
        <w:rPr>
          <w:rFonts w:asciiTheme="minorHAnsi" w:eastAsia="Times New Roman" w:hAnsiTheme="minorHAnsi"/>
          <w:lang w:eastAsia="en-GB"/>
        </w:rPr>
        <w:t>OP TP a odbor implementácie projektov OP TP</w:t>
      </w:r>
      <w:r w:rsidRPr="00CF2D1E">
        <w:rPr>
          <w:rFonts w:asciiTheme="minorHAnsi" w:eastAsia="Times New Roman" w:hAnsiTheme="minorHAnsi"/>
          <w:lang w:eastAsia="en-GB"/>
        </w:rPr>
        <w:t>):</w:t>
      </w:r>
    </w:p>
    <w:p w14:paraId="1BB0761C" w14:textId="77777777" w:rsidR="003D553C" w:rsidRPr="00CF2D1E" w:rsidRDefault="003D553C" w:rsidP="00215368">
      <w:pPr>
        <w:rPr>
          <w:rFonts w:asciiTheme="minorHAnsi" w:eastAsia="Times New Roman" w:hAnsiTheme="minorHAnsi"/>
          <w:lang w:eastAsia="en-GB"/>
        </w:rPr>
      </w:pPr>
    </w:p>
    <w:p w14:paraId="310414B4" w14:textId="77B42CC6" w:rsidR="00C13283" w:rsidRDefault="00022C47" w:rsidP="00215368">
      <w:pPr>
        <w:pStyle w:val="Odsekzoznamu"/>
        <w:numPr>
          <w:ilvl w:val="0"/>
          <w:numId w:val="95"/>
        </w:numPr>
        <w:spacing w:line="276" w:lineRule="auto"/>
        <w:contextualSpacing/>
        <w:jc w:val="both"/>
        <w:rPr>
          <w:rFonts w:asciiTheme="minorHAnsi" w:hAnsiTheme="minorHAnsi"/>
          <w:lang w:eastAsia="en-GB"/>
        </w:rPr>
      </w:pPr>
      <w:r>
        <w:rPr>
          <w:rFonts w:asciiTheme="minorHAnsi" w:hAnsiTheme="minorHAnsi"/>
          <w:lang w:eastAsia="en-GB"/>
        </w:rPr>
        <w:t>e</w:t>
      </w:r>
      <w:r w:rsidR="00C13283">
        <w:rPr>
          <w:rFonts w:asciiTheme="minorHAnsi" w:hAnsiTheme="minorHAnsi"/>
          <w:lang w:eastAsia="en-GB"/>
        </w:rPr>
        <w:t xml:space="preserve">lektronická komunikácia </w:t>
      </w:r>
      <w:r w:rsidR="00C13283">
        <w:rPr>
          <w:rFonts w:asciiTheme="minorHAnsi" w:hAnsiTheme="minorHAnsi"/>
          <w:lang w:eastAsia="en-GB"/>
        </w:rPr>
        <w:tab/>
      </w:r>
      <w:r w:rsidR="00C13283">
        <w:rPr>
          <w:rFonts w:asciiTheme="minorHAnsi" w:hAnsiTheme="minorHAnsi"/>
          <w:lang w:eastAsia="en-GB"/>
        </w:rPr>
        <w:tab/>
      </w:r>
      <w:r w:rsidR="00C13283">
        <w:rPr>
          <w:rFonts w:asciiTheme="minorHAnsi" w:hAnsiTheme="minorHAnsi"/>
          <w:lang w:eastAsia="en-GB"/>
        </w:rPr>
        <w:tab/>
        <w:t>schránka: ÚPVS – Podanie na RO OPTP</w:t>
      </w:r>
    </w:p>
    <w:p w14:paraId="76737BC7" w14:textId="36762F60" w:rsidR="00C13283" w:rsidRDefault="00C13283" w:rsidP="00CA2B00">
      <w:pPr>
        <w:spacing w:line="276" w:lineRule="auto"/>
        <w:ind w:left="3552" w:firstLine="696"/>
        <w:contextualSpacing/>
        <w:rPr>
          <w:rFonts w:asciiTheme="minorHAnsi" w:hAnsiTheme="minorHAnsi"/>
          <w:lang w:eastAsia="en-GB"/>
        </w:rPr>
      </w:pPr>
      <w:r>
        <w:rPr>
          <w:rFonts w:asciiTheme="minorHAnsi" w:hAnsiTheme="minorHAnsi"/>
          <w:lang w:eastAsia="en-GB"/>
        </w:rPr>
        <w:tab/>
        <w:t>MIRRI SR – RO OP TP (IČO: 50349287)</w:t>
      </w:r>
      <w:r>
        <w:rPr>
          <w:rFonts w:asciiTheme="minorHAnsi" w:hAnsiTheme="minorHAnsi"/>
          <w:lang w:eastAsia="en-GB"/>
        </w:rPr>
        <w:tab/>
      </w:r>
      <w:r>
        <w:rPr>
          <w:rFonts w:asciiTheme="minorHAnsi" w:hAnsiTheme="minorHAnsi"/>
          <w:lang w:eastAsia="en-GB"/>
        </w:rPr>
        <w:tab/>
      </w:r>
      <w:proofErr w:type="spellStart"/>
      <w:r>
        <w:rPr>
          <w:rFonts w:asciiTheme="minorHAnsi" w:hAnsiTheme="minorHAnsi"/>
          <w:lang w:eastAsia="en-GB"/>
        </w:rPr>
        <w:t>suffix</w:t>
      </w:r>
      <w:proofErr w:type="spellEnd"/>
      <w:r>
        <w:rPr>
          <w:rFonts w:asciiTheme="minorHAnsi" w:hAnsiTheme="minorHAnsi"/>
          <w:lang w:eastAsia="en-GB"/>
        </w:rPr>
        <w:t>: 10007</w:t>
      </w:r>
    </w:p>
    <w:p w14:paraId="0D95F2E6" w14:textId="00DA6F13" w:rsidR="00C13283" w:rsidRDefault="00C13283" w:rsidP="00CA2B00">
      <w:pPr>
        <w:spacing w:line="276" w:lineRule="auto"/>
        <w:ind w:left="3552" w:firstLine="696"/>
        <w:contextualSpacing/>
        <w:rPr>
          <w:rFonts w:asciiTheme="minorHAnsi" w:hAnsiTheme="minorHAnsi"/>
          <w:lang w:eastAsia="en-GB"/>
        </w:rPr>
      </w:pPr>
      <w:r>
        <w:rPr>
          <w:rFonts w:asciiTheme="minorHAnsi" w:hAnsiTheme="minorHAnsi"/>
          <w:lang w:eastAsia="en-GB"/>
        </w:rPr>
        <w:tab/>
        <w:t>číslo schránky: E0007130310</w:t>
      </w:r>
    </w:p>
    <w:p w14:paraId="56E3DB68" w14:textId="77777777" w:rsidR="00C13283" w:rsidRPr="004C19E9" w:rsidRDefault="00C13283" w:rsidP="004C19E9">
      <w:pPr>
        <w:spacing w:line="276" w:lineRule="auto"/>
        <w:ind w:left="3552" w:firstLine="696"/>
        <w:contextualSpacing/>
        <w:rPr>
          <w:rFonts w:asciiTheme="minorHAnsi" w:hAnsiTheme="minorHAnsi"/>
          <w:lang w:eastAsia="en-GB"/>
        </w:rPr>
      </w:pPr>
    </w:p>
    <w:p w14:paraId="5BAFDC26" w14:textId="54102A2A" w:rsidR="003D553C" w:rsidRPr="00171DAE" w:rsidDel="00171DAE" w:rsidRDefault="003D553C" w:rsidP="00171DAE">
      <w:pPr>
        <w:pStyle w:val="Odsekzoznamu"/>
        <w:numPr>
          <w:ilvl w:val="0"/>
          <w:numId w:val="95"/>
        </w:numPr>
        <w:spacing w:line="276" w:lineRule="auto"/>
        <w:contextualSpacing/>
        <w:jc w:val="both"/>
        <w:rPr>
          <w:del w:id="269" w:author="Autor"/>
          <w:rFonts w:asciiTheme="minorHAnsi" w:hAnsiTheme="minorHAnsi"/>
        </w:rPr>
      </w:pPr>
      <w:r w:rsidRPr="00CF2D1E">
        <w:rPr>
          <w:rFonts w:asciiTheme="minorHAnsi" w:hAnsiTheme="minorHAnsi"/>
          <w:lang w:eastAsia="en-GB"/>
        </w:rPr>
        <w:t>telefonicky na telefónnych číslach</w:t>
      </w:r>
      <w:ins w:id="270" w:author="Autor">
        <w:r w:rsidR="00171DAE">
          <w:rPr>
            <w:rFonts w:asciiTheme="minorHAnsi" w:hAnsiTheme="minorHAnsi"/>
            <w:lang w:eastAsia="en-GB"/>
          </w:rPr>
          <w:t xml:space="preserve"> zverejnených na webovom sídle RO OP TP</w:t>
        </w:r>
      </w:ins>
      <w:del w:id="271" w:author="Autor">
        <w:r w:rsidRPr="00CF2D1E" w:rsidDel="00171DAE">
          <w:rPr>
            <w:rFonts w:asciiTheme="minorHAnsi" w:hAnsiTheme="minorHAnsi"/>
            <w:lang w:eastAsia="en-GB"/>
          </w:rPr>
          <w:delText>:</w:delText>
        </w:r>
      </w:del>
      <w:r w:rsidRPr="00CF2D1E">
        <w:rPr>
          <w:rFonts w:asciiTheme="minorHAnsi" w:hAnsiTheme="minorHAnsi"/>
          <w:lang w:eastAsia="en-GB"/>
        </w:rPr>
        <w:tab/>
      </w:r>
      <w:r w:rsidRPr="00CF2D1E">
        <w:rPr>
          <w:rFonts w:asciiTheme="minorHAnsi" w:hAnsiTheme="minorHAnsi"/>
          <w:lang w:eastAsia="en-GB"/>
        </w:rPr>
        <w:tab/>
      </w:r>
      <w:del w:id="272" w:author="Autor">
        <w:r w:rsidRPr="00171DAE" w:rsidDel="00171DAE">
          <w:rPr>
            <w:rFonts w:asciiTheme="minorHAnsi" w:hAnsiTheme="minorHAnsi"/>
          </w:rPr>
          <w:delText>02/20 92</w:delText>
        </w:r>
        <w:r w:rsidR="001B2F4E" w:rsidRPr="00171DAE" w:rsidDel="00171DAE">
          <w:rPr>
            <w:rFonts w:asciiTheme="minorHAnsi" w:hAnsiTheme="minorHAnsi"/>
          </w:rPr>
          <w:delText>8</w:delText>
        </w:r>
        <w:r w:rsidRPr="00171DAE" w:rsidDel="00171DAE">
          <w:rPr>
            <w:rFonts w:asciiTheme="minorHAnsi" w:hAnsiTheme="minorHAnsi"/>
          </w:rPr>
          <w:delText xml:space="preserve"> </w:delText>
        </w:r>
        <w:r w:rsidR="001B2F4E" w:rsidRPr="00171DAE" w:rsidDel="00171DAE">
          <w:rPr>
            <w:rFonts w:asciiTheme="minorHAnsi" w:hAnsiTheme="minorHAnsi"/>
          </w:rPr>
          <w:delText>484</w:delText>
        </w:r>
      </w:del>
    </w:p>
    <w:p w14:paraId="049D7EB1" w14:textId="7FDAA258" w:rsidR="003D553C" w:rsidRPr="00171DAE" w:rsidDel="00171DAE" w:rsidRDefault="003D553C">
      <w:pPr>
        <w:pStyle w:val="Odsekzoznamu"/>
        <w:numPr>
          <w:ilvl w:val="0"/>
          <w:numId w:val="95"/>
        </w:numPr>
        <w:spacing w:line="276" w:lineRule="auto"/>
        <w:contextualSpacing/>
        <w:jc w:val="both"/>
        <w:rPr>
          <w:del w:id="273" w:author="Autor"/>
          <w:rFonts w:asciiTheme="minorHAnsi" w:hAnsiTheme="minorHAnsi"/>
        </w:rPr>
        <w:pPrChange w:id="274" w:author="Autor">
          <w:pPr>
            <w:pStyle w:val="Odsekzoznamu"/>
            <w:ind w:left="4248" w:firstLine="708"/>
            <w:jc w:val="both"/>
          </w:pPr>
        </w:pPrChange>
      </w:pPr>
      <w:del w:id="275" w:author="Autor">
        <w:r w:rsidRPr="00171DAE" w:rsidDel="00171DAE">
          <w:rPr>
            <w:rFonts w:asciiTheme="minorHAnsi" w:hAnsiTheme="minorHAnsi"/>
          </w:rPr>
          <w:delText>02/20 92</w:delText>
        </w:r>
        <w:r w:rsidR="001B2F4E" w:rsidRPr="00171DAE" w:rsidDel="00171DAE">
          <w:rPr>
            <w:rFonts w:asciiTheme="minorHAnsi" w:hAnsiTheme="minorHAnsi"/>
          </w:rPr>
          <w:delText>8</w:delText>
        </w:r>
        <w:r w:rsidR="00B13C69" w:rsidRPr="00171DAE" w:rsidDel="00171DAE">
          <w:rPr>
            <w:rFonts w:asciiTheme="minorHAnsi" w:hAnsiTheme="minorHAnsi"/>
          </w:rPr>
          <w:delText> </w:delText>
        </w:r>
        <w:r w:rsidR="001B2F4E" w:rsidRPr="00171DAE" w:rsidDel="00171DAE">
          <w:rPr>
            <w:rFonts w:asciiTheme="minorHAnsi" w:hAnsiTheme="minorHAnsi"/>
          </w:rPr>
          <w:delText>486</w:delText>
        </w:r>
      </w:del>
    </w:p>
    <w:p w14:paraId="0F795EF0" w14:textId="60AAC09B" w:rsidR="00C13283" w:rsidRPr="004C19E9" w:rsidDel="00171DAE" w:rsidRDefault="00BE31A4">
      <w:pPr>
        <w:pStyle w:val="Odsekzoznamu"/>
        <w:numPr>
          <w:ilvl w:val="0"/>
          <w:numId w:val="95"/>
        </w:numPr>
        <w:spacing w:line="276" w:lineRule="auto"/>
        <w:contextualSpacing/>
        <w:jc w:val="both"/>
        <w:rPr>
          <w:del w:id="276" w:author="Autor"/>
          <w:rFonts w:asciiTheme="minorHAnsi" w:hAnsiTheme="minorHAnsi"/>
          <w:lang w:eastAsia="en-GB"/>
        </w:rPr>
        <w:pPrChange w:id="277" w:author="Autor">
          <w:pPr>
            <w:pStyle w:val="Odsekzoznamu"/>
            <w:ind w:left="4248" w:firstLine="708"/>
            <w:jc w:val="both"/>
          </w:pPr>
        </w:pPrChange>
      </w:pPr>
      <w:del w:id="278" w:author="Autor">
        <w:r w:rsidRPr="00171DAE" w:rsidDel="00171DAE">
          <w:rPr>
            <w:rFonts w:asciiTheme="minorHAnsi" w:hAnsiTheme="minorHAnsi"/>
          </w:rPr>
          <w:delText>02/20 92</w:delText>
        </w:r>
        <w:r w:rsidR="001B2F4E" w:rsidRPr="00171DAE" w:rsidDel="00171DAE">
          <w:rPr>
            <w:rFonts w:asciiTheme="minorHAnsi" w:hAnsiTheme="minorHAnsi"/>
          </w:rPr>
          <w:delText>8</w:delText>
        </w:r>
        <w:r w:rsidR="00C13283" w:rsidRPr="00171DAE" w:rsidDel="00171DAE">
          <w:rPr>
            <w:rFonts w:asciiTheme="minorHAnsi" w:hAnsiTheme="minorHAnsi"/>
          </w:rPr>
          <w:delText> </w:delText>
        </w:r>
        <w:r w:rsidR="001B2F4E" w:rsidRPr="00171DAE" w:rsidDel="00171DAE">
          <w:rPr>
            <w:rFonts w:asciiTheme="minorHAnsi" w:hAnsiTheme="minorHAnsi"/>
          </w:rPr>
          <w:delText>487</w:delText>
        </w:r>
      </w:del>
    </w:p>
    <w:p w14:paraId="01BDECE3" w14:textId="77777777" w:rsidR="00B13C69" w:rsidRPr="00171DAE" w:rsidRDefault="00B13C69">
      <w:pPr>
        <w:pStyle w:val="Odsekzoznamu"/>
        <w:numPr>
          <w:ilvl w:val="0"/>
          <w:numId w:val="95"/>
        </w:numPr>
        <w:spacing w:line="276" w:lineRule="auto"/>
        <w:contextualSpacing/>
        <w:jc w:val="both"/>
        <w:rPr>
          <w:rFonts w:asciiTheme="minorHAnsi" w:hAnsiTheme="minorHAnsi"/>
          <w:lang w:eastAsia="en-GB"/>
          <w:rPrChange w:id="279" w:author="Autor">
            <w:rPr>
              <w:lang w:eastAsia="en-GB"/>
            </w:rPr>
          </w:rPrChange>
        </w:rPr>
        <w:pPrChange w:id="280" w:author="Autor">
          <w:pPr>
            <w:pStyle w:val="Odsekzoznamu"/>
            <w:ind w:left="4248" w:firstLine="708"/>
            <w:jc w:val="both"/>
          </w:pPr>
        </w:pPrChange>
      </w:pPr>
    </w:p>
    <w:p w14:paraId="6E357417" w14:textId="480141D0" w:rsidR="00BE31A4" w:rsidRPr="00022C47" w:rsidRDefault="003D553C" w:rsidP="004C19E9">
      <w:pPr>
        <w:pStyle w:val="Odsekzoznamu"/>
        <w:numPr>
          <w:ilvl w:val="0"/>
          <w:numId w:val="95"/>
        </w:numPr>
        <w:rPr>
          <w:rStyle w:val="Hypertextovprepojenie"/>
          <w:rFonts w:asciiTheme="minorHAnsi" w:hAnsiTheme="minorHAnsi"/>
          <w:color w:val="auto"/>
          <w:sz w:val="20"/>
          <w:szCs w:val="20"/>
          <w:u w:val="none"/>
        </w:rPr>
      </w:pPr>
      <w:r w:rsidRPr="004C19E9">
        <w:rPr>
          <w:rFonts w:asciiTheme="minorHAnsi" w:hAnsiTheme="minorHAnsi"/>
          <w:lang w:eastAsia="en-GB"/>
        </w:rPr>
        <w:t>e-mailom na adrese:</w:t>
      </w:r>
      <w:r w:rsidRPr="004C19E9">
        <w:rPr>
          <w:rFonts w:asciiTheme="minorHAnsi" w:hAnsiTheme="minorHAnsi"/>
          <w:lang w:eastAsia="en-GB"/>
        </w:rPr>
        <w:tab/>
      </w:r>
      <w:r w:rsidRPr="004C19E9">
        <w:rPr>
          <w:rFonts w:asciiTheme="minorHAnsi" w:hAnsiTheme="minorHAnsi"/>
          <w:lang w:eastAsia="en-GB"/>
        </w:rPr>
        <w:tab/>
      </w:r>
      <w:r w:rsidRPr="004C19E9">
        <w:rPr>
          <w:rFonts w:asciiTheme="minorHAnsi" w:hAnsiTheme="minorHAnsi"/>
          <w:lang w:eastAsia="en-GB"/>
        </w:rPr>
        <w:tab/>
      </w:r>
      <w:r w:rsidRPr="004C19E9">
        <w:rPr>
          <w:rFonts w:asciiTheme="minorHAnsi" w:hAnsiTheme="minorHAnsi"/>
          <w:lang w:eastAsia="en-GB"/>
        </w:rPr>
        <w:tab/>
      </w:r>
      <w:hyperlink r:id="rId21" w:history="1">
        <w:r w:rsidR="009F117B" w:rsidRPr="00D73B14">
          <w:rPr>
            <w:rStyle w:val="Hypertextovprepojenie"/>
            <w:rFonts w:asciiTheme="minorHAnsi" w:hAnsiTheme="minorHAnsi"/>
          </w:rPr>
          <w:t>projektyoptp@mirri.gov.sk</w:t>
        </w:r>
      </w:hyperlink>
    </w:p>
    <w:p w14:paraId="13B375F8" w14:textId="759DB46F" w:rsidR="00B13C69" w:rsidRDefault="00B32010" w:rsidP="00215368">
      <w:pPr>
        <w:ind w:left="4248" w:firstLine="708"/>
        <w:rPr>
          <w:rFonts w:asciiTheme="minorHAnsi" w:hAnsiTheme="minorHAnsi"/>
        </w:rPr>
      </w:pPr>
      <w:hyperlink r:id="rId22" w:history="1">
        <w:r w:rsidR="009F117B" w:rsidRPr="009F117B">
          <w:rPr>
            <w:rStyle w:val="Hypertextovprepojenie"/>
            <w:rFonts w:asciiTheme="minorHAnsi" w:hAnsiTheme="minorHAnsi"/>
          </w:rPr>
          <w:t>optp@mirri</w:t>
        </w:r>
        <w:r w:rsidR="009F117B" w:rsidRPr="00D73B14">
          <w:rPr>
            <w:rStyle w:val="Hypertextovprepojenie"/>
            <w:rFonts w:asciiTheme="minorHAnsi" w:hAnsiTheme="minorHAnsi"/>
          </w:rPr>
          <w:t>.gov.sk</w:t>
        </w:r>
      </w:hyperlink>
    </w:p>
    <w:p w14:paraId="21CA637B" w14:textId="77777777" w:rsidR="009F117B" w:rsidRPr="00215368" w:rsidDel="00171DAE" w:rsidRDefault="009F117B" w:rsidP="00171DAE">
      <w:pPr>
        <w:rPr>
          <w:del w:id="281" w:author="Autor"/>
          <w:rFonts w:asciiTheme="minorHAnsi" w:hAnsiTheme="minorHAnsi"/>
          <w:lang w:eastAsia="en-GB"/>
        </w:rPr>
      </w:pPr>
    </w:p>
    <w:p w14:paraId="66C16CF4" w14:textId="77777777" w:rsidR="00B13C69" w:rsidRPr="00CF2D1E" w:rsidRDefault="00B13C69">
      <w:pPr>
        <w:rPr>
          <w:rFonts w:asciiTheme="minorHAnsi" w:eastAsia="Times New Roman" w:hAnsiTheme="minorHAnsi"/>
          <w:lang w:eastAsia="en-GB"/>
        </w:rPr>
        <w:pPrChange w:id="282" w:author="Autor">
          <w:pPr>
            <w:ind w:left="4248" w:firstLine="708"/>
          </w:pPr>
        </w:pPrChange>
      </w:pPr>
    </w:p>
    <w:p w14:paraId="557F5484" w14:textId="77777777" w:rsidR="003D6CAC" w:rsidRPr="00CF2D1E" w:rsidRDefault="003D553C" w:rsidP="00CF2D1E">
      <w:pPr>
        <w:pStyle w:val="Odsekzoznamu"/>
        <w:numPr>
          <w:ilvl w:val="0"/>
          <w:numId w:val="95"/>
        </w:numPr>
        <w:contextualSpacing/>
        <w:jc w:val="both"/>
        <w:rPr>
          <w:rFonts w:asciiTheme="minorHAnsi" w:hAnsiTheme="minorHAnsi"/>
          <w:lang w:eastAsia="en-GB"/>
        </w:rPr>
      </w:pPr>
      <w:r w:rsidRPr="00CF2D1E">
        <w:rPr>
          <w:rFonts w:asciiTheme="minorHAnsi" w:hAnsiTheme="minorHAnsi"/>
          <w:lang w:eastAsia="en-GB"/>
        </w:rPr>
        <w:t>písomne na kontaktnej adrese RO OP TP:</w:t>
      </w:r>
      <w:r w:rsidRPr="00CF2D1E">
        <w:rPr>
          <w:rFonts w:asciiTheme="minorHAnsi" w:hAnsiTheme="minorHAnsi"/>
          <w:lang w:eastAsia="en-GB"/>
        </w:rPr>
        <w:tab/>
      </w:r>
      <w:r w:rsidR="003D6CAC" w:rsidRPr="00CF2D1E">
        <w:rPr>
          <w:rFonts w:asciiTheme="minorHAnsi" w:hAnsiTheme="minorHAnsi"/>
          <w:lang w:eastAsia="en-GB"/>
        </w:rPr>
        <w:t>Ministerstvo investícií, regionálneho</w:t>
      </w:r>
    </w:p>
    <w:p w14:paraId="1BFEB03B" w14:textId="0AAD0563" w:rsidR="00EE288D" w:rsidRPr="00CF2D1E" w:rsidRDefault="003D6CAC"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rozvoja a informatizácie SR</w:t>
      </w:r>
    </w:p>
    <w:p w14:paraId="0AD64EC4" w14:textId="77777777" w:rsidR="00EE288D" w:rsidRPr="00CF2D1E" w:rsidRDefault="00EE288D"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w:t>
      </w:r>
      <w:r w:rsidR="00C82D81" w:rsidRPr="00CF2D1E">
        <w:rPr>
          <w:rFonts w:asciiTheme="minorHAnsi" w:hAnsiTheme="minorHAnsi"/>
          <w:lang w:eastAsia="en-GB"/>
        </w:rPr>
        <w:t xml:space="preserve">sekcia </w:t>
      </w:r>
      <w:r w:rsidR="003D6CAC" w:rsidRPr="00CF2D1E">
        <w:rPr>
          <w:rFonts w:asciiTheme="minorHAnsi" w:hAnsiTheme="minorHAnsi"/>
          <w:lang w:eastAsia="en-GB"/>
        </w:rPr>
        <w:t>OP TP a iných finančných</w:t>
      </w:r>
    </w:p>
    <w:p w14:paraId="64370283" w14:textId="2AB45E7D" w:rsidR="003D553C" w:rsidRPr="00CF2D1E" w:rsidRDefault="00EE288D"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w:t>
      </w:r>
      <w:r w:rsidR="003D6CAC" w:rsidRPr="00CF2D1E">
        <w:rPr>
          <w:rFonts w:asciiTheme="minorHAnsi" w:hAnsiTheme="minorHAnsi"/>
          <w:lang w:eastAsia="en-GB"/>
        </w:rPr>
        <w:t xml:space="preserve"> mechanizmov</w:t>
      </w:r>
    </w:p>
    <w:p w14:paraId="2D684B62" w14:textId="1E33BD09" w:rsidR="003D553C" w:rsidRPr="00CF2D1E" w:rsidRDefault="000E0458" w:rsidP="00215368">
      <w:pPr>
        <w:ind w:left="4247" w:firstLine="709"/>
        <w:rPr>
          <w:rFonts w:asciiTheme="minorHAnsi" w:eastAsia="Times New Roman" w:hAnsiTheme="minorHAnsi"/>
          <w:lang w:eastAsia="en-GB"/>
        </w:rPr>
      </w:pPr>
      <w:r w:rsidRPr="00CF2D1E">
        <w:rPr>
          <w:rFonts w:asciiTheme="minorHAnsi" w:eastAsia="Times New Roman" w:hAnsiTheme="minorHAnsi"/>
          <w:lang w:eastAsia="en-GB"/>
        </w:rPr>
        <w:t xml:space="preserve">Riadiaci orgán pre </w:t>
      </w:r>
      <w:r w:rsidR="003D553C" w:rsidRPr="00CF2D1E">
        <w:rPr>
          <w:rFonts w:asciiTheme="minorHAnsi" w:eastAsia="Times New Roman" w:hAnsiTheme="minorHAnsi"/>
          <w:lang w:eastAsia="en-GB"/>
        </w:rPr>
        <w:t>OP TP</w:t>
      </w:r>
    </w:p>
    <w:p w14:paraId="5A95B381" w14:textId="77777777" w:rsidR="003D553C" w:rsidRPr="00CF2D1E" w:rsidRDefault="003D6CAC" w:rsidP="00215368">
      <w:pPr>
        <w:ind w:left="4247" w:firstLine="709"/>
        <w:rPr>
          <w:del w:id="283" w:author="Autor"/>
          <w:rFonts w:asciiTheme="minorHAnsi" w:eastAsia="Times New Roman" w:hAnsiTheme="minorHAnsi"/>
          <w:lang w:eastAsia="en-GB"/>
        </w:rPr>
      </w:pPr>
      <w:del w:id="284" w:author="Autor">
        <w:r w:rsidRPr="00CF2D1E">
          <w:rPr>
            <w:rFonts w:asciiTheme="minorHAnsi" w:eastAsia="Times New Roman" w:hAnsiTheme="minorHAnsi"/>
            <w:lang w:eastAsia="en-GB"/>
          </w:rPr>
          <w:delText>Štefánikova 15</w:delText>
        </w:r>
      </w:del>
    </w:p>
    <w:p w14:paraId="1520C8BE" w14:textId="38EF19EA" w:rsidR="003D553C" w:rsidRPr="00CF2D1E" w:rsidRDefault="0036750D" w:rsidP="00215368">
      <w:pPr>
        <w:ind w:left="4247" w:firstLine="709"/>
        <w:rPr>
          <w:ins w:id="285" w:author="Autor"/>
          <w:rFonts w:asciiTheme="minorHAnsi" w:eastAsia="Times New Roman" w:hAnsiTheme="minorHAnsi"/>
          <w:lang w:eastAsia="en-GB"/>
        </w:rPr>
      </w:pPr>
      <w:ins w:id="286" w:author="Autor">
        <w:r>
          <w:rPr>
            <w:rFonts w:asciiTheme="minorHAnsi" w:eastAsia="Times New Roman" w:hAnsiTheme="minorHAnsi"/>
            <w:lang w:eastAsia="en-GB"/>
          </w:rPr>
          <w:t>Pribinova 4195/25</w:t>
        </w:r>
      </w:ins>
    </w:p>
    <w:p w14:paraId="25C1E835" w14:textId="3C1443A4" w:rsidR="003D553C" w:rsidRPr="00CF2D1E" w:rsidRDefault="003D6CAC" w:rsidP="00215368">
      <w:pPr>
        <w:ind w:left="4247" w:firstLine="709"/>
        <w:rPr>
          <w:rFonts w:asciiTheme="minorHAnsi" w:eastAsia="Times New Roman" w:hAnsiTheme="minorHAnsi"/>
          <w:lang w:eastAsia="en-GB"/>
        </w:rPr>
      </w:pPr>
      <w:r w:rsidRPr="00CF2D1E">
        <w:rPr>
          <w:rFonts w:asciiTheme="minorHAnsi" w:eastAsia="Times New Roman" w:hAnsiTheme="minorHAnsi"/>
          <w:lang w:eastAsia="en-GB"/>
        </w:rPr>
        <w:t xml:space="preserve">811 </w:t>
      </w:r>
      <w:del w:id="287" w:author="Autor">
        <w:r w:rsidRPr="00CF2D1E">
          <w:rPr>
            <w:rFonts w:asciiTheme="minorHAnsi" w:eastAsia="Times New Roman" w:hAnsiTheme="minorHAnsi"/>
            <w:lang w:eastAsia="en-GB"/>
          </w:rPr>
          <w:delText>05</w:delText>
        </w:r>
      </w:del>
      <w:ins w:id="288" w:author="Autor">
        <w:r w:rsidRPr="00CF2D1E">
          <w:rPr>
            <w:rFonts w:asciiTheme="minorHAnsi" w:eastAsia="Times New Roman" w:hAnsiTheme="minorHAnsi"/>
            <w:lang w:eastAsia="en-GB"/>
          </w:rPr>
          <w:t>0</w:t>
        </w:r>
        <w:r w:rsidR="0036750D">
          <w:rPr>
            <w:rFonts w:asciiTheme="minorHAnsi" w:eastAsia="Times New Roman" w:hAnsiTheme="minorHAnsi"/>
            <w:lang w:eastAsia="en-GB"/>
          </w:rPr>
          <w:t>9</w:t>
        </w:r>
      </w:ins>
      <w:r w:rsidRPr="00CF2D1E">
        <w:rPr>
          <w:rFonts w:asciiTheme="minorHAnsi" w:eastAsia="Times New Roman" w:hAnsiTheme="minorHAnsi"/>
          <w:lang w:eastAsia="en-GB"/>
        </w:rPr>
        <w:t xml:space="preserve"> Bratislava</w:t>
      </w:r>
      <w:r w:rsidRPr="00CF2D1E" w:rsidDel="003D6CAC">
        <w:rPr>
          <w:rFonts w:asciiTheme="minorHAnsi" w:eastAsia="Times New Roman" w:hAnsiTheme="minorHAnsi"/>
          <w:lang w:eastAsia="en-GB"/>
        </w:rPr>
        <w:t xml:space="preserve"> </w:t>
      </w:r>
    </w:p>
    <w:p w14:paraId="1AF60229" w14:textId="77777777" w:rsidR="00B13C69" w:rsidRPr="00CF2D1E" w:rsidRDefault="00B13C69" w:rsidP="00215368">
      <w:pPr>
        <w:ind w:left="4247" w:firstLine="709"/>
        <w:rPr>
          <w:rFonts w:asciiTheme="minorHAnsi" w:eastAsia="Times New Roman" w:hAnsiTheme="minorHAnsi"/>
          <w:lang w:eastAsia="en-GB"/>
        </w:rPr>
      </w:pPr>
    </w:p>
    <w:p w14:paraId="6ABDAE9E" w14:textId="4AD9B557" w:rsidR="003D553C" w:rsidRPr="00CF2D1E" w:rsidRDefault="003D553C" w:rsidP="00215368">
      <w:pPr>
        <w:pStyle w:val="Odsekzoznamu"/>
        <w:numPr>
          <w:ilvl w:val="0"/>
          <w:numId w:val="95"/>
        </w:numPr>
        <w:spacing w:line="276" w:lineRule="auto"/>
        <w:contextualSpacing/>
        <w:jc w:val="both"/>
        <w:rPr>
          <w:rFonts w:asciiTheme="minorHAnsi" w:hAnsiTheme="minorHAnsi"/>
          <w:lang w:eastAsia="en-GB"/>
        </w:rPr>
      </w:pPr>
      <w:r w:rsidRPr="00CF2D1E">
        <w:rPr>
          <w:rFonts w:asciiTheme="minorHAnsi" w:hAnsiTheme="minorHAnsi"/>
          <w:lang w:eastAsia="en-GB"/>
        </w:rPr>
        <w:t xml:space="preserve">osobne </w:t>
      </w:r>
      <w:r w:rsidR="00C13283">
        <w:rPr>
          <w:rFonts w:asciiTheme="minorHAnsi" w:hAnsiTheme="minorHAnsi"/>
          <w:lang w:eastAsia="en-GB"/>
        </w:rPr>
        <w:t xml:space="preserve">počas konzultačných hodín pre prijímateľov </w:t>
      </w:r>
      <w:r w:rsidRPr="00CF2D1E">
        <w:rPr>
          <w:rFonts w:asciiTheme="minorHAnsi" w:hAnsiTheme="minorHAnsi"/>
          <w:lang w:eastAsia="en-GB"/>
        </w:rPr>
        <w:t>v pracovných dňoch v čase od 8.30. hod do 14.30 hod na kontaktnej adrese:</w:t>
      </w:r>
    </w:p>
    <w:p w14:paraId="1C9EFCDB" w14:textId="7A23CFA7" w:rsidR="003D6CAC" w:rsidRPr="00CF2D1E" w:rsidRDefault="003D6CAC"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Ministerstvo investícií, regionálneho</w:t>
      </w:r>
    </w:p>
    <w:p w14:paraId="09E0C76E" w14:textId="1B9732C2" w:rsidR="003D553C" w:rsidRPr="00CF2D1E" w:rsidRDefault="003D6CAC" w:rsidP="00CF2D1E">
      <w:pPr>
        <w:pStyle w:val="Odsekzoznamu"/>
        <w:jc w:val="both"/>
        <w:rPr>
          <w:rFonts w:asciiTheme="minorHAnsi" w:hAnsiTheme="minorHAnsi"/>
          <w:lang w:eastAsia="en-GB"/>
        </w:rPr>
      </w:pPr>
      <w:r w:rsidRPr="00CF2D1E">
        <w:rPr>
          <w:rFonts w:asciiTheme="minorHAnsi" w:hAnsiTheme="minorHAnsi"/>
          <w:lang w:eastAsia="en-GB"/>
        </w:rPr>
        <w:t xml:space="preserve">                                                                              rozvoja a informatizácie SR</w:t>
      </w:r>
      <w:r w:rsidRPr="00CF2D1E" w:rsidDel="003D6CAC">
        <w:rPr>
          <w:rFonts w:asciiTheme="minorHAnsi" w:hAnsiTheme="minorHAnsi"/>
          <w:lang w:eastAsia="en-GB"/>
        </w:rPr>
        <w:t xml:space="preserve"> </w:t>
      </w:r>
    </w:p>
    <w:p w14:paraId="0F4F8D3F" w14:textId="12830A08" w:rsidR="003D553C" w:rsidRPr="00CF2D1E" w:rsidRDefault="003D6CAC" w:rsidP="00CF2D1E">
      <w:pPr>
        <w:pStyle w:val="Odsekzoznamu"/>
        <w:ind w:left="4956"/>
        <w:jc w:val="both"/>
        <w:rPr>
          <w:rFonts w:asciiTheme="minorHAnsi" w:hAnsiTheme="minorHAnsi"/>
          <w:lang w:eastAsia="en-GB"/>
        </w:rPr>
      </w:pPr>
      <w:r w:rsidRPr="00CF2D1E">
        <w:rPr>
          <w:rFonts w:asciiTheme="minorHAnsi" w:hAnsiTheme="minorHAnsi"/>
          <w:lang w:eastAsia="en-GB"/>
        </w:rPr>
        <w:t>sekcia OP TP a iných finančných mechanizmov</w:t>
      </w:r>
      <w:r w:rsidRPr="00CF2D1E" w:rsidDel="003D6CAC">
        <w:rPr>
          <w:rFonts w:asciiTheme="minorHAnsi" w:hAnsiTheme="minorHAnsi"/>
          <w:lang w:eastAsia="en-GB"/>
        </w:rPr>
        <w:t xml:space="preserve"> </w:t>
      </w:r>
    </w:p>
    <w:p w14:paraId="79EA6BE5" w14:textId="41E7D00C" w:rsidR="003D553C" w:rsidRPr="00CF2D1E" w:rsidRDefault="000E0458" w:rsidP="00CF2D1E">
      <w:pPr>
        <w:pStyle w:val="Odsekzoznamu"/>
        <w:ind w:left="4956"/>
        <w:jc w:val="both"/>
        <w:rPr>
          <w:rFonts w:asciiTheme="minorHAnsi" w:hAnsiTheme="minorHAnsi"/>
          <w:lang w:eastAsia="en-GB"/>
        </w:rPr>
      </w:pPr>
      <w:r w:rsidRPr="00CF2D1E">
        <w:rPr>
          <w:rFonts w:asciiTheme="minorHAnsi" w:hAnsiTheme="minorHAnsi"/>
          <w:lang w:eastAsia="en-GB"/>
        </w:rPr>
        <w:t>Riadiaci orgán pre</w:t>
      </w:r>
      <w:r w:rsidR="003D553C" w:rsidRPr="00CF2D1E">
        <w:rPr>
          <w:rFonts w:asciiTheme="minorHAnsi" w:hAnsiTheme="minorHAnsi"/>
          <w:lang w:eastAsia="en-GB"/>
        </w:rPr>
        <w:t xml:space="preserve"> OP TP</w:t>
      </w:r>
    </w:p>
    <w:p w14:paraId="7073B401" w14:textId="77777777" w:rsidR="003D553C" w:rsidRPr="00CF2D1E" w:rsidRDefault="004F1AF4" w:rsidP="00CF2D1E">
      <w:pPr>
        <w:pStyle w:val="Odsekzoznamu"/>
        <w:ind w:left="4956"/>
        <w:jc w:val="both"/>
        <w:rPr>
          <w:del w:id="289" w:author="Autor"/>
          <w:rFonts w:asciiTheme="minorHAnsi" w:hAnsiTheme="minorHAnsi"/>
          <w:lang w:eastAsia="en-GB"/>
        </w:rPr>
      </w:pPr>
      <w:del w:id="290" w:author="Autor">
        <w:r w:rsidRPr="00CF2D1E">
          <w:rPr>
            <w:rFonts w:asciiTheme="minorHAnsi" w:hAnsiTheme="minorHAnsi"/>
            <w:lang w:eastAsia="en-GB"/>
          </w:rPr>
          <w:delText>Dunajská 68</w:delText>
        </w:r>
      </w:del>
    </w:p>
    <w:p w14:paraId="313A315E" w14:textId="05418401" w:rsidR="003D553C" w:rsidRPr="00CF2D1E" w:rsidRDefault="0036750D" w:rsidP="00CF2D1E">
      <w:pPr>
        <w:pStyle w:val="Odsekzoznamu"/>
        <w:ind w:left="4956"/>
        <w:jc w:val="both"/>
        <w:rPr>
          <w:ins w:id="291" w:author="Autor"/>
          <w:rFonts w:asciiTheme="minorHAnsi" w:hAnsiTheme="minorHAnsi"/>
          <w:lang w:eastAsia="en-GB"/>
        </w:rPr>
      </w:pPr>
      <w:ins w:id="292" w:author="Autor">
        <w:r>
          <w:rPr>
            <w:rFonts w:asciiTheme="minorHAnsi" w:hAnsiTheme="minorHAnsi"/>
            <w:lang w:eastAsia="en-GB"/>
          </w:rPr>
          <w:t>Pribinova 4195/25</w:t>
        </w:r>
      </w:ins>
    </w:p>
    <w:p w14:paraId="2084C2AF" w14:textId="21CD8ADE" w:rsidR="003D553C" w:rsidRPr="00CF2D1E" w:rsidRDefault="003D6CAC" w:rsidP="00CF2D1E">
      <w:pPr>
        <w:pStyle w:val="Odsekzoznamu"/>
        <w:ind w:left="4956"/>
        <w:jc w:val="both"/>
        <w:rPr>
          <w:rFonts w:asciiTheme="minorHAnsi" w:hAnsiTheme="minorHAnsi"/>
          <w:lang w:eastAsia="en-GB"/>
        </w:rPr>
      </w:pPr>
      <w:r w:rsidRPr="00CF2D1E">
        <w:rPr>
          <w:rFonts w:asciiTheme="minorHAnsi" w:hAnsiTheme="minorHAnsi"/>
          <w:lang w:eastAsia="en-GB"/>
        </w:rPr>
        <w:t xml:space="preserve">811 </w:t>
      </w:r>
      <w:del w:id="293" w:author="Autor">
        <w:r w:rsidRPr="00CF2D1E">
          <w:rPr>
            <w:rFonts w:asciiTheme="minorHAnsi" w:hAnsiTheme="minorHAnsi"/>
            <w:lang w:eastAsia="en-GB"/>
          </w:rPr>
          <w:delText>08</w:delText>
        </w:r>
      </w:del>
      <w:ins w:id="294" w:author="Autor">
        <w:r w:rsidRPr="00CF2D1E">
          <w:rPr>
            <w:rFonts w:asciiTheme="minorHAnsi" w:hAnsiTheme="minorHAnsi"/>
            <w:lang w:eastAsia="en-GB"/>
          </w:rPr>
          <w:t>0</w:t>
        </w:r>
        <w:r w:rsidR="0036750D">
          <w:rPr>
            <w:rFonts w:asciiTheme="minorHAnsi" w:hAnsiTheme="minorHAnsi"/>
            <w:lang w:eastAsia="en-GB"/>
          </w:rPr>
          <w:t>9</w:t>
        </w:r>
      </w:ins>
      <w:r w:rsidRPr="00CF2D1E">
        <w:rPr>
          <w:rFonts w:asciiTheme="minorHAnsi" w:hAnsiTheme="minorHAnsi"/>
          <w:lang w:eastAsia="en-GB"/>
        </w:rPr>
        <w:t xml:space="preserve"> </w:t>
      </w:r>
      <w:r w:rsidR="003D553C" w:rsidRPr="00CF2D1E">
        <w:rPr>
          <w:rFonts w:asciiTheme="minorHAnsi" w:hAnsiTheme="minorHAnsi"/>
          <w:lang w:eastAsia="en-GB"/>
        </w:rPr>
        <w:t>Bratislava</w:t>
      </w:r>
      <w:r w:rsidRPr="00CF2D1E">
        <w:rPr>
          <w:rFonts w:asciiTheme="minorHAnsi" w:hAnsiTheme="minorHAnsi"/>
          <w:lang w:eastAsia="en-GB"/>
        </w:rPr>
        <w:t xml:space="preserve"> </w:t>
      </w:r>
    </w:p>
    <w:p w14:paraId="202D7DC1" w14:textId="77777777" w:rsidR="003D553C" w:rsidRPr="00CF2D1E" w:rsidRDefault="003D553C" w:rsidP="00215368">
      <w:pPr>
        <w:rPr>
          <w:rFonts w:asciiTheme="minorHAnsi" w:eastAsia="Times New Roman" w:hAnsiTheme="minorHAnsi"/>
          <w:lang w:eastAsia="en-GB"/>
        </w:rPr>
      </w:pPr>
    </w:p>
    <w:p w14:paraId="0C3E2836" w14:textId="4824884F" w:rsidR="003D553C" w:rsidRPr="00CF2D1E" w:rsidRDefault="003D553C" w:rsidP="00CF2D1E">
      <w:pPr>
        <w:spacing w:before="120"/>
        <w:rPr>
          <w:rFonts w:asciiTheme="minorHAnsi" w:eastAsia="Times New Roman" w:hAnsiTheme="minorHAnsi"/>
          <w:lang w:eastAsia="en-GB"/>
        </w:rPr>
      </w:pPr>
      <w:r w:rsidRPr="00CF2D1E">
        <w:rPr>
          <w:rFonts w:asciiTheme="minorHAnsi" w:eastAsia="Times New Roman" w:hAnsiTheme="minorHAnsi"/>
          <w:lang w:eastAsia="en-GB"/>
        </w:rPr>
        <w:t>V prípade osobnej konzultácie s pracovníkmi RO je nutné dohodnúť si vopred termín stretnutia.</w:t>
      </w:r>
    </w:p>
    <w:p w14:paraId="479963F4" w14:textId="77777777" w:rsidR="003D553C" w:rsidRPr="00CF2D1E" w:rsidRDefault="003D553C" w:rsidP="00CF2D1E">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Záväzné informácie sú žiadateľom poskytované výlučne v písomnej forme. Informácie poskytované ústne nemajú záväzný charakter a žiadateľ sa na </w:t>
      </w:r>
      <w:proofErr w:type="spellStart"/>
      <w:r w:rsidRPr="00CF2D1E">
        <w:rPr>
          <w:rFonts w:asciiTheme="minorHAnsi" w:eastAsia="Times New Roman" w:hAnsiTheme="minorHAnsi"/>
          <w:lang w:eastAsia="en-GB"/>
        </w:rPr>
        <w:t>ne</w:t>
      </w:r>
      <w:proofErr w:type="spellEnd"/>
      <w:r w:rsidRPr="00CF2D1E">
        <w:rPr>
          <w:rFonts w:asciiTheme="minorHAnsi" w:eastAsia="Times New Roman" w:hAnsiTheme="minorHAnsi"/>
          <w:lang w:eastAsia="en-GB"/>
        </w:rPr>
        <w:t xml:space="preserve"> nemôže odvolávať.</w:t>
      </w:r>
    </w:p>
    <w:p w14:paraId="05C9B7CC" w14:textId="3C8E0967" w:rsidR="00E811E8" w:rsidRPr="00CF2D1E" w:rsidRDefault="003D553C" w:rsidP="00CF2D1E">
      <w:pPr>
        <w:spacing w:before="120"/>
        <w:rPr>
          <w:rFonts w:asciiTheme="minorHAnsi" w:hAnsiTheme="minorHAnsi"/>
          <w:b/>
          <w:color w:val="365F91"/>
          <w:sz w:val="28"/>
          <w:szCs w:val="20"/>
          <w:lang w:val="x-none"/>
        </w:rPr>
      </w:pPr>
      <w:r w:rsidRPr="00CF2D1E">
        <w:rPr>
          <w:rFonts w:asciiTheme="minorHAnsi" w:eastAsia="Times New Roman" w:hAnsiTheme="minorHAnsi"/>
          <w:lang w:eastAsia="en-GB"/>
        </w:rPr>
        <w:t xml:space="preserve">Informácie o operačnom programe Technická pomoc a podporné dokumenty sú zverejnené na webovom sídle </w:t>
      </w:r>
      <w:hyperlink r:id="rId23" w:history="1">
        <w:r w:rsidR="0056003E" w:rsidRPr="00CF2D1E">
          <w:rPr>
            <w:rStyle w:val="Hypertextovprepojenie"/>
            <w:rFonts w:asciiTheme="minorHAnsi" w:eastAsia="Times New Roman" w:hAnsiTheme="minorHAnsi"/>
            <w:lang w:eastAsia="en-GB"/>
          </w:rPr>
          <w:t>http://www.optp.vlada.gov.sk</w:t>
        </w:r>
      </w:hyperlink>
      <w:r w:rsidR="00611D01" w:rsidRPr="00CF2D1E">
        <w:rPr>
          <w:rStyle w:val="Hypertextovprepojenie"/>
          <w:rFonts w:asciiTheme="minorHAnsi" w:eastAsia="Times New Roman" w:hAnsiTheme="minorHAnsi"/>
          <w:lang w:eastAsia="en-GB"/>
        </w:rPr>
        <w:t>.</w:t>
      </w:r>
      <w:r w:rsidR="00E811E8" w:rsidRPr="00CF2D1E">
        <w:rPr>
          <w:rFonts w:asciiTheme="minorHAnsi" w:hAnsiTheme="minorHAnsi"/>
        </w:rPr>
        <w:br w:type="page"/>
      </w:r>
    </w:p>
    <w:p w14:paraId="225A941E" w14:textId="69150A4B" w:rsidR="008207C0" w:rsidRPr="00CF2D1E" w:rsidRDefault="008207C0" w:rsidP="00215368">
      <w:pPr>
        <w:pStyle w:val="Nadpis1"/>
        <w:numPr>
          <w:ilvl w:val="0"/>
          <w:numId w:val="21"/>
        </w:numPr>
        <w:spacing w:before="0"/>
        <w:rPr>
          <w:rFonts w:asciiTheme="minorHAnsi" w:hAnsiTheme="minorHAnsi"/>
        </w:rPr>
      </w:pPr>
      <w:bookmarkStart w:id="295" w:name="_Toc106134769"/>
      <w:r w:rsidRPr="00CF2D1E">
        <w:rPr>
          <w:rFonts w:asciiTheme="minorHAnsi" w:hAnsiTheme="minorHAnsi"/>
        </w:rPr>
        <w:lastRenderedPageBreak/>
        <w:t>Implementácia projektov</w:t>
      </w:r>
      <w:bookmarkEnd w:id="295"/>
    </w:p>
    <w:p w14:paraId="07F118B2" w14:textId="77777777" w:rsidR="00B176EA" w:rsidRPr="00CF2D1E" w:rsidRDefault="00B176EA" w:rsidP="00215368">
      <w:pPr>
        <w:rPr>
          <w:rFonts w:asciiTheme="minorHAnsi" w:hAnsiTheme="minorHAnsi"/>
          <w:lang w:val="x-none"/>
        </w:rPr>
      </w:pPr>
    </w:p>
    <w:p w14:paraId="474D1751" w14:textId="1A9DC00B" w:rsidR="008207C0" w:rsidRPr="00CF2D1E" w:rsidRDefault="008207C0" w:rsidP="00215368">
      <w:pPr>
        <w:pStyle w:val="Nadpis2"/>
        <w:spacing w:before="0" w:after="0"/>
        <w:rPr>
          <w:rFonts w:asciiTheme="minorHAnsi" w:hAnsiTheme="minorHAnsi"/>
          <w:color w:val="365F91"/>
          <w:lang w:val="sk-SK"/>
        </w:rPr>
      </w:pPr>
      <w:bookmarkStart w:id="296" w:name="_Toc106134770"/>
      <w:r w:rsidRPr="00CF2D1E">
        <w:rPr>
          <w:rFonts w:asciiTheme="minorHAnsi" w:hAnsiTheme="minorHAnsi"/>
          <w:color w:val="365F91"/>
        </w:rPr>
        <w:t xml:space="preserve">4.1 Príprava </w:t>
      </w:r>
      <w:r w:rsidR="00867B0E" w:rsidRPr="00CF2D1E">
        <w:rPr>
          <w:rFonts w:asciiTheme="minorHAnsi" w:hAnsiTheme="minorHAnsi"/>
          <w:color w:val="365F91"/>
        </w:rPr>
        <w:t>verejného</w:t>
      </w:r>
      <w:r w:rsidR="00961179" w:rsidRPr="00CF2D1E">
        <w:rPr>
          <w:rFonts w:asciiTheme="minorHAnsi" w:hAnsiTheme="minorHAnsi"/>
          <w:color w:val="365F91"/>
          <w:lang w:val="sk-SK"/>
        </w:rPr>
        <w:t xml:space="preserve"> </w:t>
      </w:r>
      <w:r w:rsidRPr="00CF2D1E">
        <w:rPr>
          <w:rFonts w:asciiTheme="minorHAnsi" w:hAnsiTheme="minorHAnsi"/>
          <w:color w:val="365F91"/>
        </w:rPr>
        <w:t>obstarávania</w:t>
      </w:r>
      <w:r w:rsidR="00961179" w:rsidRPr="00CF2D1E">
        <w:rPr>
          <w:rFonts w:asciiTheme="minorHAnsi" w:hAnsiTheme="minorHAnsi"/>
          <w:color w:val="365F91"/>
          <w:lang w:val="sk-SK"/>
        </w:rPr>
        <w:t xml:space="preserve"> a obstarávania</w:t>
      </w:r>
      <w:bookmarkEnd w:id="296"/>
    </w:p>
    <w:p w14:paraId="7384502B" w14:textId="075D53AF"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spacing w:val="-5"/>
        </w:rPr>
        <w:t xml:space="preserve">Pri realizácii </w:t>
      </w:r>
      <w:r w:rsidR="00961179" w:rsidRPr="00CF2D1E">
        <w:rPr>
          <w:rFonts w:asciiTheme="minorHAnsi" w:hAnsiTheme="minorHAnsi"/>
          <w:spacing w:val="-5"/>
        </w:rPr>
        <w:t xml:space="preserve">verejného obstarávania </w:t>
      </w:r>
      <w:r w:rsidRPr="00CF2D1E">
        <w:rPr>
          <w:rFonts w:asciiTheme="minorHAnsi" w:hAnsiTheme="minorHAnsi"/>
          <w:spacing w:val="-5"/>
        </w:rPr>
        <w:t xml:space="preserve">v prípade poskytnutia prostriedkov štátneho rozpočtu, ktoré sú spolufinancované zo štrukturálnych fondov EÚ, je Prijímateľ povinný postupovať v súlade so zákonom </w:t>
      </w:r>
      <w:r w:rsidR="000A4869">
        <w:rPr>
          <w:rFonts w:asciiTheme="minorHAnsi" w:hAnsiTheme="minorHAnsi"/>
          <w:spacing w:val="-5"/>
        </w:rPr>
        <w:t xml:space="preserve">č. 343/2015 Z. z. </w:t>
      </w:r>
      <w:r w:rsidRPr="00CF2D1E">
        <w:rPr>
          <w:rFonts w:asciiTheme="minorHAnsi" w:hAnsiTheme="minorHAnsi"/>
          <w:spacing w:val="-5"/>
        </w:rPr>
        <w:t>o verejnom obstarávaní</w:t>
      </w:r>
      <w:r w:rsidR="000A4869">
        <w:rPr>
          <w:rFonts w:asciiTheme="minorHAnsi" w:hAnsiTheme="minorHAnsi"/>
          <w:spacing w:val="-5"/>
        </w:rPr>
        <w:t xml:space="preserve"> a o zmene a doplnení niektorých zákonov v znení neskorších právnych predpisov (ďalej ako „ZVO“)</w:t>
      </w:r>
      <w:r w:rsidRPr="00CF2D1E">
        <w:rPr>
          <w:rFonts w:asciiTheme="minorHAnsi" w:hAnsiTheme="minorHAnsi"/>
          <w:spacing w:val="-5"/>
        </w:rPr>
        <w:t xml:space="preserve">, </w:t>
      </w:r>
      <w:r w:rsidR="007419BB">
        <w:rPr>
          <w:rFonts w:asciiTheme="minorHAnsi" w:hAnsiTheme="minorHAnsi"/>
          <w:spacing w:val="-5"/>
        </w:rPr>
        <w:t>s</w:t>
      </w:r>
      <w:r w:rsidR="007419BB" w:rsidRPr="007419BB">
        <w:rPr>
          <w:rFonts w:asciiTheme="minorHAnsi" w:hAnsiTheme="minorHAnsi"/>
          <w:spacing w:val="-5"/>
        </w:rPr>
        <w:t>mernic</w:t>
      </w:r>
      <w:r w:rsidR="007419BB">
        <w:rPr>
          <w:rFonts w:asciiTheme="minorHAnsi" w:hAnsiTheme="minorHAnsi"/>
          <w:spacing w:val="-5"/>
        </w:rPr>
        <w:t>ou</w:t>
      </w:r>
      <w:r w:rsidR="007419BB" w:rsidRPr="007419BB">
        <w:rPr>
          <w:rFonts w:asciiTheme="minorHAnsi" w:hAnsiTheme="minorHAnsi"/>
          <w:spacing w:val="-5"/>
        </w:rPr>
        <w:t xml:space="preserve"> Európskeho parlamentu a Rady 2014/24/EÚ z  26. februára 2014 o verejnom obstarávaní a o zrušení smernice 2004/18/ES</w:t>
      </w:r>
      <w:r w:rsidRPr="00CF2D1E">
        <w:rPr>
          <w:rFonts w:asciiTheme="minorHAnsi" w:hAnsiTheme="minorHAnsi"/>
        </w:rPr>
        <w:t xml:space="preserve"> a </w:t>
      </w:r>
      <w:r w:rsidR="0031665C">
        <w:rPr>
          <w:rFonts w:asciiTheme="minorHAnsi" w:hAnsiTheme="minorHAnsi"/>
        </w:rPr>
        <w:t>z</w:t>
      </w:r>
      <w:r w:rsidR="0031665C" w:rsidRPr="00CF2D1E">
        <w:rPr>
          <w:rFonts w:asciiTheme="minorHAnsi" w:hAnsiTheme="minorHAnsi"/>
        </w:rPr>
        <w:t xml:space="preserve">mluvou </w:t>
      </w:r>
      <w:r w:rsidRPr="00CF2D1E">
        <w:rPr>
          <w:rFonts w:asciiTheme="minorHAnsi" w:hAnsiTheme="minorHAnsi"/>
        </w:rPr>
        <w:t>o NFP.</w:t>
      </w:r>
    </w:p>
    <w:p w14:paraId="66EF6238" w14:textId="495314E4" w:rsidR="008207C0" w:rsidRPr="00CF2D1E" w:rsidRDefault="00437912" w:rsidP="00CF2D1E">
      <w:pPr>
        <w:autoSpaceDE w:val="0"/>
        <w:autoSpaceDN w:val="0"/>
        <w:adjustRightInd w:val="0"/>
        <w:spacing w:before="120"/>
        <w:rPr>
          <w:rFonts w:asciiTheme="minorHAnsi" w:hAnsiTheme="minorHAnsi"/>
          <w:spacing w:val="-5"/>
        </w:rPr>
      </w:pPr>
      <w:r w:rsidRPr="00CF2D1E">
        <w:rPr>
          <w:rFonts w:asciiTheme="minorHAnsi" w:hAnsiTheme="minorHAnsi"/>
        </w:rPr>
        <w:t>RO</w:t>
      </w:r>
      <w:r w:rsidRPr="00CF2D1E" w:rsidDel="00437912">
        <w:rPr>
          <w:rFonts w:asciiTheme="minorHAnsi" w:hAnsiTheme="minorHAnsi"/>
          <w:spacing w:val="-5"/>
        </w:rPr>
        <w:t xml:space="preserve"> </w:t>
      </w:r>
      <w:r w:rsidR="008207C0" w:rsidRPr="00CF2D1E">
        <w:rPr>
          <w:rFonts w:asciiTheme="minorHAnsi" w:hAnsiTheme="minorHAnsi"/>
          <w:spacing w:val="-5"/>
        </w:rPr>
        <w:t xml:space="preserve">kontroluje dodržiavanie pravidiel a princípov VO vyplývajúcich zo zmluvy o EÚ definovaných príslušnými právnymi aktmi EÚ a zo </w:t>
      </w:r>
      <w:r w:rsidR="000A4869">
        <w:rPr>
          <w:rFonts w:asciiTheme="minorHAnsi" w:hAnsiTheme="minorHAnsi"/>
          <w:spacing w:val="-5"/>
        </w:rPr>
        <w:t>ZVO</w:t>
      </w:r>
      <w:r w:rsidR="008207C0" w:rsidRPr="00CF2D1E">
        <w:rPr>
          <w:rFonts w:asciiTheme="minorHAnsi" w:hAnsiTheme="minorHAnsi"/>
          <w:spacing w:val="-5"/>
        </w:rPr>
        <w:t>.</w:t>
      </w:r>
    </w:p>
    <w:p w14:paraId="4A15B225" w14:textId="13554273" w:rsidR="00B97CE1" w:rsidRPr="00CF2D1E" w:rsidRDefault="008207C0" w:rsidP="00CF2D1E">
      <w:pPr>
        <w:spacing w:before="120"/>
        <w:rPr>
          <w:rFonts w:asciiTheme="minorHAnsi" w:hAnsiTheme="minorHAnsi"/>
          <w:spacing w:val="-5"/>
        </w:rPr>
      </w:pPr>
      <w:r w:rsidRPr="00CF2D1E">
        <w:rPr>
          <w:rFonts w:asciiTheme="minorHAnsi" w:hAnsiTheme="minorHAnsi"/>
          <w:spacing w:val="-5"/>
        </w:rPr>
        <w:t xml:space="preserve">Činnosťou </w:t>
      </w:r>
      <w:r w:rsidR="00437912" w:rsidRPr="00CF2D1E">
        <w:rPr>
          <w:rFonts w:asciiTheme="minorHAnsi" w:hAnsiTheme="minorHAnsi"/>
        </w:rPr>
        <w:t>RO</w:t>
      </w:r>
      <w:r w:rsidR="00437912" w:rsidRPr="00CF2D1E" w:rsidDel="00437912">
        <w:rPr>
          <w:rFonts w:asciiTheme="minorHAnsi" w:hAnsiTheme="minorHAnsi"/>
          <w:spacing w:val="-5"/>
        </w:rPr>
        <w:t xml:space="preserve"> </w:t>
      </w:r>
      <w:r w:rsidRPr="00CF2D1E">
        <w:rPr>
          <w:rFonts w:asciiTheme="minorHAnsi" w:hAnsiTheme="minorHAnsi"/>
          <w:spacing w:val="-5"/>
        </w:rPr>
        <w:t xml:space="preserve">nie je dotknutá výlučná a konečná zodpovednosť Prijímateľa ako verejného obstarávateľa, obstarávateľa alebo osoby podľa § </w:t>
      </w:r>
      <w:r w:rsidR="00FD5BF6" w:rsidRPr="00CF2D1E">
        <w:rPr>
          <w:rFonts w:asciiTheme="minorHAnsi" w:hAnsiTheme="minorHAnsi"/>
          <w:spacing w:val="-5"/>
        </w:rPr>
        <w:t xml:space="preserve">8 </w:t>
      </w:r>
      <w:r w:rsidR="000A4869">
        <w:rPr>
          <w:rFonts w:asciiTheme="minorHAnsi" w:hAnsiTheme="minorHAnsi"/>
          <w:spacing w:val="-5"/>
        </w:rPr>
        <w:t>ZVO</w:t>
      </w:r>
      <w:r w:rsidRPr="00CF2D1E">
        <w:rPr>
          <w:rFonts w:asciiTheme="minorHAnsi" w:hAnsiTheme="minorHAnsi"/>
          <w:spacing w:val="-5"/>
        </w:rPr>
        <w:t xml:space="preserve"> (ďalej len „obstarávateľ“) za vykonanie VO pri dodržaní všeobecne záväzných právnych predpisov SR a EÚ, základných princípov VO a </w:t>
      </w:r>
      <w:r w:rsidR="0031665C">
        <w:rPr>
          <w:rFonts w:asciiTheme="minorHAnsi" w:hAnsiTheme="minorHAnsi"/>
          <w:spacing w:val="-5"/>
        </w:rPr>
        <w:t>z</w:t>
      </w:r>
      <w:r w:rsidRPr="00CF2D1E">
        <w:rPr>
          <w:rFonts w:asciiTheme="minorHAnsi" w:hAnsiTheme="minorHAnsi"/>
          <w:spacing w:val="-5"/>
        </w:rPr>
        <w:t>mluvy o  NFP.</w:t>
      </w:r>
      <w:r w:rsidR="00194BCE" w:rsidRPr="00CF2D1E">
        <w:rPr>
          <w:rFonts w:asciiTheme="minorHAnsi" w:hAnsiTheme="minorHAnsi"/>
          <w:spacing w:val="-5"/>
        </w:rPr>
        <w:t xml:space="preserve"> </w:t>
      </w:r>
      <w:r w:rsidR="00B97CE1" w:rsidRPr="00CF2D1E">
        <w:rPr>
          <w:rFonts w:asciiTheme="minorHAnsi" w:hAnsiTheme="minorHAnsi"/>
          <w:spacing w:val="-5"/>
        </w:rPr>
        <w:t xml:space="preserve">RO vykonáva </w:t>
      </w:r>
      <w:r w:rsidR="00ED29C2" w:rsidRPr="00CF2D1E">
        <w:rPr>
          <w:rFonts w:asciiTheme="minorHAnsi" w:hAnsiTheme="minorHAnsi"/>
          <w:spacing w:val="-5"/>
        </w:rPr>
        <w:t xml:space="preserve">finančnú </w:t>
      </w:r>
      <w:r w:rsidR="00B97CE1" w:rsidRPr="00CF2D1E">
        <w:rPr>
          <w:rFonts w:asciiTheme="minorHAnsi" w:hAnsiTheme="minorHAnsi"/>
          <w:spacing w:val="-5"/>
        </w:rPr>
        <w:t>kontrolu dodržania pravidiel SR a EÚ pri obstarávaní tovarov, služieb, stavebných prác a súvisiacich postupov, ktoré zahŕňajú kontrolu:</w:t>
      </w:r>
    </w:p>
    <w:p w14:paraId="3D600278" w14:textId="48318536" w:rsidR="00B97CE1" w:rsidRPr="00CF2D1E" w:rsidRDefault="00B97CE1" w:rsidP="00CF2D1E">
      <w:pPr>
        <w:numPr>
          <w:ilvl w:val="0"/>
          <w:numId w:val="97"/>
        </w:numPr>
        <w:rPr>
          <w:rFonts w:asciiTheme="minorHAnsi" w:hAnsiTheme="minorHAnsi"/>
          <w:spacing w:val="-5"/>
        </w:rPr>
      </w:pPr>
      <w:r w:rsidRPr="00CF2D1E">
        <w:rPr>
          <w:rFonts w:asciiTheme="minorHAnsi" w:hAnsiTheme="minorHAnsi"/>
          <w:spacing w:val="-5"/>
        </w:rPr>
        <w:t xml:space="preserve">princípov a postupov stanovených </w:t>
      </w:r>
      <w:r w:rsidR="000A4869">
        <w:rPr>
          <w:rFonts w:asciiTheme="minorHAnsi" w:hAnsiTheme="minorHAnsi"/>
          <w:spacing w:val="-5"/>
        </w:rPr>
        <w:t>ZVO</w:t>
      </w:r>
      <w:r w:rsidR="002012BD" w:rsidRPr="00CF2D1E" w:rsidDel="002012BD">
        <w:rPr>
          <w:rFonts w:asciiTheme="minorHAnsi" w:hAnsiTheme="minorHAnsi"/>
          <w:spacing w:val="-5"/>
        </w:rPr>
        <w:t xml:space="preserve"> </w:t>
      </w:r>
      <w:r w:rsidRPr="00CF2D1E">
        <w:rPr>
          <w:rFonts w:asciiTheme="minorHAnsi" w:hAnsiTheme="minorHAnsi"/>
          <w:spacing w:val="-5"/>
        </w:rPr>
        <w:t xml:space="preserve"> (ďalej len „kontrola VO“); </w:t>
      </w:r>
    </w:p>
    <w:p w14:paraId="028F30C6" w14:textId="2ED03E1D" w:rsidR="002012BD" w:rsidRPr="00CF2D1E" w:rsidRDefault="00B97CE1" w:rsidP="00CF2D1E">
      <w:pPr>
        <w:numPr>
          <w:ilvl w:val="0"/>
          <w:numId w:val="97"/>
        </w:numPr>
        <w:rPr>
          <w:rFonts w:asciiTheme="minorHAnsi" w:hAnsiTheme="minorHAnsi"/>
          <w:spacing w:val="-5"/>
        </w:rPr>
      </w:pPr>
      <w:r w:rsidRPr="00CF2D1E">
        <w:rPr>
          <w:rFonts w:asciiTheme="minorHAnsi" w:hAnsiTheme="minorHAnsi"/>
          <w:spacing w:val="-5"/>
        </w:rPr>
        <w:t xml:space="preserve">postupov pri obstaraní zákazky, na ktorú sa </w:t>
      </w:r>
      <w:r w:rsidR="000A4869">
        <w:rPr>
          <w:rFonts w:asciiTheme="minorHAnsi" w:hAnsiTheme="minorHAnsi"/>
          <w:spacing w:val="-5"/>
        </w:rPr>
        <w:t>ZVO</w:t>
      </w:r>
      <w:r w:rsidRPr="00CF2D1E">
        <w:rPr>
          <w:rFonts w:asciiTheme="minorHAnsi" w:hAnsiTheme="minorHAnsi"/>
          <w:spacing w:val="-5"/>
        </w:rPr>
        <w:t xml:space="preserve"> nevzťahuje (ďalej len „kontrola obstarávania“)</w:t>
      </w:r>
      <w:r w:rsidR="002012BD" w:rsidRPr="00CF2D1E">
        <w:rPr>
          <w:rFonts w:asciiTheme="minorHAnsi" w:hAnsiTheme="minorHAnsi"/>
          <w:spacing w:val="-5"/>
        </w:rPr>
        <w:t>.</w:t>
      </w:r>
    </w:p>
    <w:p w14:paraId="46FDC6B8" w14:textId="5953D961" w:rsidR="002012BD" w:rsidRPr="00CF2D1E" w:rsidRDefault="002012BD" w:rsidP="00CF2D1E">
      <w:pPr>
        <w:spacing w:before="120"/>
        <w:rPr>
          <w:rFonts w:asciiTheme="minorHAnsi" w:hAnsiTheme="minorHAnsi"/>
          <w:spacing w:val="-5"/>
        </w:rPr>
      </w:pPr>
      <w:r w:rsidRPr="00CF2D1E">
        <w:rPr>
          <w:rFonts w:asciiTheme="minorHAnsi" w:hAnsiTheme="minorHAnsi"/>
          <w:spacing w:val="-5"/>
        </w:rPr>
        <w:t>Prijímate</w:t>
      </w:r>
      <w:r w:rsidR="00961179" w:rsidRPr="00CF2D1E">
        <w:rPr>
          <w:rFonts w:asciiTheme="minorHAnsi" w:hAnsiTheme="minorHAnsi"/>
          <w:spacing w:val="-5"/>
        </w:rPr>
        <w:t>ľ</w:t>
      </w:r>
      <w:r w:rsidRPr="00CF2D1E">
        <w:rPr>
          <w:rFonts w:asciiTheme="minorHAnsi" w:hAnsiTheme="minorHAnsi"/>
          <w:spacing w:val="-5"/>
        </w:rPr>
        <w:t xml:space="preserve"> </w:t>
      </w:r>
      <w:r w:rsidR="00961179" w:rsidRPr="00CF2D1E">
        <w:rPr>
          <w:rFonts w:asciiTheme="minorHAnsi" w:hAnsiTheme="minorHAnsi"/>
          <w:spacing w:val="-5"/>
        </w:rPr>
        <w:t>je</w:t>
      </w:r>
      <w:r w:rsidRPr="00CF2D1E">
        <w:rPr>
          <w:rFonts w:asciiTheme="minorHAnsi" w:hAnsiTheme="minorHAnsi"/>
          <w:spacing w:val="-5"/>
        </w:rPr>
        <w:t xml:space="preserve"> povinn</w:t>
      </w:r>
      <w:r w:rsidR="00961179" w:rsidRPr="00CF2D1E">
        <w:rPr>
          <w:rFonts w:asciiTheme="minorHAnsi" w:hAnsiTheme="minorHAnsi"/>
          <w:spacing w:val="-5"/>
        </w:rPr>
        <w:t>ý</w:t>
      </w:r>
      <w:r w:rsidRPr="00CF2D1E">
        <w:rPr>
          <w:rFonts w:asciiTheme="minorHAnsi" w:hAnsiTheme="minorHAnsi"/>
          <w:spacing w:val="-5"/>
        </w:rPr>
        <w:t xml:space="preserve"> aj v prípadoch, kedy zadávanie zákaziek na dodanie tovarov, prác alebo služieb nespadá pod </w:t>
      </w:r>
      <w:r w:rsidR="000A4869">
        <w:rPr>
          <w:rFonts w:asciiTheme="minorHAnsi" w:hAnsiTheme="minorHAnsi"/>
          <w:spacing w:val="-5"/>
        </w:rPr>
        <w:t>ZVO</w:t>
      </w:r>
      <w:r w:rsidRPr="00CF2D1E">
        <w:rPr>
          <w:rFonts w:asciiTheme="minorHAnsi" w:hAnsiTheme="minorHAnsi"/>
          <w:spacing w:val="-5"/>
        </w:rPr>
        <w:t>, postupovať pri ich obstarávaní v súlade so Zmluvou o fungovaní EÚ a to najmä v súlade s jej princípmi</w:t>
      </w:r>
      <w:r w:rsidR="0081611C">
        <w:rPr>
          <w:rFonts w:asciiTheme="minorHAnsi" w:hAnsiTheme="minorHAnsi"/>
          <w:spacing w:val="-5"/>
        </w:rPr>
        <w:t>,</w:t>
      </w:r>
      <w:r w:rsidRPr="00CF2D1E">
        <w:rPr>
          <w:rFonts w:asciiTheme="minorHAnsi" w:hAnsiTheme="minorHAnsi"/>
          <w:spacing w:val="-5"/>
        </w:rPr>
        <w:t xml:space="preserve"> ktorými sú: voľný pohyb tovaru, právo usadenia, voľný pohyb služieb, zákaz diskriminácie, rovnaké zaobchádzanie, transparentnosť, proporcionalita a vzájomné uznávanie dokladov. Rovnako sú prijímatelia povinní dodržiavať aj princíp zákonnosti a zásadu riadneho finančného riadenia, resp. zásadu hospodárnosti, efektívnosti a účinnosti.</w:t>
      </w:r>
    </w:p>
    <w:p w14:paraId="1737F91B" w14:textId="6FA26458" w:rsidR="00B97CE1" w:rsidRPr="00CF2D1E" w:rsidRDefault="00B97CE1" w:rsidP="00CF2D1E">
      <w:pPr>
        <w:spacing w:before="120"/>
        <w:rPr>
          <w:rFonts w:asciiTheme="minorHAnsi" w:hAnsiTheme="minorHAnsi"/>
          <w:spacing w:val="-5"/>
        </w:rPr>
      </w:pPr>
      <w:r w:rsidRPr="00CF2D1E">
        <w:rPr>
          <w:rFonts w:asciiTheme="minorHAnsi" w:hAnsiTheme="minorHAnsi"/>
          <w:spacing w:val="-5"/>
        </w:rPr>
        <w:t>RO kontroluje dodržiavanie základných princípov VO, ktorými sú:</w:t>
      </w:r>
    </w:p>
    <w:p w14:paraId="595C3555" w14:textId="77777777"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rovnaké zaobchádzanie;</w:t>
      </w:r>
    </w:p>
    <w:p w14:paraId="4176E462" w14:textId="77777777"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nediskriminácia uchádzačov alebo záujemcov;</w:t>
      </w:r>
    </w:p>
    <w:p w14:paraId="092449AA" w14:textId="28CC9ACB"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transparentnosť</w:t>
      </w:r>
      <w:r w:rsidR="001A0DBB">
        <w:rPr>
          <w:rFonts w:asciiTheme="minorHAnsi" w:hAnsiTheme="minorHAnsi"/>
          <w:spacing w:val="-5"/>
        </w:rPr>
        <w:t>,</w:t>
      </w:r>
      <w:r w:rsidRPr="00CF2D1E">
        <w:rPr>
          <w:rFonts w:asciiTheme="minorHAnsi" w:hAnsiTheme="minorHAnsi"/>
          <w:spacing w:val="-5"/>
        </w:rPr>
        <w:t xml:space="preserve"> vrátane vylúčenia konfliktu záujmov; </w:t>
      </w:r>
    </w:p>
    <w:p w14:paraId="5317D8D1" w14:textId="43F07F27" w:rsidR="00CE5595" w:rsidRDefault="00B97CE1" w:rsidP="00CF2D1E">
      <w:pPr>
        <w:numPr>
          <w:ilvl w:val="0"/>
          <w:numId w:val="99"/>
        </w:numPr>
        <w:rPr>
          <w:rFonts w:asciiTheme="minorHAnsi" w:hAnsiTheme="minorHAnsi"/>
          <w:spacing w:val="-5"/>
        </w:rPr>
      </w:pPr>
      <w:r w:rsidRPr="00CF2D1E">
        <w:rPr>
          <w:rFonts w:asciiTheme="minorHAnsi" w:hAnsiTheme="minorHAnsi"/>
          <w:spacing w:val="-5"/>
        </w:rPr>
        <w:t>hospodárnosť a</w:t>
      </w:r>
      <w:r w:rsidR="00CE5595">
        <w:rPr>
          <w:rFonts w:asciiTheme="minorHAnsi" w:hAnsiTheme="minorHAnsi"/>
          <w:spacing w:val="-5"/>
        </w:rPr>
        <w:t> </w:t>
      </w:r>
      <w:r w:rsidRPr="00CF2D1E">
        <w:rPr>
          <w:rFonts w:asciiTheme="minorHAnsi" w:hAnsiTheme="minorHAnsi"/>
          <w:spacing w:val="-5"/>
        </w:rPr>
        <w:t>efektívnosť</w:t>
      </w:r>
      <w:r w:rsidR="00CE5595">
        <w:rPr>
          <w:rFonts w:asciiTheme="minorHAnsi" w:hAnsiTheme="minorHAnsi"/>
          <w:spacing w:val="-5"/>
        </w:rPr>
        <w:t>;</w:t>
      </w:r>
    </w:p>
    <w:p w14:paraId="502AABDD" w14:textId="7C4AC651" w:rsidR="00B97CE1" w:rsidRPr="00CF2D1E" w:rsidRDefault="00CE5595" w:rsidP="00CF2D1E">
      <w:pPr>
        <w:numPr>
          <w:ilvl w:val="0"/>
          <w:numId w:val="99"/>
        </w:numPr>
        <w:rPr>
          <w:rFonts w:asciiTheme="minorHAnsi" w:hAnsiTheme="minorHAnsi"/>
          <w:spacing w:val="-5"/>
        </w:rPr>
      </w:pPr>
      <w:r>
        <w:rPr>
          <w:rFonts w:asciiTheme="minorHAnsi" w:hAnsiTheme="minorHAnsi"/>
          <w:spacing w:val="-5"/>
        </w:rPr>
        <w:t>proporcionalita.</w:t>
      </w:r>
    </w:p>
    <w:p w14:paraId="10102477" w14:textId="752A69AC" w:rsidR="008207C0" w:rsidRPr="00CF2D1E" w:rsidRDefault="004D1360" w:rsidP="00CF2D1E">
      <w:pPr>
        <w:spacing w:before="120"/>
        <w:rPr>
          <w:rFonts w:asciiTheme="minorHAnsi" w:hAnsiTheme="minorHAnsi"/>
          <w:spacing w:val="-5"/>
        </w:rPr>
      </w:pPr>
      <w:r w:rsidRPr="00CF2D1E">
        <w:rPr>
          <w:rFonts w:asciiTheme="minorHAnsi" w:hAnsiTheme="minorHAnsi"/>
          <w:spacing w:val="-5"/>
        </w:rPr>
        <w:t xml:space="preserve">Prijímateľ nesmie zadať zákazku s cieľom vyhnúť sa použitiu pravidiel a postupov zadávania zákaziek podľa </w:t>
      </w:r>
      <w:r w:rsidR="000A4869">
        <w:rPr>
          <w:rFonts w:asciiTheme="minorHAnsi" w:hAnsiTheme="minorHAnsi"/>
          <w:spacing w:val="-5"/>
        </w:rPr>
        <w:t>ZVO</w:t>
      </w:r>
      <w:r w:rsidRPr="00CF2D1E">
        <w:rPr>
          <w:rFonts w:asciiTheme="minorHAnsi" w:hAnsiTheme="minorHAnsi"/>
          <w:spacing w:val="-5"/>
        </w:rPr>
        <w:t xml:space="preserve">. V prípade, že RO </w:t>
      </w:r>
      <w:r w:rsidR="00EE4CD9" w:rsidRPr="00CF2D1E">
        <w:rPr>
          <w:rFonts w:asciiTheme="minorHAnsi" w:hAnsiTheme="minorHAnsi"/>
          <w:spacing w:val="-5"/>
        </w:rPr>
        <w:t xml:space="preserve">OP TP </w:t>
      </w:r>
      <w:r w:rsidRPr="00CF2D1E">
        <w:rPr>
          <w:rFonts w:asciiTheme="minorHAnsi" w:hAnsiTheme="minorHAnsi"/>
          <w:spacing w:val="-5"/>
        </w:rPr>
        <w:t>identifikuje takéto neoprávnené použitie zadávania zákaziek, je povinný výdavky vyplývajúce z takéhoto obstarávania vylúčiť z financovania v plnom rozsahu.</w:t>
      </w:r>
    </w:p>
    <w:p w14:paraId="5653A147" w14:textId="258503E1" w:rsidR="008207C0" w:rsidRDefault="008207C0" w:rsidP="00CF2D1E">
      <w:pPr>
        <w:spacing w:before="120"/>
        <w:rPr>
          <w:rFonts w:asciiTheme="minorHAnsi" w:hAnsiTheme="minorHAnsi"/>
        </w:rPr>
      </w:pPr>
      <w:r w:rsidRPr="00CF2D1E">
        <w:rPr>
          <w:rFonts w:asciiTheme="minorHAnsi" w:hAnsiTheme="minorHAnsi"/>
        </w:rPr>
        <w:t>Príprava verejného obstarávania je špecifikovaná v „</w:t>
      </w:r>
      <w:r w:rsidR="005C353C">
        <w:rPr>
          <w:rFonts w:asciiTheme="minorHAnsi" w:hAnsiTheme="minorHAnsi"/>
        </w:rPr>
        <w:t>Jednotnej príručke pre žiadateľov/prijímateľov k procesu a kontrole verejného obstarávania/obstarávania</w:t>
      </w:r>
      <w:r w:rsidRPr="00CF2D1E">
        <w:rPr>
          <w:rFonts w:asciiTheme="minorHAnsi" w:hAnsiTheme="minorHAnsi"/>
        </w:rPr>
        <w:t>“</w:t>
      </w:r>
      <w:r w:rsidR="00022C47">
        <w:rPr>
          <w:rFonts w:asciiTheme="minorHAnsi" w:hAnsiTheme="minorHAnsi"/>
        </w:rPr>
        <w:t xml:space="preserve"> vydanej CKO</w:t>
      </w:r>
      <w:r w:rsidR="005C353C">
        <w:rPr>
          <w:rFonts w:asciiTheme="minorHAnsi" w:hAnsiTheme="minorHAnsi"/>
        </w:rPr>
        <w:t xml:space="preserve"> </w:t>
      </w:r>
      <w:r w:rsidR="00022C47">
        <w:rPr>
          <w:rFonts w:asciiTheme="minorHAnsi" w:hAnsiTheme="minorHAnsi"/>
        </w:rPr>
        <w:t>(príručka je zverejnená</w:t>
      </w:r>
      <w:r w:rsidR="00C37181" w:rsidRPr="00CF2D1E">
        <w:rPr>
          <w:rFonts w:asciiTheme="minorHAnsi" w:hAnsiTheme="minorHAnsi"/>
        </w:rPr>
        <w:t xml:space="preserve"> na </w:t>
      </w:r>
      <w:r w:rsidR="00AE67A5" w:rsidRPr="00CF2D1E">
        <w:rPr>
          <w:rFonts w:asciiTheme="minorHAnsi" w:hAnsiTheme="minorHAnsi"/>
        </w:rPr>
        <w:t>webovom sídle</w:t>
      </w:r>
      <w:r w:rsidR="00C37181" w:rsidRPr="00CF2D1E">
        <w:rPr>
          <w:rFonts w:asciiTheme="minorHAnsi" w:hAnsiTheme="minorHAnsi"/>
        </w:rPr>
        <w:t xml:space="preserve"> </w:t>
      </w:r>
      <w:r w:rsidR="0081611C">
        <w:rPr>
          <w:rFonts w:asciiTheme="minorHAnsi" w:hAnsiTheme="minorHAnsi"/>
        </w:rPr>
        <w:t xml:space="preserve">RO, ako aj na webovom sídle </w:t>
      </w:r>
      <w:hyperlink r:id="rId24" w:history="1">
        <w:r w:rsidR="0081611C" w:rsidRPr="0081611C">
          <w:rPr>
            <w:rStyle w:val="Hypertextovprepojenie"/>
            <w:rFonts w:asciiTheme="minorHAnsi" w:hAnsiTheme="minorHAnsi"/>
          </w:rPr>
          <w:t>https://www.partnerskadohoda.gov.sk/zakladne-dokumenty/</w:t>
        </w:r>
      </w:hyperlink>
      <w:r w:rsidR="00022C47">
        <w:rPr>
          <w:rFonts w:asciiTheme="minorHAnsi" w:hAnsiTheme="minorHAnsi"/>
        </w:rPr>
        <w:t>)</w:t>
      </w:r>
      <w:r w:rsidRPr="00CF2D1E">
        <w:rPr>
          <w:rFonts w:asciiTheme="minorHAnsi" w:hAnsiTheme="minorHAnsi"/>
        </w:rPr>
        <w:t xml:space="preserve">. </w:t>
      </w:r>
    </w:p>
    <w:p w14:paraId="62C6E7F3" w14:textId="77777777" w:rsidR="00BB32A6" w:rsidRDefault="00BB32A6" w:rsidP="00CF2D1E">
      <w:pPr>
        <w:spacing w:before="120"/>
        <w:rPr>
          <w:rFonts w:asciiTheme="minorHAnsi" w:hAnsiTheme="minorHAnsi"/>
        </w:rPr>
      </w:pPr>
    </w:p>
    <w:p w14:paraId="2327C996" w14:textId="77784794" w:rsidR="00BB32A6" w:rsidRPr="004C19E9" w:rsidRDefault="00204230" w:rsidP="00BB32A6">
      <w:pPr>
        <w:rPr>
          <w:rFonts w:asciiTheme="minorHAnsi" w:hAnsiTheme="minorHAnsi" w:cstheme="minorHAnsi"/>
          <w:b/>
          <w:bCs/>
          <w:i/>
          <w:iCs/>
          <w:sz w:val="28"/>
          <w:szCs w:val="28"/>
        </w:rPr>
      </w:pPr>
      <w:r w:rsidRPr="004C19E9">
        <w:rPr>
          <w:rFonts w:asciiTheme="minorHAnsi" w:hAnsiTheme="minorHAnsi"/>
          <w:b/>
          <w:bCs/>
          <w:i/>
          <w:iCs/>
          <w:color w:val="365F91"/>
          <w:sz w:val="28"/>
          <w:szCs w:val="28"/>
        </w:rPr>
        <w:t>Zoznam dokumentácie z VO:</w:t>
      </w:r>
    </w:p>
    <w:p w14:paraId="68B281BB" w14:textId="75527C00" w:rsidR="00BB32A6" w:rsidRPr="00BB32A6" w:rsidRDefault="00BB32A6" w:rsidP="004C19E9">
      <w:pPr>
        <w:rPr>
          <w:rFonts w:asciiTheme="minorHAnsi" w:hAnsiTheme="minorHAnsi" w:cstheme="minorHAnsi"/>
        </w:rPr>
      </w:pPr>
      <w:r w:rsidRPr="004C19E9">
        <w:rPr>
          <w:rFonts w:asciiTheme="minorHAnsi" w:hAnsiTheme="minorHAnsi" w:cstheme="minorHAnsi"/>
        </w:rPr>
        <w:t>Pri určovaní PHZ je prijímateľ povinný preukázať spôsob stanovenia metodiky výpočtu hodín potrebných na jednotlivé oblasti plnenia v rámci požadovaných aktivít a zároveň preukázať aj počet procesov, ktoré boli vstupným údajom pre výpočet osobohodín.</w:t>
      </w:r>
    </w:p>
    <w:p w14:paraId="12FE7352" w14:textId="77777777" w:rsidR="008207C0" w:rsidRPr="00CF2D1E" w:rsidRDefault="008207C0" w:rsidP="00215368">
      <w:pPr>
        <w:pStyle w:val="Nadpis2"/>
        <w:spacing w:before="0" w:after="0"/>
        <w:rPr>
          <w:rFonts w:asciiTheme="minorHAnsi" w:hAnsiTheme="minorHAnsi"/>
          <w:color w:val="365F91"/>
        </w:rPr>
      </w:pPr>
      <w:bookmarkStart w:id="297" w:name="_Toc106134771"/>
      <w:r w:rsidRPr="00CF2D1E">
        <w:rPr>
          <w:rFonts w:asciiTheme="minorHAnsi" w:hAnsiTheme="minorHAnsi"/>
          <w:color w:val="365F91"/>
        </w:rPr>
        <w:lastRenderedPageBreak/>
        <w:t>4.2 Začat</w:t>
      </w:r>
      <w:r w:rsidR="00B96D74" w:rsidRPr="00CF2D1E">
        <w:rPr>
          <w:rFonts w:asciiTheme="minorHAnsi" w:hAnsiTheme="minorHAnsi"/>
          <w:color w:val="365F91"/>
          <w:lang w:val="sk-SK"/>
        </w:rPr>
        <w:t>ie</w:t>
      </w:r>
      <w:r w:rsidRPr="00CF2D1E">
        <w:rPr>
          <w:rFonts w:asciiTheme="minorHAnsi" w:hAnsiTheme="minorHAnsi"/>
          <w:color w:val="365F91"/>
        </w:rPr>
        <w:t xml:space="preserve"> realizácie </w:t>
      </w:r>
      <w:r w:rsidR="00B96D74" w:rsidRPr="00CF2D1E">
        <w:rPr>
          <w:rFonts w:asciiTheme="minorHAnsi" w:hAnsiTheme="minorHAnsi"/>
          <w:color w:val="365F91"/>
          <w:lang w:val="sk-SK"/>
        </w:rPr>
        <w:t xml:space="preserve">hlavných </w:t>
      </w:r>
      <w:r w:rsidRPr="00CF2D1E">
        <w:rPr>
          <w:rFonts w:asciiTheme="minorHAnsi" w:hAnsiTheme="minorHAnsi"/>
          <w:color w:val="365F91"/>
        </w:rPr>
        <w:t>aktivít projektu</w:t>
      </w:r>
      <w:bookmarkEnd w:id="297"/>
    </w:p>
    <w:p w14:paraId="469ACF81" w14:textId="379963A8" w:rsidR="008207C0" w:rsidRPr="00CF2D1E" w:rsidRDefault="008207C0" w:rsidP="00215368">
      <w:pPr>
        <w:spacing w:before="120"/>
        <w:rPr>
          <w:rFonts w:asciiTheme="minorHAnsi" w:hAnsiTheme="minorHAnsi"/>
        </w:rPr>
      </w:pPr>
      <w:r w:rsidRPr="00CF2D1E">
        <w:rPr>
          <w:rFonts w:asciiTheme="minorHAnsi" w:hAnsiTheme="minorHAnsi"/>
        </w:rPr>
        <w:t>Zmluva o NFP upravuje práva a povinnosti Prijímateľa a </w:t>
      </w:r>
      <w:r w:rsidR="005E637A" w:rsidRPr="00CF2D1E">
        <w:rPr>
          <w:rFonts w:asciiTheme="minorHAnsi" w:hAnsiTheme="minorHAnsi"/>
        </w:rPr>
        <w:t>RO</w:t>
      </w:r>
      <w:r w:rsidR="005E637A" w:rsidRPr="00CF2D1E" w:rsidDel="005E637A">
        <w:rPr>
          <w:rFonts w:asciiTheme="minorHAnsi" w:hAnsiTheme="minorHAnsi"/>
        </w:rPr>
        <w:t xml:space="preserve"> </w:t>
      </w:r>
      <w:r w:rsidRPr="00CF2D1E">
        <w:rPr>
          <w:rFonts w:asciiTheme="minorHAnsi" w:hAnsiTheme="minorHAnsi"/>
        </w:rPr>
        <w:t>pri realizácii projektu</w:t>
      </w:r>
      <w:r w:rsidR="000B6C20" w:rsidRPr="00CF2D1E">
        <w:rPr>
          <w:rFonts w:asciiTheme="minorHAnsi" w:hAnsiTheme="minorHAnsi"/>
        </w:rPr>
        <w:t xml:space="preserve"> (</w:t>
      </w:r>
      <w:r w:rsidR="00CD0236" w:rsidRPr="00CF2D1E">
        <w:rPr>
          <w:rFonts w:asciiTheme="minorHAnsi" w:hAnsiTheme="minorHAnsi"/>
        </w:rPr>
        <w:t>platný vzor zmluvy o NFP je zverejnený na webovom sídle RO</w:t>
      </w:r>
      <w:r w:rsidR="000B6C20" w:rsidRPr="00CF2D1E">
        <w:rPr>
          <w:rFonts w:asciiTheme="minorHAnsi" w:hAnsiTheme="minorHAnsi"/>
        </w:rPr>
        <w:t>)</w:t>
      </w:r>
      <w:r w:rsidRPr="00CF2D1E">
        <w:rPr>
          <w:rFonts w:asciiTheme="minorHAnsi" w:hAnsiTheme="minorHAnsi"/>
        </w:rPr>
        <w:t>.</w:t>
      </w:r>
    </w:p>
    <w:p w14:paraId="3C1762FA" w14:textId="5B5485C6" w:rsidR="008207C0" w:rsidRPr="00CF2D1E" w:rsidRDefault="00533558" w:rsidP="00CF2D1E">
      <w:pPr>
        <w:spacing w:before="120"/>
        <w:rPr>
          <w:rFonts w:asciiTheme="minorHAnsi" w:hAnsiTheme="minorHAnsi"/>
        </w:rPr>
      </w:pPr>
      <w:r w:rsidRPr="004C19E9">
        <w:rPr>
          <w:rFonts w:asciiTheme="minorHAnsi" w:hAnsiTheme="minorHAnsi"/>
        </w:rPr>
        <w:t xml:space="preserve">Zmluva o poskytnutí NFP nadobúda platnosť kalendárnym dňom neskoršieho podpisu Zmluvných strán a účinnosť v súlade s § 47a Občianskeho zákonníka kalendárnym dňom nasledujúcim po dni jej zverejnenia Poskytovateľom v Centrálnom registri zmlúv. </w:t>
      </w:r>
    </w:p>
    <w:p w14:paraId="683CE5DD" w14:textId="27776B69" w:rsidR="008207C0" w:rsidRPr="00CF2D1E" w:rsidRDefault="008207C0" w:rsidP="00CF2D1E">
      <w:pPr>
        <w:spacing w:before="120"/>
        <w:rPr>
          <w:rFonts w:asciiTheme="minorHAnsi" w:hAnsiTheme="minorHAnsi"/>
        </w:rPr>
      </w:pPr>
      <w:r w:rsidRPr="00CF2D1E">
        <w:rPr>
          <w:rFonts w:asciiTheme="minorHAnsi" w:hAnsiTheme="minorHAnsi"/>
        </w:rPr>
        <w:t xml:space="preserve">V prípade, že </w:t>
      </w:r>
      <w:r w:rsidR="00437912" w:rsidRPr="00CF2D1E">
        <w:rPr>
          <w:rFonts w:asciiTheme="minorHAnsi" w:hAnsiTheme="minorHAnsi"/>
        </w:rPr>
        <w:t>RO</w:t>
      </w:r>
      <w:r w:rsidR="00437912" w:rsidRPr="00215368" w:rsidDel="00437912">
        <w:rPr>
          <w:rFonts w:asciiTheme="minorHAnsi" w:hAnsiTheme="minorHAnsi"/>
        </w:rPr>
        <w:t xml:space="preserve"> </w:t>
      </w:r>
      <w:r w:rsidRPr="00CF2D1E">
        <w:rPr>
          <w:rFonts w:asciiTheme="minorHAnsi" w:hAnsiTheme="minorHAnsi"/>
        </w:rPr>
        <w:t xml:space="preserve">aj Prijímateľ sú povinné osoby podľa zákona č. 211/2000 Z. z. o slobodnom prístupe k informáciám v znení neskorších predpisov, je pre nadobudnutie účinnosti rozhodujúce prvé zverejnenie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7054ED" w:rsidRPr="00CF2D1E">
        <w:rPr>
          <w:rFonts w:asciiTheme="minorHAnsi" w:hAnsiTheme="minorHAnsi"/>
        </w:rPr>
        <w:t xml:space="preserve"> </w:t>
      </w:r>
      <w:r w:rsidR="00437912" w:rsidRPr="00CF2D1E">
        <w:rPr>
          <w:rFonts w:asciiTheme="minorHAnsi" w:hAnsiTheme="minorHAnsi"/>
        </w:rPr>
        <w:t>RO</w:t>
      </w:r>
      <w:r w:rsidR="000F6950" w:rsidRPr="00CF2D1E">
        <w:rPr>
          <w:rFonts w:asciiTheme="minorHAnsi" w:hAnsiTheme="minorHAnsi"/>
        </w:rPr>
        <w:t xml:space="preserve">, ktorý o dátume zverejnenia </w:t>
      </w:r>
      <w:r w:rsidR="0031665C">
        <w:rPr>
          <w:rFonts w:asciiTheme="minorHAnsi" w:hAnsiTheme="minorHAnsi"/>
        </w:rPr>
        <w:t>z</w:t>
      </w:r>
      <w:r w:rsidR="000F6950" w:rsidRPr="00CF2D1E">
        <w:rPr>
          <w:rFonts w:asciiTheme="minorHAnsi" w:hAnsiTheme="minorHAnsi"/>
        </w:rPr>
        <w:t>mluvy o  NFP informuje Prijímateľa</w:t>
      </w:r>
      <w:r w:rsidRPr="00CF2D1E">
        <w:rPr>
          <w:rFonts w:asciiTheme="minorHAnsi" w:hAnsiTheme="minorHAnsi"/>
        </w:rPr>
        <w:t xml:space="preserve">. </w:t>
      </w:r>
    </w:p>
    <w:p w14:paraId="034B2F59" w14:textId="0BB203C3" w:rsidR="00CF0E35" w:rsidRPr="00CF2D1E" w:rsidRDefault="00CF0E35" w:rsidP="00215368">
      <w:pPr>
        <w:spacing w:before="120"/>
        <w:rPr>
          <w:rFonts w:asciiTheme="minorHAnsi" w:eastAsia="Times New Roman" w:hAnsiTheme="minorHAnsi"/>
          <w:lang w:eastAsia="en-US"/>
        </w:rPr>
      </w:pPr>
      <w:r w:rsidRPr="00CF2D1E">
        <w:rPr>
          <w:rFonts w:asciiTheme="minorHAnsi" w:eastAsia="Times New Roman" w:hAnsiTheme="minorHAnsi"/>
          <w:lang w:eastAsia="en-US"/>
        </w:rPr>
        <w:t>V prípade projektov, kde je žiadateľ a</w:t>
      </w:r>
      <w:r w:rsidR="00D47E97" w:rsidRPr="00CF2D1E">
        <w:rPr>
          <w:rFonts w:asciiTheme="minorHAnsi" w:eastAsia="Times New Roman" w:hAnsiTheme="minorHAnsi"/>
          <w:lang w:eastAsia="en-US"/>
        </w:rPr>
        <w:t> </w:t>
      </w:r>
      <w:r w:rsidRPr="00CF2D1E">
        <w:rPr>
          <w:rFonts w:asciiTheme="minorHAnsi" w:eastAsia="Times New Roman" w:hAnsiTheme="minorHAnsi"/>
          <w:lang w:eastAsia="en-US"/>
        </w:rPr>
        <w:t>RO</w:t>
      </w:r>
      <w:r w:rsidR="00D47E97" w:rsidRPr="00CF2D1E">
        <w:rPr>
          <w:rFonts w:asciiTheme="minorHAnsi" w:eastAsia="Times New Roman" w:hAnsiTheme="minorHAnsi"/>
          <w:lang w:eastAsia="en-US"/>
        </w:rPr>
        <w:t xml:space="preserve"> </w:t>
      </w:r>
      <w:r w:rsidRPr="00CF2D1E">
        <w:rPr>
          <w:rFonts w:asciiTheme="minorHAnsi" w:eastAsia="Times New Roman" w:hAnsiTheme="minorHAnsi"/>
          <w:lang w:eastAsia="en-US"/>
        </w:rPr>
        <w:t>tá istá osoba, RO</w:t>
      </w:r>
      <w:r w:rsidR="00D47E97" w:rsidRPr="00CF2D1E">
        <w:rPr>
          <w:rFonts w:asciiTheme="minorHAnsi" w:eastAsia="Times New Roman" w:hAnsiTheme="minorHAnsi"/>
          <w:lang w:eastAsia="en-US"/>
        </w:rPr>
        <w:t xml:space="preserve"> </w:t>
      </w:r>
      <w:r w:rsidRPr="00CF2D1E">
        <w:rPr>
          <w:rFonts w:asciiTheme="minorHAnsi" w:eastAsia="Times New Roman" w:hAnsiTheme="minorHAnsi"/>
          <w:lang w:eastAsia="en-US"/>
        </w:rPr>
        <w:t xml:space="preserve">neuzatvára zmluvu </w:t>
      </w:r>
      <w:r w:rsidR="00443267" w:rsidRPr="00CF2D1E">
        <w:rPr>
          <w:rFonts w:asciiTheme="minorHAnsi" w:eastAsia="Times New Roman" w:hAnsiTheme="minorHAnsi"/>
          <w:lang w:eastAsia="en-US"/>
        </w:rPr>
        <w:br/>
      </w:r>
      <w:r w:rsidRPr="00CF2D1E">
        <w:rPr>
          <w:rFonts w:asciiTheme="minorHAnsi" w:eastAsia="Times New Roman" w:hAnsiTheme="minorHAnsi"/>
          <w:lang w:eastAsia="en-US"/>
        </w:rPr>
        <w:t>o NFP a NFP poskytuje na základe Rozhodnutia o</w:t>
      </w:r>
      <w:r w:rsidR="0081611C">
        <w:rPr>
          <w:rFonts w:asciiTheme="minorHAnsi" w:eastAsia="Times New Roman" w:hAnsiTheme="minorHAnsi"/>
          <w:lang w:eastAsia="en-US"/>
        </w:rPr>
        <w:t> </w:t>
      </w:r>
      <w:r w:rsidRPr="00CF2D1E">
        <w:rPr>
          <w:rFonts w:asciiTheme="minorHAnsi" w:eastAsia="Times New Roman" w:hAnsiTheme="minorHAnsi"/>
          <w:lang w:eastAsia="en-US"/>
        </w:rPr>
        <w:t>schválení</w:t>
      </w:r>
      <w:r w:rsidR="0081611C">
        <w:rPr>
          <w:rFonts w:asciiTheme="minorHAnsi" w:eastAsia="Times New Roman" w:hAnsiTheme="minorHAnsi"/>
          <w:lang w:eastAsia="en-US"/>
        </w:rPr>
        <w:t xml:space="preserve"> </w:t>
      </w:r>
      <w:proofErr w:type="spellStart"/>
      <w:r w:rsidR="0081611C">
        <w:rPr>
          <w:rFonts w:asciiTheme="minorHAnsi" w:eastAsia="Times New Roman" w:hAnsiTheme="minorHAnsi"/>
          <w:lang w:eastAsia="en-US"/>
        </w:rPr>
        <w:t>ŽoNFP</w:t>
      </w:r>
      <w:proofErr w:type="spellEnd"/>
      <w:r w:rsidRPr="00CF2D1E">
        <w:rPr>
          <w:rFonts w:asciiTheme="minorHAnsi" w:eastAsia="Times New Roman" w:hAnsiTheme="minorHAnsi"/>
          <w:lang w:eastAsia="en-US"/>
        </w:rPr>
        <w:t>, ktoré obsahuje podmienky poskytnutia NFP a</w:t>
      </w:r>
      <w:r w:rsidR="0081611C">
        <w:rPr>
          <w:rFonts w:asciiTheme="minorHAnsi" w:eastAsia="Times New Roman" w:hAnsiTheme="minorHAnsi"/>
          <w:lang w:eastAsia="en-US"/>
        </w:rPr>
        <w:t> </w:t>
      </w:r>
      <w:r w:rsidRPr="00CF2D1E">
        <w:rPr>
          <w:rFonts w:asciiTheme="minorHAnsi" w:eastAsia="Times New Roman" w:hAnsiTheme="minorHAnsi"/>
          <w:lang w:eastAsia="en-US"/>
        </w:rPr>
        <w:t>s</w:t>
      </w:r>
      <w:r w:rsidR="0081611C">
        <w:rPr>
          <w:rFonts w:asciiTheme="minorHAnsi" w:eastAsia="Times New Roman" w:hAnsiTheme="minorHAnsi"/>
          <w:lang w:eastAsia="en-US"/>
        </w:rPr>
        <w:t> </w:t>
      </w:r>
      <w:r w:rsidRPr="00CF2D1E">
        <w:rPr>
          <w:rFonts w:asciiTheme="minorHAnsi" w:eastAsia="Times New Roman" w:hAnsiTheme="minorHAnsi"/>
          <w:lang w:eastAsia="en-US"/>
        </w:rPr>
        <w:t>nimi súvisiace povinnosti prijímateľa pri implementácii projektu</w:t>
      </w:r>
      <w:r w:rsidR="0081611C">
        <w:rPr>
          <w:rFonts w:asciiTheme="minorHAnsi" w:eastAsia="Times New Roman" w:hAnsiTheme="minorHAnsi"/>
          <w:lang w:eastAsia="en-US"/>
        </w:rPr>
        <w:t xml:space="preserve"> (platný vzor Rozhodnutia o schválení </w:t>
      </w:r>
      <w:proofErr w:type="spellStart"/>
      <w:r w:rsidR="0081611C">
        <w:rPr>
          <w:rFonts w:asciiTheme="minorHAnsi" w:eastAsia="Times New Roman" w:hAnsiTheme="minorHAnsi"/>
          <w:lang w:eastAsia="en-US"/>
        </w:rPr>
        <w:t>ŽoNFP</w:t>
      </w:r>
      <w:proofErr w:type="spellEnd"/>
      <w:r w:rsidR="0081611C">
        <w:rPr>
          <w:rFonts w:asciiTheme="minorHAnsi" w:eastAsia="Times New Roman" w:hAnsiTheme="minorHAnsi"/>
          <w:lang w:eastAsia="en-US"/>
        </w:rPr>
        <w:t xml:space="preserve"> je zverejnený na webovom sídle RO)</w:t>
      </w:r>
      <w:r w:rsidRPr="00CF2D1E">
        <w:rPr>
          <w:rFonts w:asciiTheme="minorHAnsi" w:eastAsia="Times New Roman" w:hAnsiTheme="minorHAnsi"/>
          <w:lang w:eastAsia="en-US"/>
        </w:rPr>
        <w:t xml:space="preserve">. </w:t>
      </w:r>
    </w:p>
    <w:p w14:paraId="7664178F" w14:textId="096B56B5" w:rsidR="00E80CB3" w:rsidRPr="00CF2D1E" w:rsidRDefault="00E80CB3" w:rsidP="00215368">
      <w:pPr>
        <w:spacing w:before="120"/>
        <w:rPr>
          <w:rFonts w:asciiTheme="minorHAnsi" w:hAnsiTheme="minorHAnsi"/>
        </w:rPr>
      </w:pPr>
      <w:r w:rsidRPr="00CF2D1E">
        <w:rPr>
          <w:rFonts w:asciiTheme="minorHAnsi" w:eastAsia="Times New Roman" w:hAnsiTheme="minorHAnsi"/>
          <w:lang w:eastAsia="en-US"/>
        </w:rPr>
        <w:t>Rozhodnutie o schválení</w:t>
      </w:r>
      <w:r w:rsidR="0081611C">
        <w:rPr>
          <w:rFonts w:asciiTheme="minorHAnsi" w:eastAsia="Times New Roman" w:hAnsiTheme="minorHAnsi"/>
          <w:lang w:eastAsia="en-US"/>
        </w:rPr>
        <w:t xml:space="preserve"> </w:t>
      </w:r>
      <w:proofErr w:type="spellStart"/>
      <w:r w:rsidR="0081611C">
        <w:rPr>
          <w:rFonts w:asciiTheme="minorHAnsi" w:eastAsia="Times New Roman" w:hAnsiTheme="minorHAnsi"/>
          <w:lang w:eastAsia="en-US"/>
        </w:rPr>
        <w:t>ŽoNFP</w:t>
      </w:r>
      <w:proofErr w:type="spellEnd"/>
      <w:r w:rsidRPr="00CF2D1E">
        <w:rPr>
          <w:rFonts w:asciiTheme="minorHAnsi" w:eastAsia="Times New Roman" w:hAnsiTheme="minorHAnsi"/>
          <w:lang w:eastAsia="en-US"/>
        </w:rPr>
        <w:t xml:space="preserve"> nadobúda </w:t>
      </w:r>
      <w:r w:rsidR="0056003E" w:rsidRPr="00CF2D1E">
        <w:rPr>
          <w:rFonts w:asciiTheme="minorHAnsi" w:eastAsia="Times New Roman" w:hAnsiTheme="minorHAnsi"/>
          <w:lang w:eastAsia="en-US"/>
        </w:rPr>
        <w:t>právoplatnosť a</w:t>
      </w:r>
      <w:r w:rsidR="0081611C">
        <w:rPr>
          <w:rFonts w:asciiTheme="minorHAnsi" w:eastAsia="Times New Roman" w:hAnsiTheme="minorHAnsi"/>
          <w:lang w:eastAsia="en-US"/>
        </w:rPr>
        <w:t> </w:t>
      </w:r>
      <w:r w:rsidR="0056003E" w:rsidRPr="00CF2D1E">
        <w:rPr>
          <w:rFonts w:asciiTheme="minorHAnsi" w:eastAsia="Times New Roman" w:hAnsiTheme="minorHAnsi"/>
          <w:lang w:eastAsia="en-US"/>
        </w:rPr>
        <w:t>účinnosť po uplynutí termínu na odvolanie žiadateľa (žiadateľ môže podať odvolanie do 10 pracovných dní od doručenia Rozhodnutia o</w:t>
      </w:r>
      <w:r w:rsidR="0081611C">
        <w:rPr>
          <w:rFonts w:asciiTheme="minorHAnsi" w:eastAsia="Times New Roman" w:hAnsiTheme="minorHAnsi"/>
          <w:lang w:eastAsia="en-US"/>
        </w:rPr>
        <w:t> </w:t>
      </w:r>
      <w:r w:rsidR="0056003E" w:rsidRPr="00CF2D1E">
        <w:rPr>
          <w:rFonts w:asciiTheme="minorHAnsi" w:eastAsia="Times New Roman" w:hAnsiTheme="minorHAnsi"/>
          <w:lang w:eastAsia="en-US"/>
        </w:rPr>
        <w:t>schválení</w:t>
      </w:r>
      <w:r w:rsidR="0081611C">
        <w:rPr>
          <w:rFonts w:asciiTheme="minorHAnsi" w:eastAsia="Times New Roman" w:hAnsiTheme="minorHAnsi"/>
          <w:lang w:eastAsia="en-US"/>
        </w:rPr>
        <w:t xml:space="preserve"> </w:t>
      </w:r>
      <w:proofErr w:type="spellStart"/>
      <w:r w:rsidR="0081611C">
        <w:rPr>
          <w:rFonts w:asciiTheme="minorHAnsi" w:eastAsia="Times New Roman" w:hAnsiTheme="minorHAnsi"/>
          <w:lang w:eastAsia="en-US"/>
        </w:rPr>
        <w:t>ŽoNFP</w:t>
      </w:r>
      <w:proofErr w:type="spellEnd"/>
      <w:r w:rsidR="0056003E" w:rsidRPr="00CF2D1E">
        <w:rPr>
          <w:rFonts w:asciiTheme="minorHAnsi" w:eastAsia="Times New Roman" w:hAnsiTheme="minorHAnsi"/>
          <w:lang w:eastAsia="en-US"/>
        </w:rPr>
        <w:t>).</w:t>
      </w:r>
      <w:r w:rsidR="0056003E" w:rsidRPr="00CF2D1E">
        <w:rPr>
          <w:rFonts w:asciiTheme="minorHAnsi" w:hAnsiTheme="minorHAnsi"/>
          <w:color w:val="1F497D"/>
        </w:rPr>
        <w:t xml:space="preserve"> </w:t>
      </w:r>
      <w:r w:rsidR="0056003E" w:rsidRPr="00CF2D1E">
        <w:rPr>
          <w:rFonts w:asciiTheme="minorHAnsi" w:eastAsia="Times New Roman" w:hAnsiTheme="minorHAnsi"/>
          <w:lang w:eastAsia="en-US"/>
        </w:rPr>
        <w:t>Ak sa žiadateľ vzdá odvolania</w:t>
      </w:r>
      <w:r w:rsidR="00D96F45" w:rsidRPr="00CF2D1E">
        <w:rPr>
          <w:rFonts w:asciiTheme="minorHAnsi" w:eastAsia="Times New Roman" w:hAnsiTheme="minorHAnsi"/>
          <w:lang w:eastAsia="en-US"/>
        </w:rPr>
        <w:t xml:space="preserve"> </w:t>
      </w:r>
      <w:r w:rsidR="0056003E" w:rsidRPr="00CF2D1E">
        <w:rPr>
          <w:rFonts w:asciiTheme="minorHAnsi" w:eastAsia="Times New Roman" w:hAnsiTheme="minorHAnsi"/>
          <w:lang w:eastAsia="en-US"/>
        </w:rPr>
        <w:t xml:space="preserve">dňom nadobudnutia právoplatnosti </w:t>
      </w:r>
      <w:r w:rsidR="00F01733" w:rsidRPr="00CF2D1E">
        <w:rPr>
          <w:rFonts w:asciiTheme="minorHAnsi" w:eastAsia="Times New Roman" w:hAnsiTheme="minorHAnsi"/>
          <w:lang w:eastAsia="en-US"/>
        </w:rPr>
        <w:t xml:space="preserve">Rozhodnutie o schválení </w:t>
      </w:r>
      <w:proofErr w:type="spellStart"/>
      <w:r w:rsidR="00335D22">
        <w:rPr>
          <w:rFonts w:asciiTheme="minorHAnsi" w:eastAsia="Times New Roman" w:hAnsiTheme="minorHAnsi"/>
          <w:lang w:eastAsia="en-US"/>
        </w:rPr>
        <w:t>ŽoNFP</w:t>
      </w:r>
      <w:proofErr w:type="spellEnd"/>
      <w:r w:rsidR="00335D22">
        <w:rPr>
          <w:rFonts w:asciiTheme="minorHAnsi" w:eastAsia="Times New Roman" w:hAnsiTheme="minorHAnsi"/>
          <w:lang w:eastAsia="en-US"/>
        </w:rPr>
        <w:t xml:space="preserve"> </w:t>
      </w:r>
      <w:r w:rsidR="0056003E" w:rsidRPr="00CF2D1E">
        <w:rPr>
          <w:rFonts w:asciiTheme="minorHAnsi" w:eastAsia="Times New Roman" w:hAnsiTheme="minorHAnsi"/>
          <w:lang w:eastAsia="en-US"/>
        </w:rPr>
        <w:t xml:space="preserve">je deň, keď sa </w:t>
      </w:r>
      <w:r w:rsidR="00D96F45" w:rsidRPr="00CF2D1E">
        <w:rPr>
          <w:rFonts w:asciiTheme="minorHAnsi" w:eastAsia="Times New Roman" w:hAnsiTheme="minorHAnsi"/>
          <w:lang w:eastAsia="en-US"/>
        </w:rPr>
        <w:t xml:space="preserve">žiadateľ </w:t>
      </w:r>
      <w:r w:rsidR="0056003E" w:rsidRPr="00CF2D1E">
        <w:rPr>
          <w:rFonts w:asciiTheme="minorHAnsi" w:eastAsia="Times New Roman" w:hAnsiTheme="minorHAnsi"/>
          <w:lang w:eastAsia="en-US"/>
        </w:rPr>
        <w:t>vzdá</w:t>
      </w:r>
      <w:r w:rsidR="00D96F45" w:rsidRPr="00CF2D1E">
        <w:rPr>
          <w:rFonts w:asciiTheme="minorHAnsi" w:eastAsia="Times New Roman" w:hAnsiTheme="minorHAnsi"/>
          <w:lang w:eastAsia="en-US"/>
        </w:rPr>
        <w:t xml:space="preserve"> odvolania.</w:t>
      </w:r>
      <w:r w:rsidR="0056003E" w:rsidRPr="00CF2D1E">
        <w:rPr>
          <w:rFonts w:asciiTheme="minorHAnsi" w:eastAsia="Times New Roman" w:hAnsiTheme="minorHAnsi"/>
          <w:lang w:eastAsia="en-US"/>
        </w:rPr>
        <w:t xml:space="preserve"> </w:t>
      </w:r>
    </w:p>
    <w:p w14:paraId="78E8CBEC" w14:textId="3493EEE2"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do 20 pracovných dní od začatia realizácie prvej hlavnej aktivity zaslať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i/>
        </w:rPr>
        <w:t>Hlásenie o začatí realizácie</w:t>
      </w:r>
      <w:r w:rsidR="000F6950" w:rsidRPr="00CF2D1E">
        <w:rPr>
          <w:rFonts w:asciiTheme="minorHAnsi" w:hAnsiTheme="minorHAnsi"/>
          <w:i/>
        </w:rPr>
        <w:t xml:space="preserve"> hlavných aktivít</w:t>
      </w:r>
      <w:r w:rsidRPr="00CF2D1E">
        <w:rPr>
          <w:rFonts w:asciiTheme="minorHAnsi" w:hAnsiTheme="minorHAnsi"/>
          <w:i/>
        </w:rPr>
        <w:t xml:space="preserve"> projektu</w:t>
      </w:r>
      <w:r w:rsidR="000F6950" w:rsidRPr="00CF2D1E">
        <w:rPr>
          <w:rFonts w:asciiTheme="minorHAnsi" w:hAnsiTheme="minorHAnsi"/>
          <w:i/>
        </w:rPr>
        <w:t xml:space="preserve"> (ďalej len „hlásenie o začatí realizácie“)</w:t>
      </w:r>
      <w:r w:rsidRPr="00CF2D1E">
        <w:rPr>
          <w:rFonts w:asciiTheme="minorHAnsi" w:hAnsiTheme="minorHAnsi"/>
        </w:rPr>
        <w:t xml:space="preserve">, </w:t>
      </w:r>
      <w:r w:rsidR="007227AF" w:rsidRPr="00CF2D1E">
        <w:rPr>
          <w:rFonts w:asciiTheme="minorHAnsi" w:hAnsiTheme="minorHAnsi"/>
        </w:rPr>
        <w:t>prostredníctvom formulára v ITMS2014+</w:t>
      </w:r>
      <w:r w:rsidRPr="00CF2D1E">
        <w:rPr>
          <w:rFonts w:asciiTheme="minorHAnsi" w:hAnsiTheme="minorHAnsi"/>
        </w:rPr>
        <w:t xml:space="preserve">. Prijímateľ predkladá </w:t>
      </w:r>
      <w:r w:rsidR="000F6950" w:rsidRPr="00CF2D1E">
        <w:rPr>
          <w:rFonts w:asciiTheme="minorHAnsi" w:hAnsiTheme="minorHAnsi"/>
        </w:rPr>
        <w:t>h</w:t>
      </w:r>
      <w:r w:rsidRPr="00CF2D1E">
        <w:rPr>
          <w:rFonts w:asciiTheme="minorHAnsi" w:hAnsiTheme="minorHAnsi"/>
        </w:rPr>
        <w:t>lásenie o začatí realizácie iba raz, a to pri začatí prvej hlavnej aktivity.</w:t>
      </w:r>
    </w:p>
    <w:p w14:paraId="15E42123" w14:textId="5D39B17F"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B476D9" w:rsidRPr="00CF2D1E">
        <w:rPr>
          <w:rFonts w:asciiTheme="minorHAnsi" w:hAnsiTheme="minorHAnsi"/>
        </w:rPr>
        <w:t xml:space="preserve">písomné vyzvanie </w:t>
      </w:r>
      <w:r w:rsidRPr="00CF2D1E">
        <w:rPr>
          <w:rFonts w:asciiTheme="minorHAnsi" w:hAnsiTheme="minorHAnsi"/>
        </w:rPr>
        <w:t>umožňuje začatie realizácie</w:t>
      </w:r>
      <w:r w:rsidR="000F6950" w:rsidRPr="00CF2D1E">
        <w:rPr>
          <w:rFonts w:asciiTheme="minorHAnsi" w:hAnsiTheme="minorHAnsi"/>
        </w:rPr>
        <w:t xml:space="preserve"> hlavných</w:t>
      </w:r>
      <w:r w:rsidRPr="00CF2D1E">
        <w:rPr>
          <w:rFonts w:asciiTheme="minorHAnsi" w:hAnsiTheme="minorHAnsi"/>
        </w:rPr>
        <w:t xml:space="preserve"> aktivít projektu pred účinnosťou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CF0E35" w:rsidRPr="00CF2D1E">
        <w:rPr>
          <w:rFonts w:asciiTheme="minorHAnsi" w:hAnsiTheme="minorHAnsi"/>
        </w:rPr>
        <w:t>/Rozhodnutia o schválení</w:t>
      </w:r>
      <w:r w:rsidRPr="00CF2D1E">
        <w:rPr>
          <w:rFonts w:asciiTheme="minorHAnsi" w:hAnsiTheme="minorHAnsi"/>
        </w:rPr>
        <w:t xml:space="preserve"> </w:t>
      </w:r>
      <w:proofErr w:type="spellStart"/>
      <w:r w:rsidR="00335D22">
        <w:rPr>
          <w:rFonts w:asciiTheme="minorHAnsi" w:hAnsiTheme="minorHAnsi"/>
        </w:rPr>
        <w:t>ŽoNFP</w:t>
      </w:r>
      <w:proofErr w:type="spellEnd"/>
      <w:r w:rsidR="00335D22">
        <w:rPr>
          <w:rFonts w:asciiTheme="minorHAnsi" w:hAnsiTheme="minorHAnsi"/>
        </w:rPr>
        <w:t xml:space="preserve"> </w:t>
      </w:r>
      <w:r w:rsidRPr="00CF2D1E">
        <w:rPr>
          <w:rFonts w:asciiTheme="minorHAnsi" w:hAnsiTheme="minorHAnsi"/>
        </w:rPr>
        <w:t xml:space="preserve">a Prijímateľ skutočne začal s realizáciou hlavných aktivít projektu, je povinný zaslať </w:t>
      </w:r>
      <w:r w:rsidR="00437912" w:rsidRPr="00CF2D1E">
        <w:rPr>
          <w:rFonts w:asciiTheme="minorHAnsi" w:hAnsiTheme="minorHAnsi"/>
        </w:rPr>
        <w:t>RO</w:t>
      </w:r>
      <w:r w:rsidR="00437912" w:rsidRPr="00CF2D1E" w:rsidDel="00437912">
        <w:rPr>
          <w:rFonts w:asciiTheme="minorHAnsi" w:hAnsiTheme="minorHAnsi"/>
        </w:rPr>
        <w:t xml:space="preserve"> </w:t>
      </w:r>
      <w:r w:rsidR="000F6950" w:rsidRPr="00CF2D1E">
        <w:rPr>
          <w:rFonts w:asciiTheme="minorHAnsi" w:hAnsiTheme="minorHAnsi"/>
        </w:rPr>
        <w:t>hlásenie o začatí realizácie</w:t>
      </w:r>
      <w:r w:rsidRPr="00CF2D1E">
        <w:rPr>
          <w:rFonts w:asciiTheme="minorHAnsi" w:hAnsiTheme="minorHAnsi"/>
        </w:rPr>
        <w:t xml:space="preserve"> do 20 pracovných dní odo dňa nadobudnutia účinnosti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NFP.</w:t>
      </w:r>
    </w:p>
    <w:p w14:paraId="6BD7EDB1" w14:textId="5F293B98" w:rsidR="00194BCE" w:rsidRPr="00CF2D1E" w:rsidRDefault="00194BCE" w:rsidP="00215368">
      <w:pPr>
        <w:spacing w:before="120"/>
        <w:rPr>
          <w:rFonts w:asciiTheme="minorHAnsi" w:hAnsiTheme="minorHAnsi"/>
        </w:rPr>
      </w:pPr>
      <w:r w:rsidRPr="00CF2D1E">
        <w:rPr>
          <w:rFonts w:asciiTheme="minorHAnsi" w:hAnsiTheme="minorHAnsi"/>
        </w:rPr>
        <w:t>V prípade, ak je Prijímateľ a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tá istá osoba, </w:t>
      </w:r>
      <w:r w:rsidR="000B0BC2" w:rsidRPr="00CF2D1E">
        <w:rPr>
          <w:rFonts w:asciiTheme="minorHAnsi" w:hAnsiTheme="minorHAnsi"/>
        </w:rPr>
        <w:t>je Prijímateľ povinný oznámiť Poskytovateľovi deň začatia realizácie hlavných aktivít Projektu elektronicky vyznačením Začatia realizácie hlavných aktivít Projektu v ITMS2014+.</w:t>
      </w:r>
    </w:p>
    <w:p w14:paraId="55C67F0F" w14:textId="77777777" w:rsidR="008207C0" w:rsidRPr="00CF2D1E" w:rsidRDefault="008207C0" w:rsidP="00215368">
      <w:pPr>
        <w:spacing w:before="120"/>
        <w:rPr>
          <w:rFonts w:asciiTheme="minorHAnsi" w:hAnsiTheme="minorHAnsi"/>
        </w:rPr>
      </w:pPr>
      <w:r w:rsidRPr="00CF2D1E">
        <w:rPr>
          <w:rFonts w:asciiTheme="minorHAnsi" w:hAnsiTheme="minorHAnsi"/>
        </w:rPr>
        <w:t>Deň začatia realizácie prvej hlavnej aktivity projektu môže nastať kalendárnym dňom:</w:t>
      </w:r>
    </w:p>
    <w:p w14:paraId="3B0541AF" w14:textId="77777777"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vystavenia prvej písomnej objednávky pre dodávateľa, alebo nadobudnutím účinnosti prvej zmluvy uzavretej s dodávateľom, pokiaľ nebola vystavená objednávka;</w:t>
      </w:r>
    </w:p>
    <w:p w14:paraId="53B5AB3E" w14:textId="77777777"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začatia poskytovania služieb týkajúcich sa projektu;</w:t>
      </w:r>
    </w:p>
    <w:p w14:paraId="7B774D1A" w14:textId="77777777" w:rsidR="008207C0" w:rsidRPr="00CF2D1E" w:rsidRDefault="00383D97" w:rsidP="00CF2D1E">
      <w:pPr>
        <w:pStyle w:val="Odsekzoznamu"/>
        <w:numPr>
          <w:ilvl w:val="0"/>
          <w:numId w:val="146"/>
        </w:numPr>
        <w:jc w:val="both"/>
        <w:rPr>
          <w:rFonts w:asciiTheme="minorHAnsi" w:hAnsiTheme="minorHAnsi"/>
        </w:rPr>
      </w:pPr>
      <w:r w:rsidRPr="00CF2D1E">
        <w:rPr>
          <w:rFonts w:asciiTheme="minorHAnsi" w:hAnsiTheme="minorHAnsi"/>
        </w:rPr>
        <w:t xml:space="preserve">začatia plnenia úloh </w:t>
      </w:r>
      <w:r w:rsidR="005B29D5" w:rsidRPr="00CF2D1E">
        <w:rPr>
          <w:rFonts w:asciiTheme="minorHAnsi" w:hAnsiTheme="minorHAnsi"/>
        </w:rPr>
        <w:t>oprávnených prijímateľov projektu</w:t>
      </w:r>
      <w:r w:rsidR="00B476D9" w:rsidRPr="00CF2D1E">
        <w:rPr>
          <w:rFonts w:asciiTheme="minorHAnsi" w:hAnsiTheme="minorHAnsi"/>
        </w:rPr>
        <w:t>,</w:t>
      </w:r>
    </w:p>
    <w:p w14:paraId="2AD5C7A5" w14:textId="3AF127F3"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 xml:space="preserve">začatia realizácie inej prvej hlavnej aktivity, ktorú nemožno zaradiť pod body a) až </w:t>
      </w:r>
      <w:r w:rsidR="00DF4D2B" w:rsidRPr="00CF2D1E">
        <w:rPr>
          <w:rFonts w:asciiTheme="minorHAnsi" w:hAnsiTheme="minorHAnsi"/>
        </w:rPr>
        <w:t>c</w:t>
      </w:r>
      <w:r w:rsidRPr="00CF2D1E">
        <w:rPr>
          <w:rFonts w:asciiTheme="minorHAnsi" w:hAnsiTheme="minorHAnsi"/>
        </w:rPr>
        <w:t xml:space="preserve">) a ktorá je ako hlavná aktivity uvedená v prílohe č. 2 Zmluvy o NFP. </w:t>
      </w:r>
    </w:p>
    <w:p w14:paraId="2D4C609D" w14:textId="77777777" w:rsidR="00F23D6A" w:rsidRPr="00CF2D1E" w:rsidRDefault="00F23D6A" w:rsidP="00CF2D1E">
      <w:pPr>
        <w:rPr>
          <w:rFonts w:asciiTheme="minorHAnsi" w:hAnsiTheme="minorHAnsi"/>
        </w:rPr>
      </w:pPr>
    </w:p>
    <w:p w14:paraId="242C49DE" w14:textId="75EA096F" w:rsidR="00F23D6A" w:rsidRPr="00CF2D1E" w:rsidRDefault="00F23D6A" w:rsidP="00215368">
      <w:pPr>
        <w:shd w:val="clear" w:color="auto" w:fill="FBD4B4" w:themeFill="accent6" w:themeFillTint="66"/>
        <w:rPr>
          <w:rFonts w:asciiTheme="minorHAnsi" w:hAnsiTheme="minorHAnsi"/>
          <w:b/>
          <w:color w:val="365F91"/>
          <w:u w:val="single"/>
        </w:rPr>
      </w:pPr>
      <w:r w:rsidRPr="00CF2D1E">
        <w:rPr>
          <w:rFonts w:asciiTheme="minorHAnsi" w:hAnsiTheme="minorHAnsi"/>
          <w:b/>
          <w:color w:val="365F91"/>
          <w:u w:val="single"/>
        </w:rPr>
        <w:t xml:space="preserve">Vykonanie akéhokoľvek úkonu vzťahujúceho sa k realizácii verejného obstarávania (ďalej aj </w:t>
      </w:r>
      <w:r w:rsidR="008226D4">
        <w:rPr>
          <w:rFonts w:asciiTheme="minorHAnsi" w:hAnsiTheme="minorHAnsi"/>
          <w:b/>
          <w:color w:val="365F91"/>
          <w:u w:val="single"/>
        </w:rPr>
        <w:t>„</w:t>
      </w:r>
      <w:r w:rsidRPr="00CF2D1E">
        <w:rPr>
          <w:rFonts w:asciiTheme="minorHAnsi" w:hAnsiTheme="minorHAnsi"/>
          <w:b/>
          <w:color w:val="365F91"/>
          <w:u w:val="single"/>
        </w:rPr>
        <w:t>VO</w:t>
      </w:r>
      <w:r w:rsidR="008226D4">
        <w:rPr>
          <w:rFonts w:asciiTheme="minorHAnsi" w:hAnsiTheme="minorHAnsi"/>
          <w:b/>
          <w:color w:val="365F91"/>
          <w:u w:val="single"/>
        </w:rPr>
        <w:t>“</w:t>
      </w:r>
      <w:r w:rsidRPr="00CF2D1E">
        <w:rPr>
          <w:rFonts w:asciiTheme="minorHAnsi" w:hAnsiTheme="minorHAnsi"/>
          <w:b/>
          <w:color w:val="365F91"/>
          <w:u w:val="single"/>
        </w:rPr>
        <w:t xml:space="preserve">) nie je realizáciou hlavných aktivít projektu, a preto vo vzťahu k začatiu realizácie hlavných aktivít projektu nevyvoláva právne dôsledky. </w:t>
      </w:r>
    </w:p>
    <w:p w14:paraId="7A9742A0" w14:textId="77777777" w:rsidR="00F23D6A" w:rsidRPr="00CF2D1E" w:rsidRDefault="00F23D6A" w:rsidP="00CF2D1E">
      <w:pPr>
        <w:rPr>
          <w:rFonts w:asciiTheme="minorHAnsi" w:eastAsia="Times New Roman" w:hAnsiTheme="minorHAnsi"/>
        </w:rPr>
      </w:pPr>
    </w:p>
    <w:p w14:paraId="7A89EEC6" w14:textId="435E8115" w:rsidR="008207C0" w:rsidRPr="00CF2D1E" w:rsidRDefault="008207C0" w:rsidP="00CF2D1E">
      <w:pPr>
        <w:rPr>
          <w:rFonts w:asciiTheme="minorHAnsi" w:eastAsia="Times New Roman" w:hAnsiTheme="minorHAnsi"/>
        </w:rPr>
      </w:pPr>
      <w:r w:rsidRPr="00CF2D1E">
        <w:rPr>
          <w:rFonts w:asciiTheme="minorHAnsi" w:eastAsia="Times New Roman" w:hAnsiTheme="minorHAnsi"/>
        </w:rPr>
        <w:t xml:space="preserve">V prípade, ak Prijímateľ porušil povinnosť oznámiť </w:t>
      </w:r>
      <w:r w:rsidR="00437912" w:rsidRPr="00CF2D1E">
        <w:rPr>
          <w:rFonts w:asciiTheme="minorHAnsi" w:hAnsiTheme="minorHAnsi"/>
        </w:rPr>
        <w:t>RO</w:t>
      </w:r>
      <w:r w:rsidR="00437912" w:rsidRPr="00CF2D1E" w:rsidDel="00437912">
        <w:rPr>
          <w:rFonts w:asciiTheme="minorHAnsi" w:eastAsia="Times New Roman" w:hAnsiTheme="minorHAnsi"/>
        </w:rPr>
        <w:t xml:space="preserve"> </w:t>
      </w:r>
      <w:r w:rsidRPr="00CF2D1E">
        <w:rPr>
          <w:rFonts w:asciiTheme="minorHAnsi" w:eastAsia="Times New Roman" w:hAnsiTheme="minorHAnsi"/>
        </w:rPr>
        <w:t xml:space="preserve">začatie realizácie hlavných aktivít projektu, </w:t>
      </w:r>
      <w:r w:rsidR="00437912" w:rsidRPr="00CF2D1E">
        <w:rPr>
          <w:rFonts w:asciiTheme="minorHAnsi" w:hAnsiTheme="minorHAnsi"/>
        </w:rPr>
        <w:t>RO</w:t>
      </w:r>
      <w:r w:rsidR="00437912" w:rsidRPr="00CF2D1E" w:rsidDel="00437912">
        <w:rPr>
          <w:rFonts w:asciiTheme="minorHAnsi" w:eastAsia="Times New Roman" w:hAnsiTheme="minorHAnsi"/>
          <w:b/>
        </w:rPr>
        <w:t xml:space="preserve"> </w:t>
      </w:r>
      <w:r w:rsidRPr="00CF2D1E">
        <w:rPr>
          <w:rFonts w:asciiTheme="minorHAnsi" w:eastAsia="Times New Roman" w:hAnsiTheme="minorHAnsi"/>
        </w:rPr>
        <w:t xml:space="preserve">bude považovať za deň začatia realizácie hlavných aktivít projektu deň, ktorý je </w:t>
      </w:r>
      <w:r w:rsidRPr="00CF2D1E">
        <w:rPr>
          <w:rFonts w:asciiTheme="minorHAnsi" w:eastAsia="Times New Roman" w:hAnsiTheme="minorHAnsi"/>
        </w:rPr>
        <w:lastRenderedPageBreak/>
        <w:t xml:space="preserve">uvedený v tabuľke č. </w:t>
      </w:r>
      <w:r w:rsidR="00073B75" w:rsidRPr="00CF2D1E">
        <w:rPr>
          <w:rFonts w:asciiTheme="minorHAnsi" w:eastAsia="Times New Roman" w:hAnsiTheme="minorHAnsi"/>
        </w:rPr>
        <w:t xml:space="preserve">5 </w:t>
      </w:r>
      <w:r w:rsidRPr="00CF2D1E">
        <w:rPr>
          <w:rFonts w:asciiTheme="minorHAnsi" w:eastAsia="Times New Roman" w:hAnsiTheme="minorHAnsi"/>
        </w:rPr>
        <w:t>prílohy č. 2 Zmluvy o  NFP</w:t>
      </w:r>
      <w:r w:rsidR="00CF0E35" w:rsidRPr="00CF2D1E">
        <w:rPr>
          <w:rFonts w:asciiTheme="minorHAnsi" w:eastAsia="Times New Roman" w:hAnsiTheme="minorHAnsi"/>
        </w:rPr>
        <w:t>/Rozhodnutia o schválení</w:t>
      </w:r>
      <w:r w:rsidRPr="00CF2D1E">
        <w:rPr>
          <w:rFonts w:asciiTheme="minorHAnsi" w:eastAsia="Times New Roman" w:hAnsiTheme="minorHAnsi"/>
        </w:rPr>
        <w:t xml:space="preserve"> ako plánovaný deň začatia realizácie hlavných aktivít projektu</w:t>
      </w:r>
      <w:r w:rsidR="00880016" w:rsidRPr="00CF2D1E">
        <w:rPr>
          <w:rFonts w:asciiTheme="minorHAnsi" w:eastAsia="Times New Roman" w:hAnsiTheme="minorHAnsi"/>
        </w:rPr>
        <w:t xml:space="preserve"> (prvý deň kalendárneho mesiaca)</w:t>
      </w:r>
      <w:r w:rsidRPr="00CF2D1E">
        <w:rPr>
          <w:rFonts w:asciiTheme="minorHAnsi" w:eastAsia="Times New Roman" w:hAnsiTheme="minorHAnsi"/>
        </w:rPr>
        <w:t xml:space="preserve">, a to bez ohľadu na to, kedy s realizáciou hlavných aktivít projektu Prijímateľ skutočne začal.  </w:t>
      </w:r>
    </w:p>
    <w:p w14:paraId="6A32255B" w14:textId="42E54902" w:rsidR="002076C0" w:rsidRDefault="006B0F30" w:rsidP="00CF2D1E">
      <w:pPr>
        <w:spacing w:before="120"/>
        <w:rPr>
          <w:rFonts w:asciiTheme="minorHAnsi" w:eastAsia="Times New Roman" w:hAnsiTheme="minorHAnsi"/>
        </w:rPr>
      </w:pPr>
      <w:r w:rsidRPr="00CF2D1E">
        <w:rPr>
          <w:rFonts w:asciiTheme="minorHAnsi" w:eastAsia="Times New Roman" w:hAnsiTheme="minorHAnsi"/>
        </w:rPr>
        <w:t>V prípade menej významnej zmeny v podobe zmeny termínu začatia realizácie hlavných aktivít Projektu Prijímateľ postupuje podľa kapitoly 4.5.1.3.3 Zmena začatia realizácie hlavných aktivít projektu.</w:t>
      </w:r>
    </w:p>
    <w:p w14:paraId="712EB0F5" w14:textId="77777777" w:rsidR="00335D22" w:rsidRPr="00CF2D1E" w:rsidRDefault="00335D22" w:rsidP="00CF2D1E">
      <w:pPr>
        <w:spacing w:before="120"/>
        <w:rPr>
          <w:rFonts w:asciiTheme="minorHAnsi" w:hAnsiTheme="minorHAnsi"/>
          <w:i/>
          <w:color w:val="365F91"/>
        </w:rPr>
      </w:pPr>
    </w:p>
    <w:p w14:paraId="45B09BD5" w14:textId="77777777" w:rsidR="008207C0" w:rsidRPr="00CF2D1E" w:rsidRDefault="008207C0" w:rsidP="00CF2D1E">
      <w:pPr>
        <w:pStyle w:val="Nadpis2"/>
        <w:spacing w:before="120" w:after="0"/>
        <w:rPr>
          <w:rFonts w:asciiTheme="minorHAnsi" w:hAnsiTheme="minorHAnsi"/>
          <w:color w:val="365F91"/>
        </w:rPr>
      </w:pPr>
      <w:bookmarkStart w:id="298" w:name="_Toc106134772"/>
      <w:r w:rsidRPr="00CF2D1E">
        <w:rPr>
          <w:rFonts w:asciiTheme="minorHAnsi" w:hAnsiTheme="minorHAnsi"/>
          <w:color w:val="365F91"/>
        </w:rPr>
        <w:t>4.3 Financovanie projektu</w:t>
      </w:r>
      <w:bookmarkEnd w:id="298"/>
    </w:p>
    <w:p w14:paraId="23571E43" w14:textId="77777777" w:rsidR="008207C0" w:rsidRPr="00CF2D1E" w:rsidRDefault="008207C0" w:rsidP="00215368">
      <w:pPr>
        <w:pStyle w:val="Nadpis3"/>
        <w:rPr>
          <w:rFonts w:asciiTheme="minorHAnsi" w:hAnsiTheme="minorHAnsi"/>
          <w:color w:val="365F91"/>
        </w:rPr>
      </w:pPr>
      <w:bookmarkStart w:id="299" w:name="_Toc106134773"/>
      <w:r w:rsidRPr="00CF2D1E">
        <w:rPr>
          <w:rFonts w:asciiTheme="minorHAnsi" w:hAnsiTheme="minorHAnsi"/>
          <w:color w:val="365F91"/>
        </w:rPr>
        <w:t>4.3.1 Oprávnenosť výdavkov</w:t>
      </w:r>
      <w:bookmarkEnd w:id="299"/>
    </w:p>
    <w:p w14:paraId="6030A8AF" w14:textId="77777777" w:rsidR="008207C0" w:rsidRPr="00CF2D1E" w:rsidRDefault="008207C0" w:rsidP="00215368">
      <w:pPr>
        <w:autoSpaceDE w:val="0"/>
        <w:autoSpaceDN w:val="0"/>
        <w:adjustRightInd w:val="0"/>
        <w:spacing w:before="120" w:after="120"/>
        <w:rPr>
          <w:rFonts w:asciiTheme="minorHAnsi" w:hAnsiTheme="minorHAnsi" w:cs="Arial"/>
        </w:rPr>
      </w:pPr>
      <w:r w:rsidRPr="00CF2D1E">
        <w:rPr>
          <w:rFonts w:asciiTheme="minorHAnsi" w:hAnsiTheme="minorHAnsi"/>
        </w:rPr>
        <w:t xml:space="preserve">Za </w:t>
      </w:r>
      <w:r w:rsidRPr="00CF2D1E">
        <w:rPr>
          <w:rFonts w:asciiTheme="minorHAnsi" w:hAnsiTheme="minorHAnsi"/>
          <w:b/>
        </w:rPr>
        <w:t>oprávnené výdavky</w:t>
      </w:r>
      <w:r w:rsidRPr="00CF2D1E">
        <w:rPr>
          <w:rFonts w:asciiTheme="minorHAnsi" w:hAnsiTheme="minorHAnsi"/>
        </w:rPr>
        <w:t xml:space="preserve"> v zmysle realizácie projektov sú považované výdavky, ktoré boli skutočne vynaložené počas obdobia realizácie aktivít projektu vo forme nákl</w:t>
      </w:r>
      <w:r w:rsidR="00F12079" w:rsidRPr="00CF2D1E">
        <w:rPr>
          <w:rFonts w:asciiTheme="minorHAnsi" w:hAnsiTheme="minorHAnsi"/>
        </w:rPr>
        <w:t>adov alebo výdavkov Prijímateľa</w:t>
      </w:r>
      <w:r w:rsidRPr="00CF2D1E">
        <w:rPr>
          <w:rFonts w:asciiTheme="minorHAnsi" w:hAnsiTheme="minorHAnsi"/>
        </w:rPr>
        <w:t xml:space="preserve"> a boli vynaložené na projekty</w:t>
      </w:r>
      <w:r w:rsidR="00DB3477" w:rsidRPr="00CF2D1E">
        <w:rPr>
          <w:rFonts w:asciiTheme="minorHAnsi" w:hAnsiTheme="minorHAnsi"/>
        </w:rPr>
        <w:t xml:space="preserve"> </w:t>
      </w:r>
      <w:r w:rsidRPr="00CF2D1E">
        <w:rPr>
          <w:rFonts w:asciiTheme="minorHAnsi" w:hAnsiTheme="minorHAnsi"/>
        </w:rPr>
        <w:t xml:space="preserve">vybrané na podporu v rámci OP </w:t>
      </w:r>
      <w:r w:rsidR="00A80CBE" w:rsidRPr="00CF2D1E">
        <w:rPr>
          <w:rFonts w:asciiTheme="minorHAnsi" w:hAnsiTheme="minorHAnsi"/>
        </w:rPr>
        <w:t>TP</w:t>
      </w:r>
      <w:r w:rsidRPr="00CF2D1E">
        <w:rPr>
          <w:rFonts w:asciiTheme="minorHAnsi" w:hAnsiTheme="minorHAnsi"/>
        </w:rPr>
        <w:t xml:space="preserve"> </w:t>
      </w:r>
      <w:r w:rsidR="00443267" w:rsidRPr="00CF2D1E">
        <w:rPr>
          <w:rFonts w:asciiTheme="minorHAnsi" w:hAnsiTheme="minorHAnsi"/>
        </w:rPr>
        <w:br/>
      </w:r>
      <w:r w:rsidRPr="00CF2D1E">
        <w:rPr>
          <w:rFonts w:asciiTheme="minorHAnsi" w:hAnsiTheme="minorHAnsi"/>
        </w:rPr>
        <w:t>v súlade s hodnotiacimi kritériami a v súlade s príslušnými ustanoveniami Nariadenie európskeho parlamentu a Rady (EÚ)</w:t>
      </w:r>
      <w:r w:rsidRPr="00CF2D1E">
        <w:rPr>
          <w:rFonts w:asciiTheme="minorHAnsi" w:hAnsiTheme="minorHAnsi"/>
          <w:sz w:val="19"/>
          <w:szCs w:val="19"/>
        </w:rPr>
        <w:t xml:space="preserve"> </w:t>
      </w:r>
      <w:r w:rsidRPr="00CF2D1E">
        <w:rPr>
          <w:rFonts w:asciiTheme="minorHAnsi" w:hAnsiTheme="minorHAnsi"/>
        </w:rPr>
        <w:t xml:space="preserve">1303/2013 (ďalej len „všeobecné nariadenie“) </w:t>
      </w:r>
      <w:r w:rsidR="00443267" w:rsidRPr="00CF2D1E">
        <w:rPr>
          <w:rFonts w:asciiTheme="minorHAnsi" w:hAnsiTheme="minorHAnsi"/>
        </w:rPr>
        <w:br/>
      </w:r>
      <w:r w:rsidRPr="00CF2D1E">
        <w:rPr>
          <w:rFonts w:asciiTheme="minorHAnsi" w:hAnsiTheme="minorHAnsi"/>
        </w:rPr>
        <w:t xml:space="preserve">s ohľadom na platnú národnú legislatívu. </w:t>
      </w:r>
    </w:p>
    <w:p w14:paraId="45C43231" w14:textId="77777777" w:rsidR="008207C0" w:rsidRPr="00CF2D1E" w:rsidRDefault="008207C0" w:rsidP="00215368">
      <w:pPr>
        <w:shd w:val="clear" w:color="auto" w:fill="FBD4B4" w:themeFill="accent6" w:themeFillTint="66"/>
        <w:autoSpaceDE w:val="0"/>
        <w:autoSpaceDN w:val="0"/>
        <w:adjustRightInd w:val="0"/>
        <w:rPr>
          <w:rFonts w:asciiTheme="minorHAnsi" w:hAnsiTheme="minorHAnsi"/>
          <w:b/>
          <w:color w:val="365F91"/>
        </w:rPr>
      </w:pPr>
      <w:r w:rsidRPr="00CF2D1E">
        <w:rPr>
          <w:rFonts w:asciiTheme="minorHAnsi" w:hAnsiTheme="minorHAnsi"/>
          <w:b/>
          <w:color w:val="365F91"/>
        </w:rPr>
        <w:t>Aby výdavky mohli byť oprávnenými, musia spĺňať pravidlá vecnej oprávnenosti výdavkov:</w:t>
      </w:r>
    </w:p>
    <w:p w14:paraId="12C65BDE" w14:textId="4C6A63A8"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rPr>
        <w:t>výdavok je vynaložený</w:t>
      </w:r>
      <w:r w:rsidRPr="00CF2D1E">
        <w:rPr>
          <w:rFonts w:asciiTheme="minorHAnsi" w:hAnsiTheme="minorHAnsi"/>
          <w:b/>
          <w:bCs/>
        </w:rPr>
        <w:t xml:space="preserve"> v súlade s platnými všeobecne záväznými právnymi predpismi </w:t>
      </w:r>
      <w:r w:rsidRPr="00CF2D1E">
        <w:rPr>
          <w:rFonts w:asciiTheme="minorHAnsi" w:hAnsiTheme="minorHAnsi"/>
        </w:rPr>
        <w:t>(</w:t>
      </w:r>
      <w:r w:rsidR="00136158" w:rsidRPr="00CF2D1E">
        <w:rPr>
          <w:rFonts w:asciiTheme="minorHAnsi" w:hAnsiTheme="minorHAnsi"/>
        </w:rPr>
        <w:t xml:space="preserve">napr. zákon o rozpočtových pravidlách,  </w:t>
      </w:r>
      <w:r w:rsidR="000A4869">
        <w:rPr>
          <w:rFonts w:asciiTheme="minorHAnsi" w:hAnsiTheme="minorHAnsi"/>
        </w:rPr>
        <w:t>ZVO</w:t>
      </w:r>
      <w:r w:rsidR="00136158" w:rsidRPr="00CF2D1E">
        <w:rPr>
          <w:rFonts w:asciiTheme="minorHAnsi" w:hAnsiTheme="minorHAnsi"/>
        </w:rPr>
        <w:t xml:space="preserve">, zákon o štátnej službe, zákon o výkone práce vo verejnom záujme, </w:t>
      </w:r>
      <w:r w:rsidR="00210D40">
        <w:rPr>
          <w:rFonts w:asciiTheme="minorHAnsi" w:hAnsiTheme="minorHAnsi"/>
        </w:rPr>
        <w:t>Z</w:t>
      </w:r>
      <w:r w:rsidR="00136158" w:rsidRPr="00CF2D1E">
        <w:rPr>
          <w:rFonts w:asciiTheme="minorHAnsi" w:hAnsiTheme="minorHAnsi"/>
        </w:rPr>
        <w:t>ákonník práce, zákon o účtovníctve, zákon o Štátnej pokladnici, zákon o dani z pridanej hodnoty, zákon o dani z príjmov, zákon o finančnej kontrole a audite</w:t>
      </w:r>
      <w:r w:rsidRPr="00CF2D1E">
        <w:rPr>
          <w:rFonts w:asciiTheme="minorHAnsi" w:hAnsiTheme="minorHAnsi"/>
        </w:rPr>
        <w:t xml:space="preserve">); </w:t>
      </w:r>
      <w:r w:rsidR="00136158" w:rsidRPr="00CF2D1E">
        <w:rPr>
          <w:rFonts w:asciiTheme="minorHAnsi" w:hAnsiTheme="minorHAnsi"/>
        </w:rPr>
        <w:t xml:space="preserve"> </w:t>
      </w:r>
    </w:p>
    <w:p w14:paraId="5EBF13DC" w14:textId="4A31814C"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color w:val="000000"/>
        </w:rPr>
        <w:t xml:space="preserve">výdavok je </w:t>
      </w:r>
      <w:r w:rsidRPr="00CF2D1E">
        <w:rPr>
          <w:rFonts w:asciiTheme="minorHAnsi" w:hAnsiTheme="minorHAnsi"/>
          <w:b/>
          <w:color w:val="000000"/>
        </w:rPr>
        <w:t>vynaložený na projekt</w:t>
      </w:r>
      <w:r w:rsidRPr="00CF2D1E">
        <w:rPr>
          <w:rFonts w:asciiTheme="minorHAnsi" w:hAnsiTheme="minorHAnsi"/>
          <w:color w:val="000000"/>
        </w:rPr>
        <w:t xml:space="preserve"> (</w:t>
      </w:r>
      <w:r w:rsidRPr="00CF2D1E">
        <w:rPr>
          <w:rFonts w:asciiTheme="minorHAnsi" w:hAnsiTheme="minorHAnsi"/>
          <w:bCs/>
          <w:color w:val="000000"/>
        </w:rPr>
        <w:t>existencia priameho spojenia s projektom</w:t>
      </w:r>
      <w:r w:rsidRPr="00CF2D1E">
        <w:rPr>
          <w:rFonts w:asciiTheme="minorHAnsi" w:hAnsiTheme="minorHAnsi"/>
          <w:color w:val="000000"/>
        </w:rPr>
        <w:t>) schválený Poskytovateľom v súlade so zmluvou o NFP</w:t>
      </w:r>
      <w:r w:rsidR="00136158" w:rsidRPr="00CF2D1E">
        <w:rPr>
          <w:rFonts w:asciiTheme="minorHAnsi" w:hAnsiTheme="minorHAnsi"/>
        </w:rPr>
        <w:t xml:space="preserve"> resp. </w:t>
      </w:r>
      <w:r w:rsidR="00E0765E" w:rsidRPr="00CF2D1E">
        <w:rPr>
          <w:rFonts w:asciiTheme="minorHAnsi" w:hAnsiTheme="minorHAnsi"/>
        </w:rPr>
        <w:t xml:space="preserve">Rozhodnutím </w:t>
      </w:r>
      <w:r w:rsidR="00136158" w:rsidRPr="00CF2D1E">
        <w:rPr>
          <w:rFonts w:asciiTheme="minorHAnsi" w:hAnsiTheme="minorHAnsi"/>
        </w:rPr>
        <w:t xml:space="preserve">o schválení v prípadoch, ak RO a </w:t>
      </w:r>
      <w:r w:rsidR="003212B8" w:rsidRPr="00CF2D1E">
        <w:rPr>
          <w:rFonts w:asciiTheme="minorHAnsi" w:hAnsiTheme="minorHAnsi"/>
        </w:rPr>
        <w:t>P</w:t>
      </w:r>
      <w:r w:rsidR="00136158" w:rsidRPr="00CF2D1E">
        <w:rPr>
          <w:rFonts w:asciiTheme="minorHAnsi" w:hAnsiTheme="minorHAnsi"/>
        </w:rPr>
        <w:t>oskytovateľom je tá istá osoba</w:t>
      </w:r>
      <w:r w:rsidRPr="00CF2D1E">
        <w:rPr>
          <w:rFonts w:asciiTheme="minorHAnsi" w:hAnsiTheme="minorHAnsi"/>
          <w:color w:val="000000"/>
        </w:rPr>
        <w:t xml:space="preserve">, právnymi predpismi EÚ a SR a realizovaný </w:t>
      </w:r>
      <w:r w:rsidRPr="00CF2D1E">
        <w:rPr>
          <w:rFonts w:asciiTheme="minorHAnsi" w:hAnsiTheme="minorHAnsi"/>
          <w:b/>
          <w:color w:val="000000"/>
        </w:rPr>
        <w:t xml:space="preserve">v zmysle </w:t>
      </w:r>
      <w:r w:rsidRPr="00CF2D1E">
        <w:rPr>
          <w:rFonts w:asciiTheme="minorHAnsi" w:hAnsiTheme="minorHAnsi"/>
          <w:b/>
        </w:rPr>
        <w:t xml:space="preserve">podmienok </w:t>
      </w:r>
      <w:r w:rsidR="00136158" w:rsidRPr="00CF2D1E">
        <w:rPr>
          <w:rFonts w:asciiTheme="minorHAnsi" w:hAnsiTheme="minorHAnsi"/>
          <w:b/>
        </w:rPr>
        <w:t>písomného vyzvania</w:t>
      </w:r>
      <w:r w:rsidR="009277E5" w:rsidRPr="00CF2D1E">
        <w:rPr>
          <w:rFonts w:asciiTheme="minorHAnsi" w:hAnsiTheme="minorHAnsi"/>
          <w:b/>
        </w:rPr>
        <w:t xml:space="preserve"> a Príručky oprávnenosti výdavkov pre projekty OP TP</w:t>
      </w:r>
      <w:r w:rsidR="00136158" w:rsidRPr="00CF2D1E">
        <w:rPr>
          <w:rFonts w:asciiTheme="minorHAnsi" w:hAnsiTheme="minorHAnsi"/>
        </w:rPr>
        <w:t>;</w:t>
      </w:r>
      <w:r w:rsidRPr="00CF2D1E">
        <w:rPr>
          <w:rFonts w:asciiTheme="minorHAnsi" w:hAnsiTheme="minorHAnsi"/>
          <w:b/>
        </w:rPr>
        <w:t xml:space="preserve"> </w:t>
      </w:r>
    </w:p>
    <w:p w14:paraId="6369D24F" w14:textId="645357A2"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color w:val="000000"/>
        </w:rPr>
        <w:t xml:space="preserve">výdavok je vynaložený </w:t>
      </w:r>
      <w:r w:rsidRPr="00CF2D1E">
        <w:rPr>
          <w:rFonts w:asciiTheme="minorHAnsi" w:hAnsiTheme="minorHAnsi"/>
          <w:b/>
          <w:color w:val="000000"/>
        </w:rPr>
        <w:t>v súlade s cieľom</w:t>
      </w:r>
      <w:r w:rsidRPr="00CF2D1E">
        <w:rPr>
          <w:rFonts w:asciiTheme="minorHAnsi" w:hAnsiTheme="minorHAnsi"/>
          <w:color w:val="000000"/>
        </w:rPr>
        <w:t xml:space="preserve"> </w:t>
      </w:r>
      <w:r w:rsidR="00437912" w:rsidRPr="00CF2D1E">
        <w:rPr>
          <w:rFonts w:asciiTheme="minorHAnsi" w:hAnsiTheme="minorHAnsi"/>
          <w:b/>
          <w:color w:val="000000"/>
        </w:rPr>
        <w:t>OP TP</w:t>
      </w:r>
      <w:r w:rsidRPr="00CF2D1E">
        <w:rPr>
          <w:rFonts w:asciiTheme="minorHAnsi" w:hAnsiTheme="minorHAnsi"/>
          <w:color w:val="000000"/>
        </w:rPr>
        <w:t xml:space="preserve"> a je plne v súlade s cieľmi projektu, výdavok prispieva k dosiahnutiu plánovaných aktivít projektu; </w:t>
      </w:r>
    </w:p>
    <w:p w14:paraId="6DB61669" w14:textId="07F6E2DA"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rPr>
        <w:t xml:space="preserve">výdavok je </w:t>
      </w:r>
      <w:r w:rsidRPr="00CF2D1E">
        <w:rPr>
          <w:rFonts w:asciiTheme="minorHAnsi" w:hAnsiTheme="minorHAnsi"/>
          <w:b/>
        </w:rPr>
        <w:t>primeraný</w:t>
      </w:r>
      <w:r w:rsidRPr="00CF2D1E">
        <w:rPr>
          <w:rFonts w:asciiTheme="minorHAnsi" w:hAnsiTheme="minorHAnsi"/>
        </w:rPr>
        <w:t>, t.</w:t>
      </w:r>
      <w:r w:rsidR="00251FC7">
        <w:rPr>
          <w:rFonts w:asciiTheme="minorHAnsi" w:hAnsiTheme="minorHAnsi"/>
        </w:rPr>
        <w:t xml:space="preserve"> </w:t>
      </w:r>
      <w:r w:rsidRPr="00CF2D1E">
        <w:rPr>
          <w:rFonts w:asciiTheme="minorHAnsi" w:hAnsiTheme="minorHAnsi"/>
        </w:rPr>
        <w:t xml:space="preserve">j. zodpovedá obvyklým cenám v danom mieste a čase </w:t>
      </w:r>
      <w:r w:rsidR="00443267" w:rsidRPr="00CF2D1E">
        <w:rPr>
          <w:rFonts w:asciiTheme="minorHAnsi" w:hAnsiTheme="minorHAnsi"/>
        </w:rPr>
        <w:br/>
      </w:r>
      <w:r w:rsidRPr="00CF2D1E">
        <w:rPr>
          <w:rFonts w:asciiTheme="minorHAnsi" w:hAnsiTheme="minorHAnsi"/>
        </w:rPr>
        <w:t xml:space="preserve">a zodpovedá potrebám projektu; </w:t>
      </w:r>
    </w:p>
    <w:p w14:paraId="7D86A1B1" w14:textId="19D3294A"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rPr>
        <w:t xml:space="preserve">výdavok  musí byť </w:t>
      </w:r>
      <w:r w:rsidRPr="00CF2D1E">
        <w:rPr>
          <w:rFonts w:asciiTheme="minorHAnsi" w:hAnsiTheme="minorHAnsi"/>
          <w:b/>
        </w:rPr>
        <w:t>identifikovateľný a  preukázateľný</w:t>
      </w:r>
      <w:r w:rsidRPr="00CF2D1E">
        <w:rPr>
          <w:rFonts w:asciiTheme="minorHAnsi" w:hAnsiTheme="minorHAnsi"/>
        </w:rPr>
        <w:t xml:space="preserve">  a musí byť doložený účtovným  dokladom</w:t>
      </w:r>
      <w:r w:rsidR="00BF215D">
        <w:rPr>
          <w:rStyle w:val="Odkaznapoznmkupodiarou"/>
          <w:rFonts w:asciiTheme="minorHAnsi" w:hAnsiTheme="minorHAnsi"/>
        </w:rPr>
        <w:footnoteReference w:id="3"/>
      </w:r>
      <w:r w:rsidR="00B3485A" w:rsidRPr="00CF2D1E">
        <w:rPr>
          <w:rFonts w:asciiTheme="minorHAnsi" w:hAnsiTheme="minorHAnsi"/>
        </w:rPr>
        <w:t>,</w:t>
      </w:r>
      <w:r w:rsidRPr="00CF2D1E">
        <w:rPr>
          <w:rFonts w:asciiTheme="minorHAnsi" w:hAnsiTheme="minorHAnsi"/>
        </w:rPr>
        <w:t xml:space="preserve"> t.</w:t>
      </w:r>
      <w:r w:rsidR="00251FC7">
        <w:rPr>
          <w:rFonts w:asciiTheme="minorHAnsi" w:hAnsiTheme="minorHAnsi"/>
        </w:rPr>
        <w:t xml:space="preserve"> </w:t>
      </w:r>
      <w:r w:rsidRPr="00CF2D1E">
        <w:rPr>
          <w:rFonts w:asciiTheme="minorHAnsi" w:hAnsiTheme="minorHAnsi"/>
        </w:rPr>
        <w:t>j. faktúrami alebo inými účtovnými dokladmi rovnocennej preukaznej hodnoty, ktoré sú riadne evidované v účtovníctve Prijímateľa v súlade s platnými všeobecne záväznými právnymi predpismi</w:t>
      </w:r>
      <w:r w:rsidR="00B3485A" w:rsidRPr="00CF2D1E">
        <w:rPr>
          <w:rFonts w:asciiTheme="minorHAnsi" w:hAnsiTheme="minorHAnsi"/>
        </w:rPr>
        <w:t>.</w:t>
      </w:r>
      <w:r w:rsidRPr="00CF2D1E">
        <w:rPr>
          <w:rFonts w:asciiTheme="minorHAnsi" w:hAnsiTheme="minorHAnsi" w:cs="Arial"/>
        </w:rPr>
        <w:t xml:space="preserve"> </w:t>
      </w:r>
      <w:r w:rsidRPr="00CF2D1E">
        <w:rPr>
          <w:rFonts w:asciiTheme="minorHAnsi" w:hAnsiTheme="minorHAnsi"/>
        </w:rPr>
        <w:t>Preukázanie výdavkov faktúrami alebo účtovnými dokladmi rovnocennej preukaznej hodnoty sa nevzťahuje na výdavky nárokované zjednodušeným spôsobom vykazovania</w:t>
      </w:r>
      <w:r w:rsidR="009277E5" w:rsidRPr="00215368">
        <w:rPr>
          <w:rFonts w:asciiTheme="minorHAnsi" w:hAnsiTheme="minorHAnsi"/>
        </w:rPr>
        <w:t xml:space="preserve"> a na úhradu preddavkových platieb</w:t>
      </w:r>
      <w:r w:rsidR="00136158" w:rsidRPr="00CF2D1E">
        <w:rPr>
          <w:rFonts w:asciiTheme="minorHAnsi" w:hAnsiTheme="minorHAnsi"/>
        </w:rPr>
        <w:t>;</w:t>
      </w:r>
    </w:p>
    <w:p w14:paraId="30F604B4" w14:textId="6C55C1FB" w:rsidR="009277E5" w:rsidRPr="00CF2D1E" w:rsidRDefault="009277E5" w:rsidP="00CF2D1E">
      <w:pPr>
        <w:numPr>
          <w:ilvl w:val="0"/>
          <w:numId w:val="147"/>
        </w:numPr>
        <w:autoSpaceDE w:val="0"/>
        <w:autoSpaceDN w:val="0"/>
        <w:adjustRightInd w:val="0"/>
        <w:rPr>
          <w:rFonts w:asciiTheme="minorHAnsi" w:hAnsiTheme="minorHAnsi"/>
        </w:rPr>
      </w:pPr>
      <w:r w:rsidRPr="00CF2D1E">
        <w:rPr>
          <w:rFonts w:asciiTheme="minorHAnsi" w:hAnsiTheme="minorHAnsi"/>
        </w:rPr>
        <w:t>výdavky súvisiace s preddavkovou platbou spĺňajú podmienky uvedené v predchádzajúcich bodoch vrátane časovej a územnej oprávnenosti výdavku, ako aj podmienky oprávnenosti súvisiace s preddavkovými platbami</w:t>
      </w:r>
      <w:r w:rsidR="008226D4">
        <w:rPr>
          <w:rFonts w:asciiTheme="minorHAnsi" w:hAnsiTheme="minorHAnsi"/>
        </w:rPr>
        <w:t>;</w:t>
      </w:r>
    </w:p>
    <w:p w14:paraId="691F3B8A" w14:textId="77777777"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color w:val="000000"/>
        </w:rPr>
        <w:t xml:space="preserve">výdavok spĺňa podmienky:     </w:t>
      </w:r>
    </w:p>
    <w:p w14:paraId="6E3C0847"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lastRenderedPageBreak/>
        <w:t xml:space="preserve">hospodárnosti </w:t>
      </w:r>
      <w:r w:rsidRPr="00CF2D1E">
        <w:rPr>
          <w:rFonts w:asciiTheme="minorHAnsi" w:hAnsiTheme="minorHAnsi"/>
          <w:color w:val="000000"/>
        </w:rPr>
        <w:t xml:space="preserve">(minimalizácia výdavkov na vykonanie činností –prác a služieb alebo obstaranie tovarov, pri rešpektovaní cieľov projektu); </w:t>
      </w:r>
    </w:p>
    <w:p w14:paraId="10168242"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t xml:space="preserve">efektívnosti </w:t>
      </w:r>
      <w:r w:rsidRPr="00CF2D1E">
        <w:rPr>
          <w:rFonts w:asciiTheme="minorHAnsi" w:hAnsiTheme="minorHAnsi"/>
          <w:bCs/>
          <w:color w:val="000000"/>
        </w:rPr>
        <w:t>(</w:t>
      </w:r>
      <w:r w:rsidRPr="00CF2D1E">
        <w:rPr>
          <w:rFonts w:asciiTheme="minorHAnsi" w:hAnsiTheme="minorHAnsi"/>
          <w:color w:val="000000"/>
        </w:rPr>
        <w:t>maximalizácia dosahovania cieľov vo vzťahu k poskytnutým finančným prostriedkom);</w:t>
      </w:r>
    </w:p>
    <w:p w14:paraId="4A8FD832"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t xml:space="preserve">účelnosti </w:t>
      </w:r>
      <w:r w:rsidRPr="00CF2D1E">
        <w:rPr>
          <w:rFonts w:asciiTheme="minorHAnsi" w:hAnsiTheme="minorHAnsi"/>
          <w:color w:val="000000"/>
        </w:rPr>
        <w:t xml:space="preserve">(nevyhnutnosť pre realizáciu aktivít projektu a priama väzba na </w:t>
      </w:r>
      <w:proofErr w:type="spellStart"/>
      <w:r w:rsidRPr="00CF2D1E">
        <w:rPr>
          <w:rFonts w:asciiTheme="minorHAnsi" w:hAnsiTheme="minorHAnsi"/>
          <w:color w:val="000000"/>
        </w:rPr>
        <w:t>ne</w:t>
      </w:r>
      <w:proofErr w:type="spellEnd"/>
      <w:r w:rsidRPr="00CF2D1E">
        <w:rPr>
          <w:rFonts w:asciiTheme="minorHAnsi" w:hAnsiTheme="minorHAnsi"/>
          <w:color w:val="000000"/>
        </w:rPr>
        <w:t>);</w:t>
      </w:r>
    </w:p>
    <w:p w14:paraId="0B65D52D"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color w:val="000000"/>
        </w:rPr>
        <w:t xml:space="preserve">účinnosti </w:t>
      </w:r>
      <w:r w:rsidRPr="00CF2D1E">
        <w:rPr>
          <w:rFonts w:asciiTheme="minorHAnsi" w:hAnsiTheme="minorHAnsi"/>
          <w:color w:val="000000"/>
        </w:rPr>
        <w:t xml:space="preserve">(vzťah medzi plánovaným výsledkom činnosti a skutočným výsledkom činnosti); </w:t>
      </w:r>
    </w:p>
    <w:p w14:paraId="5CAFDF1C" w14:textId="77777777" w:rsidR="008207C0" w:rsidRPr="00CF2D1E" w:rsidRDefault="008207C0" w:rsidP="00CF2D1E">
      <w:pPr>
        <w:numPr>
          <w:ilvl w:val="0"/>
          <w:numId w:val="150"/>
        </w:numPr>
        <w:autoSpaceDE w:val="0"/>
        <w:autoSpaceDN w:val="0"/>
        <w:adjustRightInd w:val="0"/>
        <w:rPr>
          <w:rFonts w:asciiTheme="minorHAnsi" w:hAnsiTheme="minorHAnsi"/>
          <w:color w:val="000000"/>
        </w:rPr>
      </w:pPr>
      <w:r w:rsidRPr="00CF2D1E">
        <w:rPr>
          <w:rFonts w:asciiTheme="minorHAnsi" w:hAnsiTheme="minorHAnsi"/>
          <w:color w:val="000000"/>
        </w:rPr>
        <w:t xml:space="preserve">výdavky sa navzájom </w:t>
      </w:r>
      <w:r w:rsidRPr="00CF2D1E">
        <w:rPr>
          <w:rFonts w:asciiTheme="minorHAnsi" w:hAnsiTheme="minorHAnsi"/>
          <w:b/>
          <w:color w:val="000000"/>
        </w:rPr>
        <w:t xml:space="preserve">časovo a vecne neprekrývajú </w:t>
      </w:r>
      <w:r w:rsidRPr="00CF2D1E">
        <w:rPr>
          <w:rFonts w:asciiTheme="minorHAnsi" w:hAnsiTheme="minorHAnsi"/>
          <w:color w:val="000000"/>
        </w:rPr>
        <w:t xml:space="preserve">a neprekrývajú sa ani s inými prostriedkami z verejných zdrojov; </w:t>
      </w:r>
    </w:p>
    <w:p w14:paraId="620F251D" w14:textId="77777777" w:rsidR="008207C0" w:rsidRPr="00CF2D1E" w:rsidRDefault="008207C0" w:rsidP="00CF2D1E">
      <w:pPr>
        <w:numPr>
          <w:ilvl w:val="0"/>
          <w:numId w:val="150"/>
        </w:numPr>
        <w:autoSpaceDE w:val="0"/>
        <w:autoSpaceDN w:val="0"/>
        <w:adjustRightInd w:val="0"/>
        <w:rPr>
          <w:rFonts w:asciiTheme="minorHAnsi" w:hAnsiTheme="minorHAnsi"/>
          <w:color w:val="000000"/>
        </w:rPr>
      </w:pPr>
      <w:r w:rsidRPr="00CF2D1E">
        <w:rPr>
          <w:rFonts w:asciiTheme="minorHAnsi" w:hAnsiTheme="minorHAnsi"/>
          <w:color w:val="000000"/>
        </w:rPr>
        <w:t xml:space="preserve">výdavky musia byť </w:t>
      </w:r>
      <w:r w:rsidRPr="00CF2D1E">
        <w:rPr>
          <w:rFonts w:asciiTheme="minorHAnsi" w:hAnsiTheme="minorHAnsi"/>
          <w:b/>
          <w:color w:val="000000"/>
        </w:rPr>
        <w:t>uhradené Prijímateľom</w:t>
      </w:r>
      <w:r w:rsidRPr="00CF2D1E">
        <w:rPr>
          <w:rFonts w:asciiTheme="minorHAnsi" w:hAnsiTheme="minorHAnsi"/>
          <w:color w:val="000000"/>
        </w:rPr>
        <w:t xml:space="preserve"> a ich uhradenie musí byť doložené pred ich certifikáciou a preplatením z fondov EÚ.</w:t>
      </w:r>
    </w:p>
    <w:p w14:paraId="3603EC63" w14:textId="77777777" w:rsidR="00CB0F36" w:rsidRPr="00CF2D1E" w:rsidRDefault="008207C0" w:rsidP="00CF2D1E">
      <w:pPr>
        <w:autoSpaceDE w:val="0"/>
        <w:autoSpaceDN w:val="0"/>
        <w:adjustRightInd w:val="0"/>
        <w:spacing w:before="120"/>
        <w:rPr>
          <w:rFonts w:asciiTheme="minorHAnsi" w:hAnsiTheme="minorHAnsi"/>
        </w:rPr>
      </w:pPr>
      <w:r w:rsidRPr="00CF2D1E">
        <w:rPr>
          <w:rFonts w:asciiTheme="minorHAnsi" w:hAnsiTheme="minorHAnsi"/>
          <w:b/>
          <w:color w:val="000000"/>
        </w:rPr>
        <w:t xml:space="preserve">Aby výdavky mohli byť </w:t>
      </w:r>
      <w:r w:rsidRPr="00CF2D1E">
        <w:rPr>
          <w:rFonts w:asciiTheme="minorHAnsi" w:hAnsiTheme="minorHAnsi"/>
          <w:b/>
        </w:rPr>
        <w:t xml:space="preserve">oprávnenými, musia spĺňať pravidlá časovej a územnej oprávnenosti výdavkov: </w:t>
      </w:r>
      <w:r w:rsidRPr="00CF2D1E">
        <w:rPr>
          <w:rFonts w:asciiTheme="minorHAnsi" w:hAnsiTheme="minorHAnsi"/>
        </w:rPr>
        <w:t xml:space="preserve">výdavok musí skutočne vzniknúť a byť uhradený Prijímateľom medzi </w:t>
      </w:r>
      <w:r w:rsidRPr="00CF2D1E">
        <w:rPr>
          <w:rFonts w:asciiTheme="minorHAnsi" w:hAnsiTheme="minorHAnsi"/>
          <w:b/>
        </w:rPr>
        <w:t>1. januárom 2014</w:t>
      </w:r>
      <w:r w:rsidRPr="00CF2D1E">
        <w:rPr>
          <w:rFonts w:asciiTheme="minorHAnsi" w:hAnsiTheme="minorHAnsi"/>
        </w:rPr>
        <w:t xml:space="preserve"> a</w:t>
      </w:r>
      <w:r w:rsidR="00E57475" w:rsidRPr="00CF2D1E">
        <w:rPr>
          <w:rFonts w:asciiTheme="minorHAnsi" w:hAnsiTheme="minorHAnsi"/>
        </w:rPr>
        <w:t xml:space="preserve"> </w:t>
      </w:r>
      <w:r w:rsidR="000B1A74" w:rsidRPr="00CF2D1E">
        <w:rPr>
          <w:rFonts w:asciiTheme="minorHAnsi" w:hAnsiTheme="minorHAnsi"/>
        </w:rPr>
        <w:t>naj</w:t>
      </w:r>
      <w:r w:rsidRPr="00CF2D1E">
        <w:rPr>
          <w:rFonts w:asciiTheme="minorHAnsi" w:hAnsiTheme="minorHAnsi"/>
        </w:rPr>
        <w:t xml:space="preserve">neskôr </w:t>
      </w:r>
      <w:r w:rsidRPr="00CF2D1E">
        <w:rPr>
          <w:rFonts w:asciiTheme="minorHAnsi" w:hAnsiTheme="minorHAnsi"/>
          <w:b/>
        </w:rPr>
        <w:t xml:space="preserve">31. decembra 2023, </w:t>
      </w:r>
      <w:r w:rsidRPr="00CF2D1E">
        <w:rPr>
          <w:rFonts w:asciiTheme="minorHAnsi" w:hAnsiTheme="minorHAnsi"/>
          <w:color w:val="000000"/>
        </w:rPr>
        <w:t xml:space="preserve">výdavok je </w:t>
      </w:r>
      <w:r w:rsidRPr="00CF2D1E">
        <w:rPr>
          <w:rFonts w:asciiTheme="minorHAnsi" w:hAnsiTheme="minorHAnsi"/>
          <w:b/>
          <w:bCs/>
          <w:color w:val="000000"/>
        </w:rPr>
        <w:t>realizovaný na oprávnenom území</w:t>
      </w:r>
      <w:r w:rsidRPr="00CF2D1E">
        <w:rPr>
          <w:rFonts w:asciiTheme="minorHAnsi" w:hAnsiTheme="minorHAnsi"/>
          <w:color w:val="000000"/>
        </w:rPr>
        <w:t xml:space="preserve">; </w:t>
      </w:r>
      <w:proofErr w:type="spellStart"/>
      <w:r w:rsidRPr="00CF2D1E">
        <w:rPr>
          <w:rFonts w:asciiTheme="minorHAnsi" w:hAnsiTheme="minorHAnsi"/>
        </w:rPr>
        <w:t>t.j</w:t>
      </w:r>
      <w:proofErr w:type="spellEnd"/>
      <w:r w:rsidRPr="00CF2D1E">
        <w:rPr>
          <w:rFonts w:asciiTheme="minorHAnsi" w:hAnsiTheme="minorHAnsi"/>
        </w:rPr>
        <w:t xml:space="preserve">. na území, na ktoré sa vzťahuje OP </w:t>
      </w:r>
      <w:r w:rsidR="00A80CBE" w:rsidRPr="00CF2D1E">
        <w:rPr>
          <w:rFonts w:asciiTheme="minorHAnsi" w:hAnsiTheme="minorHAnsi"/>
        </w:rPr>
        <w:t>TP</w:t>
      </w:r>
      <w:r w:rsidRPr="00CF2D1E">
        <w:rPr>
          <w:rFonts w:asciiTheme="minorHAnsi" w:hAnsiTheme="minorHAnsi"/>
        </w:rPr>
        <w:t>.</w:t>
      </w:r>
    </w:p>
    <w:p w14:paraId="02762ED1" w14:textId="287DFB1A" w:rsidR="00CB0F36" w:rsidRPr="00CF2D1E" w:rsidRDefault="00CB0F36" w:rsidP="00CF2D1E">
      <w:pPr>
        <w:pStyle w:val="Odsekzoznamu2"/>
        <w:spacing w:before="120" w:after="0" w:line="240" w:lineRule="auto"/>
        <w:ind w:left="0"/>
        <w:jc w:val="both"/>
        <w:rPr>
          <w:rFonts w:asciiTheme="minorHAnsi" w:hAnsiTheme="minorHAnsi"/>
          <w:szCs w:val="24"/>
        </w:rPr>
      </w:pPr>
      <w:r w:rsidRPr="00CF2D1E">
        <w:rPr>
          <w:rFonts w:asciiTheme="minorHAnsi" w:hAnsiTheme="minorHAnsi"/>
          <w:sz w:val="24"/>
          <w:szCs w:val="24"/>
        </w:rPr>
        <w:t xml:space="preserve">Za dátum </w:t>
      </w:r>
      <w:r w:rsidRPr="00CF2D1E">
        <w:rPr>
          <w:rFonts w:asciiTheme="minorHAnsi" w:hAnsiTheme="minorHAnsi"/>
          <w:b/>
          <w:sz w:val="24"/>
          <w:szCs w:val="24"/>
        </w:rPr>
        <w:t>vzniku výdavku</w:t>
      </w:r>
      <w:r w:rsidRPr="00CF2D1E">
        <w:rPr>
          <w:rFonts w:asciiTheme="minorHAnsi" w:hAnsiTheme="minorHAnsi"/>
          <w:sz w:val="24"/>
          <w:szCs w:val="24"/>
        </w:rPr>
        <w:t xml:space="preserve">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43B2530" w14:textId="4AFA2266" w:rsidR="00CB0F36" w:rsidRPr="00CF2D1E" w:rsidRDefault="00CB0F36" w:rsidP="00CF2D1E">
      <w:pPr>
        <w:pStyle w:val="Odsekzoznamu2"/>
        <w:spacing w:before="120" w:after="0" w:line="240" w:lineRule="auto"/>
        <w:ind w:left="0"/>
        <w:jc w:val="both"/>
        <w:rPr>
          <w:rFonts w:asciiTheme="minorHAnsi" w:hAnsiTheme="minorHAnsi"/>
          <w:sz w:val="24"/>
          <w:szCs w:val="24"/>
        </w:rPr>
      </w:pPr>
      <w:r w:rsidRPr="00CF2D1E">
        <w:rPr>
          <w:rFonts w:asciiTheme="minorHAnsi" w:hAnsiTheme="minorHAnsi"/>
          <w:b/>
          <w:sz w:val="24"/>
          <w:szCs w:val="24"/>
        </w:rPr>
        <w:t>Úhradu</w:t>
      </w:r>
      <w:r w:rsidRPr="00CF2D1E">
        <w:rPr>
          <w:rFonts w:asciiTheme="minorHAnsi" w:hAnsiTheme="minorHAnsi"/>
          <w:sz w:val="24"/>
          <w:szCs w:val="24"/>
        </w:rPr>
        <w:t xml:space="preserve"> možno dokladovať, napr. výpisom z bankového účtu, výdavkovým pokladničným dokladom, pokladničným blokom, zjednodušeným daňovým dokladom.</w:t>
      </w:r>
    </w:p>
    <w:p w14:paraId="0AE1F301" w14:textId="77777777" w:rsidR="008207C0" w:rsidRPr="00CF2D1E" w:rsidRDefault="008207C0" w:rsidP="00CF2D1E">
      <w:pPr>
        <w:pStyle w:val="Odsekzoznamu2"/>
        <w:spacing w:before="120" w:after="0" w:line="240" w:lineRule="auto"/>
        <w:ind w:left="0"/>
        <w:jc w:val="both"/>
        <w:rPr>
          <w:rFonts w:asciiTheme="minorHAnsi" w:hAnsiTheme="minorHAnsi"/>
          <w:sz w:val="24"/>
          <w:szCs w:val="24"/>
          <w:lang w:val="sk-SK"/>
        </w:rPr>
      </w:pPr>
      <w:r w:rsidRPr="00CF2D1E">
        <w:rPr>
          <w:rFonts w:asciiTheme="minorHAnsi" w:hAnsiTheme="minorHAnsi"/>
          <w:sz w:val="24"/>
          <w:szCs w:val="24"/>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00F65D1C" w14:textId="77777777" w:rsidR="00214467" w:rsidRPr="00CF2D1E" w:rsidRDefault="00214467" w:rsidP="00CF2D1E">
      <w:pPr>
        <w:spacing w:before="120"/>
        <w:rPr>
          <w:rFonts w:asciiTheme="minorHAnsi" w:hAnsiTheme="minorHAnsi"/>
          <w:lang w:val="x-none" w:eastAsia="en-US"/>
        </w:rPr>
      </w:pPr>
      <w:r w:rsidRPr="00CF2D1E">
        <w:rPr>
          <w:rFonts w:asciiTheme="minorHAnsi" w:hAnsiTheme="minorHAnsi"/>
          <w:lang w:val="x-none" w:eastAsia="en-US"/>
        </w:rPr>
        <w:t xml:space="preserve">Vzhľadom na horizontálny a celoplošný charakter pokrýva </w:t>
      </w:r>
      <w:r w:rsidR="00F4660E" w:rsidRPr="00CF2D1E">
        <w:rPr>
          <w:rFonts w:asciiTheme="minorHAnsi" w:hAnsiTheme="minorHAnsi"/>
          <w:lang w:val="x-none" w:eastAsia="en-US"/>
        </w:rPr>
        <w:t>OP TP aktivity na celom území SR</w:t>
      </w:r>
      <w:r w:rsidRPr="00CF2D1E">
        <w:rPr>
          <w:rFonts w:asciiTheme="minorHAnsi" w:hAnsiTheme="minorHAnsi"/>
          <w:lang w:val="x-none" w:eastAsia="en-US"/>
        </w:rPr>
        <w:t xml:space="preserve">. Z tohto dôvodu bol stanovený percentuálny podiel, ktorým sa OP TP podieľa na financovaní oprávnených aktivít </w:t>
      </w:r>
      <w:r w:rsidR="00F4660E" w:rsidRPr="00CF2D1E">
        <w:rPr>
          <w:rFonts w:asciiTheme="minorHAnsi" w:hAnsiTheme="minorHAnsi"/>
          <w:lang w:val="x-none" w:eastAsia="en-US"/>
        </w:rPr>
        <w:t xml:space="preserve">v menej rozvinutých regiónoch </w:t>
      </w:r>
      <w:r w:rsidRPr="00CF2D1E">
        <w:rPr>
          <w:rFonts w:asciiTheme="minorHAnsi" w:hAnsiTheme="minorHAnsi"/>
          <w:lang w:val="x-none" w:eastAsia="en-US"/>
        </w:rPr>
        <w:t>a</w:t>
      </w:r>
      <w:r w:rsidR="00F4660E" w:rsidRPr="00CF2D1E">
        <w:rPr>
          <w:rFonts w:asciiTheme="minorHAnsi" w:hAnsiTheme="minorHAnsi"/>
          <w:lang w:val="x-none" w:eastAsia="en-US"/>
        </w:rPr>
        <w:t> </w:t>
      </w:r>
      <w:r w:rsidRPr="00CF2D1E">
        <w:rPr>
          <w:rFonts w:asciiTheme="minorHAnsi" w:hAnsiTheme="minorHAnsi"/>
          <w:lang w:val="x-none" w:eastAsia="en-US"/>
        </w:rPr>
        <w:t>podiel</w:t>
      </w:r>
      <w:r w:rsidR="00F4660E" w:rsidRPr="00CF2D1E">
        <w:rPr>
          <w:rFonts w:asciiTheme="minorHAnsi" w:hAnsiTheme="minorHAnsi"/>
          <w:lang w:val="x-none" w:eastAsia="en-US"/>
        </w:rPr>
        <w:t xml:space="preserve"> pre rozvinutejšie regióny</w:t>
      </w:r>
      <w:r w:rsidRPr="00CF2D1E">
        <w:rPr>
          <w:rFonts w:asciiTheme="minorHAnsi" w:hAnsiTheme="minorHAnsi"/>
          <w:lang w:val="x-none" w:eastAsia="en-US"/>
        </w:rPr>
        <w:t xml:space="preserve">, ktorý je pokrytý </w:t>
      </w:r>
      <w:r w:rsidR="00F4660E" w:rsidRPr="00CF2D1E">
        <w:rPr>
          <w:rFonts w:asciiTheme="minorHAnsi" w:hAnsiTheme="minorHAnsi"/>
          <w:lang w:val="x-none" w:eastAsia="en-US"/>
        </w:rPr>
        <w:t xml:space="preserve">samostatným zdrojom </w:t>
      </w:r>
      <w:r w:rsidRPr="00CF2D1E">
        <w:rPr>
          <w:rFonts w:asciiTheme="minorHAnsi" w:hAnsiTheme="minorHAnsi"/>
          <w:lang w:val="x-none" w:eastAsia="en-US"/>
        </w:rPr>
        <w:t>zo štátneho rozpočtu.</w:t>
      </w:r>
    </w:p>
    <w:p w14:paraId="76458BAB" w14:textId="49DFEA5E" w:rsidR="00214467" w:rsidRPr="00CF2D1E" w:rsidRDefault="00214467" w:rsidP="00CF2D1E">
      <w:pPr>
        <w:spacing w:before="120"/>
        <w:rPr>
          <w:rFonts w:asciiTheme="minorHAnsi" w:hAnsiTheme="minorHAnsi"/>
          <w:lang w:val="x-none" w:eastAsia="en-US"/>
        </w:rPr>
      </w:pPr>
      <w:r w:rsidRPr="00CF2D1E">
        <w:rPr>
          <w:rFonts w:asciiTheme="minorHAnsi" w:hAnsiTheme="minorHAnsi"/>
          <w:lang w:val="x-none" w:eastAsia="en-US"/>
        </w:rPr>
        <w:t>Pri realizáci</w:t>
      </w:r>
      <w:r w:rsidR="00C84558">
        <w:rPr>
          <w:rFonts w:asciiTheme="minorHAnsi" w:hAnsiTheme="minorHAnsi"/>
          <w:lang w:eastAsia="en-US"/>
        </w:rPr>
        <w:t>i</w:t>
      </w:r>
      <w:r w:rsidRPr="00CF2D1E">
        <w:rPr>
          <w:rFonts w:asciiTheme="minorHAnsi" w:hAnsiTheme="minorHAnsi"/>
          <w:lang w:val="x-none" w:eastAsia="en-US"/>
        </w:rPr>
        <w:t xml:space="preserve"> projektov zabezpečí RO spolufinancovanie </w:t>
      </w:r>
      <w:r w:rsidR="00F4660E" w:rsidRPr="00CF2D1E">
        <w:rPr>
          <w:rFonts w:asciiTheme="minorHAnsi" w:hAnsiTheme="minorHAnsi"/>
          <w:lang w:val="x-none" w:eastAsia="en-US"/>
        </w:rPr>
        <w:t xml:space="preserve">aj </w:t>
      </w:r>
      <w:r w:rsidRPr="00CF2D1E">
        <w:rPr>
          <w:rFonts w:asciiTheme="minorHAnsi" w:hAnsiTheme="minorHAnsi"/>
          <w:lang w:val="x-none" w:eastAsia="en-US"/>
        </w:rPr>
        <w:t xml:space="preserve">z ďalšieho zdroja </w:t>
      </w:r>
      <w:r w:rsidR="00F4660E" w:rsidRPr="00CF2D1E">
        <w:rPr>
          <w:rFonts w:asciiTheme="minorHAnsi" w:hAnsiTheme="minorHAnsi"/>
          <w:lang w:val="x-none" w:eastAsia="en-US"/>
        </w:rPr>
        <w:t>štátneho rozpočtu</w:t>
      </w:r>
      <w:r w:rsidRPr="00CF2D1E">
        <w:rPr>
          <w:rFonts w:asciiTheme="minorHAnsi" w:hAnsiTheme="minorHAnsi"/>
          <w:lang w:val="x-none" w:eastAsia="en-US"/>
        </w:rPr>
        <w:t xml:space="preserve"> (zdroj pro rata)</w:t>
      </w:r>
      <w:r w:rsidR="00F4660E" w:rsidRPr="00CF2D1E">
        <w:rPr>
          <w:rFonts w:asciiTheme="minorHAnsi" w:hAnsiTheme="minorHAnsi"/>
          <w:lang w:val="x-none" w:eastAsia="en-US"/>
        </w:rPr>
        <w:t xml:space="preserve"> vo výške 3,45</w:t>
      </w:r>
      <w:r w:rsidR="00210D40">
        <w:rPr>
          <w:rFonts w:asciiTheme="minorHAnsi" w:hAnsiTheme="minorHAnsi"/>
          <w:lang w:eastAsia="en-US"/>
        </w:rPr>
        <w:t> </w:t>
      </w:r>
      <w:r w:rsidR="00F4660E" w:rsidRPr="00CF2D1E">
        <w:rPr>
          <w:rFonts w:asciiTheme="minorHAnsi" w:hAnsiTheme="minorHAnsi"/>
          <w:lang w:val="x-none" w:eastAsia="en-US"/>
        </w:rPr>
        <w:t>%</w:t>
      </w:r>
      <w:r w:rsidRPr="00CF2D1E">
        <w:rPr>
          <w:rFonts w:asciiTheme="minorHAnsi" w:hAnsiTheme="minorHAnsi"/>
          <w:lang w:val="x-none" w:eastAsia="en-US"/>
        </w:rPr>
        <w:t>.</w:t>
      </w:r>
    </w:p>
    <w:p w14:paraId="1CBCEB23" w14:textId="77777777" w:rsidR="008207C0" w:rsidRPr="00CF2D1E" w:rsidRDefault="008207C0" w:rsidP="00215368">
      <w:pPr>
        <w:spacing w:before="120"/>
        <w:rPr>
          <w:rFonts w:asciiTheme="minorHAnsi" w:hAnsiTheme="minorHAnsi"/>
        </w:rPr>
      </w:pPr>
      <w:r w:rsidRPr="00CF2D1E">
        <w:rPr>
          <w:rFonts w:asciiTheme="minorHAnsi" w:hAnsiTheme="minorHAnsi"/>
        </w:rPr>
        <w:t>V rámci implementácie projektov môže Prijímateľ predkladať skupiny</w:t>
      </w:r>
      <w:r w:rsidR="00FA6454" w:rsidRPr="00CF2D1E">
        <w:rPr>
          <w:rFonts w:asciiTheme="minorHAnsi" w:hAnsiTheme="minorHAnsi"/>
        </w:rPr>
        <w:t xml:space="preserve"> </w:t>
      </w:r>
      <w:r w:rsidRPr="00CF2D1E">
        <w:rPr>
          <w:rFonts w:asciiTheme="minorHAnsi" w:hAnsiTheme="minorHAnsi"/>
        </w:rPr>
        <w:t>výdavkov, ktoré sú v súlade s </w:t>
      </w:r>
      <w:r w:rsidR="00FA6454" w:rsidRPr="00CF2D1E">
        <w:rPr>
          <w:rFonts w:asciiTheme="minorHAnsi" w:hAnsiTheme="minorHAnsi"/>
        </w:rPr>
        <w:t xml:space="preserve"> vyzvaním</w:t>
      </w:r>
      <w:r w:rsidRPr="00CF2D1E">
        <w:rPr>
          <w:rFonts w:asciiTheme="minorHAnsi" w:hAnsiTheme="minorHAnsi"/>
        </w:rPr>
        <w:t xml:space="preserve">, pričom musia spĺňať </w:t>
      </w:r>
      <w:r w:rsidR="00FA6454" w:rsidRPr="00CF2D1E">
        <w:rPr>
          <w:rFonts w:asciiTheme="minorHAnsi" w:hAnsiTheme="minorHAnsi"/>
        </w:rPr>
        <w:t>aj kritéri</w:t>
      </w:r>
      <w:r w:rsidR="00331CDB" w:rsidRPr="00CF2D1E">
        <w:rPr>
          <w:rFonts w:asciiTheme="minorHAnsi" w:hAnsiTheme="minorHAnsi"/>
        </w:rPr>
        <w:t>á</w:t>
      </w:r>
      <w:r w:rsidR="00FA6454" w:rsidRPr="00CF2D1E">
        <w:rPr>
          <w:rFonts w:asciiTheme="minorHAnsi" w:hAnsiTheme="minorHAnsi"/>
        </w:rPr>
        <w:t xml:space="preserve"> oprávnenosti </w:t>
      </w:r>
      <w:r w:rsidRPr="00CF2D1E">
        <w:rPr>
          <w:rFonts w:asciiTheme="minorHAnsi" w:hAnsiTheme="minorHAnsi"/>
        </w:rPr>
        <w:t xml:space="preserve">uvedené </w:t>
      </w:r>
      <w:r w:rsidR="00FA6454" w:rsidRPr="00CF2D1E">
        <w:rPr>
          <w:rFonts w:asciiTheme="minorHAnsi" w:hAnsiTheme="minorHAnsi"/>
        </w:rPr>
        <w:t xml:space="preserve">v </w:t>
      </w:r>
      <w:r w:rsidR="00FA6454" w:rsidRPr="00CF2D1E">
        <w:rPr>
          <w:rFonts w:asciiTheme="minorHAnsi" w:hAnsiTheme="minorHAnsi"/>
          <w:b/>
          <w:i/>
        </w:rPr>
        <w:t>Príručke  oprávnenosti výdavkov pre projekty TP</w:t>
      </w:r>
      <w:r w:rsidRPr="00CF2D1E">
        <w:rPr>
          <w:rFonts w:asciiTheme="minorHAnsi" w:hAnsiTheme="minorHAnsi"/>
        </w:rPr>
        <w:t>.</w:t>
      </w:r>
    </w:p>
    <w:p w14:paraId="169559CF"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Najčastejšie skupiny výdavkov v rámci projektov </w:t>
      </w:r>
      <w:r w:rsidR="00667109" w:rsidRPr="00CF2D1E">
        <w:rPr>
          <w:rFonts w:asciiTheme="minorHAnsi" w:hAnsiTheme="minorHAnsi"/>
        </w:rPr>
        <w:t xml:space="preserve">TP </w:t>
      </w:r>
      <w:r w:rsidRPr="00CF2D1E">
        <w:rPr>
          <w:rFonts w:asciiTheme="minorHAnsi" w:hAnsiTheme="minorHAnsi"/>
        </w:rPr>
        <w:t xml:space="preserve">OP </w:t>
      </w:r>
      <w:r w:rsidR="00A80CBE" w:rsidRPr="00CF2D1E">
        <w:rPr>
          <w:rFonts w:asciiTheme="minorHAnsi" w:hAnsiTheme="minorHAnsi"/>
        </w:rPr>
        <w:t>TP</w:t>
      </w:r>
      <w:r w:rsidRPr="00CF2D1E">
        <w:rPr>
          <w:rFonts w:asciiTheme="minorHAnsi" w:hAnsiTheme="minorHAnsi"/>
        </w:rPr>
        <w:t>:</w:t>
      </w:r>
    </w:p>
    <w:p w14:paraId="60330AC5" w14:textId="77777777" w:rsidR="00EF0AC4" w:rsidRPr="00CF2D1E" w:rsidRDefault="005D73F6" w:rsidP="00CF2D1E">
      <w:pPr>
        <w:numPr>
          <w:ilvl w:val="0"/>
          <w:numId w:val="54"/>
        </w:numPr>
        <w:rPr>
          <w:rFonts w:asciiTheme="minorHAnsi" w:hAnsiTheme="minorHAnsi"/>
          <w:lang w:eastAsia="en-US"/>
        </w:rPr>
      </w:pPr>
      <w:r w:rsidRPr="00CF2D1E">
        <w:rPr>
          <w:rFonts w:asciiTheme="minorHAnsi" w:hAnsiTheme="minorHAnsi"/>
          <w:lang w:eastAsia="en-US"/>
        </w:rPr>
        <w:t>osobné výdavky</w:t>
      </w:r>
      <w:r w:rsidR="00EF0AC4" w:rsidRPr="00CF2D1E">
        <w:rPr>
          <w:rFonts w:asciiTheme="minorHAnsi" w:hAnsiTheme="minorHAnsi"/>
          <w:lang w:eastAsia="en-US"/>
        </w:rPr>
        <w:t>,</w:t>
      </w:r>
      <w:r w:rsidRPr="00CF2D1E">
        <w:rPr>
          <w:rFonts w:asciiTheme="minorHAnsi" w:hAnsiTheme="minorHAnsi"/>
          <w:lang w:eastAsia="en-US"/>
        </w:rPr>
        <w:t xml:space="preserve"> </w:t>
      </w:r>
    </w:p>
    <w:p w14:paraId="213120E1" w14:textId="77777777" w:rsidR="005D73F6" w:rsidRPr="00CF2D1E" w:rsidRDefault="005D73F6" w:rsidP="00CF2D1E">
      <w:pPr>
        <w:numPr>
          <w:ilvl w:val="0"/>
          <w:numId w:val="54"/>
        </w:numPr>
        <w:rPr>
          <w:rFonts w:asciiTheme="minorHAnsi" w:hAnsiTheme="minorHAnsi"/>
          <w:lang w:eastAsia="en-US"/>
        </w:rPr>
      </w:pPr>
      <w:r w:rsidRPr="00CF2D1E">
        <w:rPr>
          <w:rFonts w:asciiTheme="minorHAnsi" w:hAnsiTheme="minorHAnsi"/>
          <w:lang w:eastAsia="en-US"/>
        </w:rPr>
        <w:t>cestovné náhrady,</w:t>
      </w:r>
    </w:p>
    <w:p w14:paraId="2B1F83C4" w14:textId="77777777" w:rsidR="007C1DC0" w:rsidRPr="00CF2D1E" w:rsidRDefault="007C1DC0" w:rsidP="007C1DC0">
      <w:pPr>
        <w:numPr>
          <w:ilvl w:val="0"/>
          <w:numId w:val="54"/>
        </w:numPr>
        <w:rPr>
          <w:rFonts w:asciiTheme="minorHAnsi" w:hAnsiTheme="minorHAnsi"/>
          <w:lang w:eastAsia="en-US"/>
        </w:rPr>
      </w:pPr>
      <w:r w:rsidRPr="00CF2D1E">
        <w:rPr>
          <w:rFonts w:asciiTheme="minorHAnsi" w:hAnsiTheme="minorHAnsi"/>
          <w:lang w:eastAsia="en-US"/>
        </w:rPr>
        <w:t xml:space="preserve">nákup hmotného a nehmotného majetku (okrem nehnuteľností), </w:t>
      </w:r>
    </w:p>
    <w:p w14:paraId="74C70E22" w14:textId="77777777" w:rsidR="008207C0" w:rsidRPr="00CF2D1E" w:rsidRDefault="00667109" w:rsidP="00CF2D1E">
      <w:pPr>
        <w:numPr>
          <w:ilvl w:val="0"/>
          <w:numId w:val="54"/>
        </w:numPr>
        <w:rPr>
          <w:rFonts w:asciiTheme="minorHAnsi" w:hAnsiTheme="minorHAnsi"/>
          <w:lang w:eastAsia="en-US"/>
        </w:rPr>
      </w:pPr>
      <w:r w:rsidRPr="00CF2D1E">
        <w:rPr>
          <w:rFonts w:asciiTheme="minorHAnsi" w:hAnsiTheme="minorHAnsi"/>
          <w:lang w:eastAsia="en-US"/>
        </w:rPr>
        <w:t>e</w:t>
      </w:r>
      <w:r w:rsidR="008207C0" w:rsidRPr="00CF2D1E">
        <w:rPr>
          <w:rFonts w:asciiTheme="minorHAnsi" w:hAnsiTheme="minorHAnsi"/>
          <w:lang w:eastAsia="en-US"/>
        </w:rPr>
        <w:t>xterné služby (outsourcing),</w:t>
      </w:r>
    </w:p>
    <w:p w14:paraId="1376299D" w14:textId="77777777" w:rsidR="00667109" w:rsidRPr="00CF2D1E" w:rsidRDefault="00667109" w:rsidP="00CF2D1E">
      <w:pPr>
        <w:numPr>
          <w:ilvl w:val="0"/>
          <w:numId w:val="54"/>
        </w:numPr>
        <w:rPr>
          <w:rFonts w:asciiTheme="minorHAnsi" w:hAnsiTheme="minorHAnsi"/>
          <w:lang w:eastAsia="en-US"/>
        </w:rPr>
      </w:pPr>
      <w:r w:rsidRPr="00CF2D1E">
        <w:rPr>
          <w:rFonts w:asciiTheme="minorHAnsi" w:hAnsiTheme="minorHAnsi"/>
          <w:lang w:eastAsia="en-US"/>
        </w:rPr>
        <w:t>výdavky súvisiace s prevádzkovou podporou implementácie OP,</w:t>
      </w:r>
    </w:p>
    <w:p w14:paraId="372717DE" w14:textId="77777777" w:rsidR="008207C0" w:rsidRPr="00CF2D1E" w:rsidRDefault="008207C0" w:rsidP="00CF2D1E">
      <w:pPr>
        <w:numPr>
          <w:ilvl w:val="0"/>
          <w:numId w:val="54"/>
        </w:numPr>
        <w:rPr>
          <w:rFonts w:asciiTheme="minorHAnsi" w:hAnsiTheme="minorHAnsi"/>
          <w:lang w:eastAsia="en-US"/>
        </w:rPr>
      </w:pPr>
      <w:r w:rsidRPr="00CF2D1E">
        <w:rPr>
          <w:rFonts w:asciiTheme="minorHAnsi" w:hAnsiTheme="minorHAnsi"/>
          <w:lang w:eastAsia="en-US"/>
        </w:rPr>
        <w:lastRenderedPageBreak/>
        <w:t>finančné výdavky a poplatky,</w:t>
      </w:r>
    </w:p>
    <w:p w14:paraId="71CB8373" w14:textId="77777777" w:rsidR="008207C0" w:rsidRPr="00CF2D1E" w:rsidRDefault="008207C0" w:rsidP="00CF2D1E">
      <w:pPr>
        <w:numPr>
          <w:ilvl w:val="0"/>
          <w:numId w:val="54"/>
        </w:numPr>
        <w:rPr>
          <w:rFonts w:asciiTheme="minorHAnsi" w:hAnsiTheme="minorHAnsi"/>
          <w:lang w:eastAsia="en-US"/>
        </w:rPr>
      </w:pPr>
      <w:r w:rsidRPr="00CF2D1E">
        <w:rPr>
          <w:rFonts w:asciiTheme="minorHAnsi" w:hAnsiTheme="minorHAnsi"/>
          <w:lang w:eastAsia="en-US"/>
        </w:rPr>
        <w:t>daň z pridanej hodnoty a iné dane</w:t>
      </w:r>
      <w:r w:rsidR="00EF0AC4" w:rsidRPr="00CF2D1E">
        <w:rPr>
          <w:rFonts w:asciiTheme="minorHAnsi" w:hAnsiTheme="minorHAnsi"/>
          <w:lang w:eastAsia="en-US"/>
        </w:rPr>
        <w:t>.</w:t>
      </w:r>
    </w:p>
    <w:p w14:paraId="47203C8D" w14:textId="77777777" w:rsidR="008207C0" w:rsidRPr="00CF2D1E" w:rsidRDefault="008207C0" w:rsidP="00215368">
      <w:pPr>
        <w:pStyle w:val="Nadpis3"/>
        <w:spacing w:before="120"/>
        <w:rPr>
          <w:rFonts w:asciiTheme="minorHAnsi" w:hAnsiTheme="minorHAnsi"/>
          <w:color w:val="365F91"/>
        </w:rPr>
      </w:pPr>
      <w:bookmarkStart w:id="300" w:name="_Toc106134774"/>
      <w:r w:rsidRPr="00CF2D1E">
        <w:rPr>
          <w:rFonts w:asciiTheme="minorHAnsi" w:hAnsiTheme="minorHAnsi"/>
          <w:color w:val="365F91"/>
        </w:rPr>
        <w:t xml:space="preserve">4.3.2 Všeobecné podmienky pre úhradu prostriedkov </w:t>
      </w:r>
      <w:r w:rsidR="00A35761" w:rsidRPr="00CF2D1E">
        <w:rPr>
          <w:rFonts w:asciiTheme="minorHAnsi" w:hAnsiTheme="minorHAnsi"/>
          <w:color w:val="365F91"/>
        </w:rPr>
        <w:t>E</w:t>
      </w:r>
      <w:r w:rsidR="00A35761" w:rsidRPr="00CF2D1E">
        <w:rPr>
          <w:rFonts w:asciiTheme="minorHAnsi" w:hAnsiTheme="minorHAnsi"/>
          <w:color w:val="365F91"/>
          <w:lang w:val="sk-SK"/>
        </w:rPr>
        <w:t>Ú</w:t>
      </w:r>
      <w:r w:rsidR="00A35761" w:rsidRPr="00CF2D1E">
        <w:rPr>
          <w:rFonts w:asciiTheme="minorHAnsi" w:hAnsiTheme="minorHAnsi"/>
          <w:color w:val="365F91"/>
        </w:rPr>
        <w:t xml:space="preserve"> </w:t>
      </w:r>
      <w:r w:rsidRPr="00CF2D1E">
        <w:rPr>
          <w:rFonts w:asciiTheme="minorHAnsi" w:hAnsiTheme="minorHAnsi"/>
          <w:color w:val="365F91"/>
        </w:rPr>
        <w:t>a ŠR</w:t>
      </w:r>
      <w:bookmarkEnd w:id="300"/>
      <w:r w:rsidRPr="00CF2D1E">
        <w:rPr>
          <w:rFonts w:asciiTheme="minorHAnsi" w:hAnsiTheme="minorHAnsi"/>
          <w:color w:val="365F91"/>
        </w:rPr>
        <w:t xml:space="preserve"> </w:t>
      </w:r>
    </w:p>
    <w:p w14:paraId="3ABFCDE1" w14:textId="77777777" w:rsidR="008207C0" w:rsidRPr="00CF2D1E" w:rsidRDefault="008207C0" w:rsidP="00215368">
      <w:pPr>
        <w:pStyle w:val="Odsekzoznamu11"/>
        <w:spacing w:before="120"/>
        <w:ind w:left="0"/>
        <w:rPr>
          <w:rFonts w:asciiTheme="minorHAnsi" w:hAnsiTheme="minorHAnsi"/>
        </w:rPr>
      </w:pPr>
      <w:r w:rsidRPr="00CF2D1E">
        <w:rPr>
          <w:rFonts w:asciiTheme="minorHAnsi" w:hAnsiTheme="minorHAnsi"/>
        </w:rPr>
        <w:t xml:space="preserve">Úhrada prostriedkov EÚ a ŠR na spolufinancovanie sa uskutočňuje po splnení uvedených základných podmienok: </w:t>
      </w:r>
    </w:p>
    <w:p w14:paraId="14564C7D" w14:textId="74CB8F4F"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na základe uzatvorenej platnej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034790" w:rsidRPr="00CF2D1E">
        <w:rPr>
          <w:rFonts w:asciiTheme="minorHAnsi" w:hAnsiTheme="minorHAnsi"/>
        </w:rPr>
        <w:t>/Rozhodnutia o schválení</w:t>
      </w:r>
      <w:r w:rsidR="00335D22">
        <w:rPr>
          <w:rFonts w:asciiTheme="minorHAnsi" w:hAnsiTheme="minorHAnsi"/>
        </w:rPr>
        <w:t xml:space="preserve"> </w:t>
      </w:r>
      <w:proofErr w:type="spellStart"/>
      <w:r w:rsidR="00335D22">
        <w:rPr>
          <w:rFonts w:asciiTheme="minorHAnsi" w:hAnsiTheme="minorHAnsi"/>
        </w:rPr>
        <w:t>ŽoNFP</w:t>
      </w:r>
      <w:proofErr w:type="spellEnd"/>
      <w:r w:rsidRPr="00CF2D1E">
        <w:rPr>
          <w:rFonts w:asciiTheme="minorHAnsi" w:hAnsiTheme="minorHAnsi"/>
        </w:rPr>
        <w:t>, v rámci ktorej</w:t>
      </w:r>
      <w:r w:rsidR="00045CB0" w:rsidRPr="00CF2D1E">
        <w:rPr>
          <w:rFonts w:asciiTheme="minorHAnsi" w:hAnsiTheme="minorHAnsi"/>
        </w:rPr>
        <w:t>/ktorého</w:t>
      </w:r>
      <w:r w:rsidRPr="00CF2D1E">
        <w:rPr>
          <w:rFonts w:asciiTheme="minorHAnsi" w:hAnsiTheme="minorHAnsi"/>
        </w:rPr>
        <w:t xml:space="preserve"> je uvedený záväzný systém financovania v prílohe č. 2 Predmet podpory. K úhrade prostriedkov dochádza v súlade s príslušnými ustanoveniami článku č. 17a) až 17c) prílohy č. 1 VZP k zmluve o  NFP</w:t>
      </w:r>
      <w:r w:rsidR="00034790" w:rsidRPr="00CF2D1E">
        <w:rPr>
          <w:rFonts w:asciiTheme="minorHAnsi" w:hAnsiTheme="minorHAnsi"/>
        </w:rPr>
        <w:t>, resp. čl. 20 Rozhodnutia o schválení</w:t>
      </w:r>
      <w:r w:rsidRPr="00CF2D1E">
        <w:rPr>
          <w:rFonts w:asciiTheme="minorHAnsi" w:hAnsiTheme="minorHAnsi"/>
        </w:rPr>
        <w:t>;</w:t>
      </w:r>
    </w:p>
    <w:p w14:paraId="4DC1215D" w14:textId="3FE57256"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ak má Prijímateľ zriadený účet pre príjem prostriedkov NFP (EÚ a ŠR </w:t>
      </w:r>
      <w:r w:rsidR="00443267" w:rsidRPr="00CF2D1E">
        <w:rPr>
          <w:rFonts w:asciiTheme="minorHAnsi" w:hAnsiTheme="minorHAnsi"/>
        </w:rPr>
        <w:br/>
      </w:r>
      <w:r w:rsidRPr="00CF2D1E">
        <w:rPr>
          <w:rFonts w:asciiTheme="minorHAnsi" w:hAnsiTheme="minorHAnsi"/>
        </w:rPr>
        <w:t xml:space="preserve">na spolufinancovanie), ktorý je uvedený v prílohe č. 2 Predmet podpory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p>
    <w:p w14:paraId="0529D158" w14:textId="163CF4CA"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výdavky nárokované v </w:t>
      </w:r>
      <w:proofErr w:type="spellStart"/>
      <w:r w:rsidRPr="00CF2D1E">
        <w:rPr>
          <w:rFonts w:asciiTheme="minorHAnsi" w:hAnsiTheme="minorHAnsi"/>
        </w:rPr>
        <w:t>ŽoP</w:t>
      </w:r>
      <w:proofErr w:type="spellEnd"/>
      <w:r w:rsidRPr="00CF2D1E">
        <w:rPr>
          <w:rFonts w:asciiTheme="minorHAnsi" w:hAnsiTheme="minorHAnsi"/>
        </w:rPr>
        <w:t xml:space="preserve"> boli predmetom </w:t>
      </w:r>
      <w:r w:rsidR="007127E4" w:rsidRPr="00CF2D1E">
        <w:rPr>
          <w:rFonts w:asciiTheme="minorHAnsi" w:hAnsiTheme="minorHAnsi"/>
          <w:b/>
        </w:rPr>
        <w:t>finančnej</w:t>
      </w:r>
      <w:r w:rsidR="007127E4" w:rsidRPr="00CF2D1E">
        <w:rPr>
          <w:rFonts w:asciiTheme="minorHAnsi" w:hAnsiTheme="minorHAnsi"/>
        </w:rPr>
        <w:t xml:space="preserve"> </w:t>
      </w:r>
      <w:r w:rsidRPr="00CF2D1E">
        <w:rPr>
          <w:rFonts w:asciiTheme="minorHAnsi" w:hAnsiTheme="minorHAnsi"/>
          <w:b/>
        </w:rPr>
        <w:t>kontroly verejného obstarávania</w:t>
      </w:r>
      <w:r w:rsidRPr="00CF2D1E">
        <w:rPr>
          <w:rFonts w:asciiTheme="minorHAnsi" w:hAnsiTheme="minorHAnsi"/>
        </w:rPr>
        <w:t xml:space="preserve"> na tovary, služby a</w:t>
      </w:r>
      <w:r w:rsidR="004E1C14">
        <w:rPr>
          <w:rFonts w:asciiTheme="minorHAnsi" w:hAnsiTheme="minorHAnsi"/>
        </w:rPr>
        <w:t xml:space="preserve"> stavebné </w:t>
      </w:r>
      <w:r w:rsidRPr="00CF2D1E">
        <w:rPr>
          <w:rFonts w:asciiTheme="minorHAnsi" w:hAnsiTheme="minorHAnsi"/>
        </w:rPr>
        <w:t>práce</w:t>
      </w:r>
      <w:r w:rsidR="00831FB1" w:rsidRPr="00CF2D1E">
        <w:rPr>
          <w:rFonts w:asciiTheme="minorHAnsi" w:hAnsiTheme="minorHAnsi"/>
        </w:rPr>
        <w:t xml:space="preserve"> s výnimkou mzdových výdavkov</w:t>
      </w:r>
      <w:r w:rsidRPr="00CF2D1E">
        <w:rPr>
          <w:rFonts w:asciiTheme="minorHAnsi" w:hAnsiTheme="minorHAnsi"/>
        </w:rPr>
        <w:t>;</w:t>
      </w:r>
    </w:p>
    <w:p w14:paraId="3050C74E" w14:textId="4C0A80B0" w:rsidR="008207C0" w:rsidRPr="00CF2D1E" w:rsidRDefault="008207C0" w:rsidP="00CF2D1E">
      <w:pPr>
        <w:pStyle w:val="Odsekzoznamu2"/>
        <w:numPr>
          <w:ilvl w:val="0"/>
          <w:numId w:val="29"/>
        </w:numPr>
        <w:spacing w:after="0" w:line="240" w:lineRule="auto"/>
        <w:jc w:val="both"/>
        <w:rPr>
          <w:rFonts w:asciiTheme="minorHAnsi" w:hAnsiTheme="minorHAnsi"/>
          <w:sz w:val="24"/>
          <w:szCs w:val="24"/>
        </w:rPr>
      </w:pPr>
      <w:r w:rsidRPr="00CF2D1E">
        <w:rPr>
          <w:rFonts w:asciiTheme="minorHAnsi" w:hAnsiTheme="minorHAnsi"/>
          <w:sz w:val="24"/>
          <w:szCs w:val="24"/>
        </w:rPr>
        <w:t xml:space="preserve">pred podaním </w:t>
      </w:r>
      <w:proofErr w:type="spellStart"/>
      <w:r w:rsidRPr="00CF2D1E">
        <w:rPr>
          <w:rFonts w:asciiTheme="minorHAnsi" w:hAnsiTheme="minorHAnsi"/>
          <w:sz w:val="24"/>
          <w:szCs w:val="24"/>
        </w:rPr>
        <w:t>ŽoP</w:t>
      </w:r>
      <w:proofErr w:type="spellEnd"/>
      <w:r w:rsidRPr="00CF2D1E">
        <w:rPr>
          <w:rFonts w:asciiTheme="minorHAnsi" w:hAnsiTheme="minorHAnsi"/>
          <w:sz w:val="24"/>
          <w:szCs w:val="24"/>
        </w:rPr>
        <w:t xml:space="preserve"> bola Prijímateľom vykonaná </w:t>
      </w:r>
      <w:r w:rsidR="007127E4" w:rsidRPr="00CF2D1E">
        <w:rPr>
          <w:rFonts w:asciiTheme="minorHAnsi" w:hAnsiTheme="minorHAnsi"/>
          <w:b/>
          <w:sz w:val="24"/>
          <w:szCs w:val="24"/>
          <w:lang w:val="sk-SK"/>
        </w:rPr>
        <w:t>základná finančná</w:t>
      </w:r>
      <w:r w:rsidRPr="00CF2D1E">
        <w:rPr>
          <w:rFonts w:asciiTheme="minorHAnsi" w:hAnsiTheme="minorHAnsi"/>
          <w:b/>
          <w:sz w:val="24"/>
          <w:szCs w:val="24"/>
        </w:rPr>
        <w:t xml:space="preserve"> kontrola</w:t>
      </w:r>
      <w:r w:rsidRPr="00CF2D1E">
        <w:rPr>
          <w:rFonts w:asciiTheme="minorHAnsi" w:hAnsiTheme="minorHAnsi"/>
          <w:sz w:val="24"/>
          <w:szCs w:val="24"/>
        </w:rPr>
        <w:t xml:space="preserve"> v rámci finančnej operácie (vo väzbe na predkladaný účtovný doklad) v zmysle § </w:t>
      </w:r>
      <w:r w:rsidR="007127E4" w:rsidRPr="00CF2D1E">
        <w:rPr>
          <w:rFonts w:asciiTheme="minorHAnsi" w:hAnsiTheme="minorHAnsi"/>
          <w:sz w:val="24"/>
          <w:szCs w:val="24"/>
          <w:lang w:val="sk-SK"/>
        </w:rPr>
        <w:t>7</w:t>
      </w:r>
      <w:r w:rsidR="009573CC" w:rsidRPr="00CF2D1E">
        <w:rPr>
          <w:rFonts w:asciiTheme="minorHAnsi" w:hAnsiTheme="minorHAnsi"/>
          <w:sz w:val="24"/>
          <w:szCs w:val="24"/>
        </w:rPr>
        <w:t xml:space="preserve"> </w:t>
      </w:r>
      <w:r w:rsidRPr="00CF2D1E">
        <w:rPr>
          <w:rFonts w:asciiTheme="minorHAnsi" w:hAnsiTheme="minorHAnsi"/>
          <w:sz w:val="24"/>
          <w:szCs w:val="24"/>
        </w:rPr>
        <w:t xml:space="preserve">zákona o finančnej kontrole a  audite, ak mu táto povinnosť vyplýva zo zákona. V rámci tejto kontroly je Prijímateľ povinný overiť, či finančná operácia alebo jej časť je v súlade so skutočnosťami uvedenými v § </w:t>
      </w:r>
      <w:r w:rsidR="00044497" w:rsidRPr="00CF2D1E">
        <w:rPr>
          <w:rFonts w:asciiTheme="minorHAnsi" w:hAnsiTheme="minorHAnsi"/>
          <w:sz w:val="24"/>
          <w:szCs w:val="24"/>
          <w:lang w:val="sk-SK"/>
        </w:rPr>
        <w:t>6</w:t>
      </w:r>
      <w:r w:rsidR="007127E4" w:rsidRPr="00CF2D1E">
        <w:rPr>
          <w:rFonts w:asciiTheme="minorHAnsi" w:hAnsiTheme="minorHAnsi"/>
          <w:sz w:val="24"/>
          <w:szCs w:val="24"/>
          <w:lang w:val="sk-SK"/>
        </w:rPr>
        <w:t xml:space="preserve"> ods. 4</w:t>
      </w:r>
      <w:r w:rsidR="00044497" w:rsidRPr="00CF2D1E">
        <w:rPr>
          <w:rFonts w:asciiTheme="minorHAnsi" w:hAnsiTheme="minorHAnsi"/>
          <w:sz w:val="24"/>
          <w:szCs w:val="24"/>
        </w:rPr>
        <w:t xml:space="preserve"> </w:t>
      </w:r>
      <w:r w:rsidRPr="00CF2D1E">
        <w:rPr>
          <w:rFonts w:asciiTheme="minorHAnsi" w:hAnsiTheme="minorHAnsi"/>
          <w:sz w:val="24"/>
          <w:szCs w:val="24"/>
        </w:rPr>
        <w:t>zákona o finančnej kontrole</w:t>
      </w:r>
      <w:r w:rsidR="00DB671B">
        <w:rPr>
          <w:rFonts w:asciiTheme="minorHAnsi" w:hAnsiTheme="minorHAnsi"/>
          <w:sz w:val="24"/>
          <w:szCs w:val="24"/>
          <w:lang w:val="sk-SK"/>
        </w:rPr>
        <w:t xml:space="preserve"> a audite</w:t>
      </w:r>
      <w:r w:rsidRPr="00CF2D1E">
        <w:rPr>
          <w:rFonts w:asciiTheme="minorHAnsi" w:hAnsiTheme="minorHAnsi"/>
          <w:sz w:val="24"/>
          <w:szCs w:val="24"/>
        </w:rPr>
        <w:t xml:space="preserve">. </w:t>
      </w:r>
      <w:r w:rsidR="007127E4" w:rsidRPr="00CF2D1E">
        <w:rPr>
          <w:rFonts w:asciiTheme="minorHAnsi" w:hAnsiTheme="minorHAnsi"/>
          <w:sz w:val="24"/>
          <w:szCs w:val="24"/>
          <w:lang w:val="sk-SK"/>
        </w:rPr>
        <w:t>Základnú finančnú</w:t>
      </w:r>
      <w:r w:rsidRPr="00CF2D1E">
        <w:rPr>
          <w:rFonts w:asciiTheme="minorHAnsi" w:hAnsiTheme="minorHAnsi"/>
          <w:sz w:val="24"/>
          <w:szCs w:val="24"/>
        </w:rPr>
        <w:t xml:space="preserve"> kontrolu potvrdzujú oprávnení zamestnanci uvedení v § </w:t>
      </w:r>
      <w:r w:rsidR="00044497" w:rsidRPr="00CF2D1E">
        <w:rPr>
          <w:rFonts w:asciiTheme="minorHAnsi" w:hAnsiTheme="minorHAnsi"/>
          <w:sz w:val="24"/>
          <w:szCs w:val="24"/>
          <w:lang w:val="sk-SK"/>
        </w:rPr>
        <w:t>7</w:t>
      </w:r>
      <w:r w:rsidR="00044497" w:rsidRPr="00CF2D1E">
        <w:rPr>
          <w:rFonts w:asciiTheme="minorHAnsi" w:hAnsiTheme="minorHAnsi"/>
          <w:sz w:val="24"/>
          <w:szCs w:val="24"/>
        </w:rPr>
        <w:t xml:space="preserve"> </w:t>
      </w:r>
      <w:r w:rsidRPr="00CF2D1E">
        <w:rPr>
          <w:rFonts w:asciiTheme="minorHAnsi" w:hAnsiTheme="minorHAnsi"/>
          <w:sz w:val="24"/>
          <w:szCs w:val="24"/>
        </w:rPr>
        <w:t>ods.</w:t>
      </w:r>
      <w:r w:rsidR="00913044" w:rsidRPr="00CF2D1E">
        <w:rPr>
          <w:rFonts w:asciiTheme="minorHAnsi" w:hAnsiTheme="minorHAnsi"/>
          <w:sz w:val="24"/>
          <w:szCs w:val="24"/>
          <w:lang w:val="sk-SK"/>
        </w:rPr>
        <w:t xml:space="preserve"> </w:t>
      </w:r>
      <w:r w:rsidRPr="00CF2D1E">
        <w:rPr>
          <w:rFonts w:asciiTheme="minorHAnsi" w:hAnsiTheme="minorHAnsi"/>
          <w:sz w:val="24"/>
          <w:szCs w:val="24"/>
        </w:rPr>
        <w:t xml:space="preserve">2 zákona o finančnej kontrole </w:t>
      </w:r>
      <w:r w:rsidR="00DB671B">
        <w:rPr>
          <w:rFonts w:asciiTheme="minorHAnsi" w:hAnsiTheme="minorHAnsi"/>
          <w:sz w:val="24"/>
          <w:szCs w:val="24"/>
          <w:lang w:val="sk-SK"/>
        </w:rPr>
        <w:t xml:space="preserve">a audite </w:t>
      </w:r>
      <w:r w:rsidRPr="00CF2D1E">
        <w:rPr>
          <w:rFonts w:asciiTheme="minorHAnsi" w:hAnsiTheme="minorHAnsi"/>
          <w:sz w:val="24"/>
          <w:szCs w:val="24"/>
        </w:rPr>
        <w:t xml:space="preserve">na doklade súvisiacom s finančnou operáciou alebo jej časťou podpisom, uvedením dátumu jej vykonania a vyjadrením, či finančná operácia alebo jej časť je alebo nie je v súlade so skutočnosťami uvedenými v § </w:t>
      </w:r>
      <w:r w:rsidR="00044497" w:rsidRPr="00CF2D1E">
        <w:rPr>
          <w:rFonts w:asciiTheme="minorHAnsi" w:hAnsiTheme="minorHAnsi"/>
          <w:sz w:val="24"/>
          <w:szCs w:val="24"/>
          <w:lang w:val="sk-SK"/>
        </w:rPr>
        <w:t>6</w:t>
      </w:r>
      <w:r w:rsidR="007127E4" w:rsidRPr="00CF2D1E">
        <w:rPr>
          <w:rFonts w:asciiTheme="minorHAnsi" w:hAnsiTheme="minorHAnsi"/>
          <w:sz w:val="24"/>
          <w:szCs w:val="24"/>
          <w:lang w:val="sk-SK"/>
        </w:rPr>
        <w:t xml:space="preserve"> ods. 4</w:t>
      </w:r>
      <w:r w:rsidR="00044497" w:rsidRPr="00CF2D1E">
        <w:rPr>
          <w:rFonts w:asciiTheme="minorHAnsi" w:hAnsiTheme="minorHAnsi"/>
          <w:sz w:val="24"/>
          <w:szCs w:val="24"/>
        </w:rPr>
        <w:t xml:space="preserve"> </w:t>
      </w:r>
      <w:r w:rsidRPr="00CF2D1E">
        <w:rPr>
          <w:rFonts w:asciiTheme="minorHAnsi" w:hAnsiTheme="minorHAnsi"/>
          <w:sz w:val="24"/>
          <w:szCs w:val="24"/>
        </w:rPr>
        <w:t>zákona o finančnej kontrole</w:t>
      </w:r>
      <w:r w:rsidR="00DB671B">
        <w:rPr>
          <w:rFonts w:asciiTheme="minorHAnsi" w:hAnsiTheme="minorHAnsi"/>
          <w:sz w:val="24"/>
          <w:szCs w:val="24"/>
          <w:lang w:val="sk-SK"/>
        </w:rPr>
        <w:t xml:space="preserve"> a audite</w:t>
      </w:r>
      <w:r w:rsidRPr="00CF2D1E">
        <w:rPr>
          <w:rFonts w:asciiTheme="minorHAnsi" w:hAnsiTheme="minorHAnsi"/>
          <w:sz w:val="24"/>
          <w:szCs w:val="24"/>
        </w:rPr>
        <w:t>;</w:t>
      </w:r>
    </w:p>
    <w:p w14:paraId="25FAC6DE" w14:textId="41D7E9DF"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b/>
        </w:rPr>
        <w:t>nárok Prijímateľa na vyplatenie</w:t>
      </w:r>
      <w:r w:rsidRPr="00CF2D1E">
        <w:rPr>
          <w:rFonts w:asciiTheme="minorHAnsi" w:hAnsiTheme="minorHAnsi"/>
        </w:rPr>
        <w:t xml:space="preserve"> príslušnej platby vzniká len v rozsahu, v akom Poskytovateľ (aj na základe vyjadrenia Prijímateľa k zisteniam z kontroly </w:t>
      </w:r>
      <w:proofErr w:type="spellStart"/>
      <w:r w:rsidRPr="00CF2D1E">
        <w:rPr>
          <w:rFonts w:asciiTheme="minorHAnsi" w:hAnsiTheme="minorHAnsi"/>
        </w:rPr>
        <w:t>ŽoP</w:t>
      </w:r>
      <w:proofErr w:type="spellEnd"/>
      <w:r w:rsidRPr="00CF2D1E">
        <w:rPr>
          <w:rFonts w:asciiTheme="minorHAnsi" w:hAnsiTheme="minorHAnsi"/>
        </w:rPr>
        <w:t>) rozhodne o oprávnenosti výdavkov projektu;</w:t>
      </w:r>
    </w:p>
    <w:p w14:paraId="20ABE9B9" w14:textId="60601998"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Prijímateľ zodpovedá za </w:t>
      </w:r>
      <w:r w:rsidRPr="00CF2D1E">
        <w:rPr>
          <w:rFonts w:asciiTheme="minorHAnsi" w:hAnsiTheme="minorHAnsi"/>
          <w:b/>
        </w:rPr>
        <w:t>pravosť, správnosť a kompletnosť</w:t>
      </w:r>
      <w:r w:rsidRPr="00CF2D1E">
        <w:rPr>
          <w:rFonts w:asciiTheme="minorHAnsi" w:hAnsiTheme="minorHAnsi"/>
        </w:rPr>
        <w:t xml:space="preserve"> údajov uvedených v </w:t>
      </w:r>
      <w:proofErr w:type="spellStart"/>
      <w:r w:rsidRPr="00CF2D1E">
        <w:rPr>
          <w:rFonts w:asciiTheme="minorHAnsi" w:hAnsiTheme="minorHAnsi"/>
        </w:rPr>
        <w:t>ŽoP</w:t>
      </w:r>
      <w:proofErr w:type="spellEnd"/>
      <w:r w:rsidRPr="00CF2D1E">
        <w:rPr>
          <w:rFonts w:asciiTheme="minorHAnsi" w:hAnsiTheme="minorHAnsi"/>
        </w:rPr>
        <w:t xml:space="preserve">. </w:t>
      </w:r>
      <w:r w:rsidR="00443267" w:rsidRPr="00CF2D1E">
        <w:rPr>
          <w:rFonts w:asciiTheme="minorHAnsi" w:hAnsiTheme="minorHAnsi"/>
        </w:rPr>
        <w:br/>
      </w:r>
      <w:r w:rsidRPr="00CF2D1E">
        <w:rPr>
          <w:rFonts w:asciiTheme="minorHAnsi" w:hAnsiTheme="minorHAnsi"/>
        </w:rPr>
        <w:t xml:space="preserve">V prípade, že na základe nepravých alebo nesprávnych údajov uvedených v </w:t>
      </w:r>
      <w:proofErr w:type="spellStart"/>
      <w:r w:rsidRPr="00CF2D1E">
        <w:rPr>
          <w:rFonts w:asciiTheme="minorHAnsi" w:hAnsiTheme="minorHAnsi"/>
        </w:rPr>
        <w:t>ŽoP</w:t>
      </w:r>
      <w:proofErr w:type="spellEnd"/>
      <w:r w:rsidRPr="00CF2D1E">
        <w:rPr>
          <w:rFonts w:asciiTheme="minorHAnsi" w:hAnsiTheme="minorHAnsi"/>
        </w:rPr>
        <w:t xml:space="preserve"> dôjde k preplateniu výdavkov, pôjde o porušenie finančnej disciplíny v zmysle § 31 zákona č. 523/2004 Z. z. o rozpočtových pravidlách verejnej správy a o zmene a doplnení niektorých zákonov v znení neskorších predpisov</w:t>
      </w:r>
      <w:r w:rsidR="008D4465">
        <w:rPr>
          <w:rFonts w:asciiTheme="minorHAnsi" w:hAnsiTheme="minorHAnsi"/>
        </w:rPr>
        <w:t>.</w:t>
      </w:r>
    </w:p>
    <w:p w14:paraId="7E322516" w14:textId="77777777" w:rsidR="008207C0" w:rsidRPr="00CF2D1E" w:rsidRDefault="008207C0" w:rsidP="00215368">
      <w:pPr>
        <w:pStyle w:val="pkodsek1"/>
        <w:spacing w:before="120" w:after="0"/>
        <w:rPr>
          <w:rFonts w:asciiTheme="minorHAnsi" w:hAnsiTheme="minorHAnsi"/>
        </w:rPr>
      </w:pPr>
      <w:r w:rsidRPr="00CF2D1E">
        <w:rPr>
          <w:rFonts w:asciiTheme="minorHAnsi" w:hAnsiTheme="minorHAnsi"/>
        </w:rPr>
        <w:t xml:space="preserve">V prípade, že Prijímateľ uhrádza </w:t>
      </w:r>
      <w:r w:rsidRPr="00CF2D1E">
        <w:rPr>
          <w:rFonts w:asciiTheme="minorHAnsi" w:hAnsiTheme="minorHAnsi"/>
          <w:b/>
        </w:rPr>
        <w:t xml:space="preserve">výdavky </w:t>
      </w:r>
      <w:r w:rsidRPr="00CF2D1E">
        <w:rPr>
          <w:rFonts w:asciiTheme="minorHAnsi" w:hAnsiTheme="minorHAnsi"/>
        </w:rPr>
        <w:t xml:space="preserve">spojené s projektom </w:t>
      </w:r>
      <w:r w:rsidRPr="00CF2D1E">
        <w:rPr>
          <w:rFonts w:asciiTheme="minorHAnsi" w:hAnsiTheme="minorHAnsi"/>
          <w:b/>
        </w:rPr>
        <w:t>v inej mene ako EUR</w:t>
      </w:r>
      <w:r w:rsidRPr="00CF2D1E">
        <w:rPr>
          <w:rFonts w:asciiTheme="minorHAnsi" w:hAnsiTheme="minorHAnsi"/>
        </w:rPr>
        <w:t xml:space="preserve">, príslušné účtovné doklady vystavené dodávateľom/zhotoviteľom v cudzej mene sú Poskytovateľom preplácané formou refundácie, resp. na ich úhradu môže použiť prostriedky poskytnuté zálohovou platbou, </w:t>
      </w:r>
      <w:proofErr w:type="spellStart"/>
      <w:r w:rsidRPr="00CF2D1E">
        <w:rPr>
          <w:rFonts w:asciiTheme="minorHAnsi" w:hAnsiTheme="minorHAnsi"/>
        </w:rPr>
        <w:t>predfinancovaním</w:t>
      </w:r>
      <w:proofErr w:type="spellEnd"/>
      <w:r w:rsidRPr="00CF2D1E">
        <w:rPr>
          <w:rFonts w:asciiTheme="minorHAnsi" w:hAnsiTheme="minorHAnsi"/>
        </w:rPr>
        <w:t xml:space="preserve">. Prípadné </w:t>
      </w:r>
      <w:r w:rsidR="0077627F" w:rsidRPr="00CF2D1E">
        <w:rPr>
          <w:rFonts w:asciiTheme="minorHAnsi" w:hAnsiTheme="minorHAnsi"/>
        </w:rPr>
        <w:t xml:space="preserve">kurzové </w:t>
      </w:r>
      <w:r w:rsidRPr="00CF2D1E">
        <w:rPr>
          <w:rFonts w:asciiTheme="minorHAnsi" w:hAnsiTheme="minorHAnsi"/>
        </w:rPr>
        <w:t xml:space="preserve">rozdiely znáša Prijímateľ. Nezúčtovaný rozdiel poskytnutého </w:t>
      </w:r>
      <w:proofErr w:type="spellStart"/>
      <w:r w:rsidRPr="00CF2D1E">
        <w:rPr>
          <w:rFonts w:asciiTheme="minorHAnsi" w:hAnsiTheme="minorHAnsi"/>
        </w:rPr>
        <w:t>predfinancovania</w:t>
      </w:r>
      <w:proofErr w:type="spellEnd"/>
      <w:r w:rsidRPr="00CF2D1E">
        <w:rPr>
          <w:rFonts w:asciiTheme="minorHAnsi" w:hAnsiTheme="minorHAnsi"/>
        </w:rPr>
        <w:t xml:space="preserve"> je Prijímateľ povinný vrátiť platobnej jednotke v zmysle postupov </w:t>
      </w:r>
      <w:r w:rsidR="00045CB0" w:rsidRPr="00CF2D1E">
        <w:rPr>
          <w:rFonts w:asciiTheme="minorHAnsi" w:hAnsiTheme="minorHAnsi"/>
        </w:rPr>
        <w:t>v </w:t>
      </w:r>
      <w:r w:rsidRPr="00CF2D1E">
        <w:rPr>
          <w:rFonts w:asciiTheme="minorHAnsi" w:hAnsiTheme="minorHAnsi"/>
        </w:rPr>
        <w:t xml:space="preserve">časti Vysporiadanie finančných vzťahov. </w:t>
      </w:r>
    </w:p>
    <w:p w14:paraId="64C5B6C0" w14:textId="5567CCAC" w:rsidR="008207C0" w:rsidRPr="00CF2D1E" w:rsidRDefault="008207C0" w:rsidP="00215368">
      <w:pPr>
        <w:pStyle w:val="pkodsek1"/>
        <w:spacing w:before="120" w:after="0"/>
        <w:rPr>
          <w:rFonts w:asciiTheme="minorHAnsi" w:hAnsiTheme="minorHAnsi"/>
        </w:rPr>
      </w:pPr>
      <w:r w:rsidRPr="00CF2D1E">
        <w:rPr>
          <w:rFonts w:asciiTheme="minorHAnsi" w:hAnsiTheme="minorHAnsi"/>
        </w:rPr>
        <w:t xml:space="preserve">Pri použití výmenného kurzu pre potreby prepočtu sumy výdavkov uhrádzaných Prijímateľom v cudzej mene je potrebné postupovať v súlade s § 24 zákona č. 431/2002 Z. z. o účtovníctve v znení neskorších </w:t>
      </w:r>
      <w:r w:rsidR="003069D2">
        <w:rPr>
          <w:rFonts w:asciiTheme="minorHAnsi" w:hAnsiTheme="minorHAnsi"/>
        </w:rPr>
        <w:t xml:space="preserve">právnych </w:t>
      </w:r>
      <w:r w:rsidRPr="00CF2D1E">
        <w:rPr>
          <w:rFonts w:asciiTheme="minorHAnsi" w:hAnsiTheme="minorHAnsi"/>
        </w:rPr>
        <w:t>predpisov</w:t>
      </w:r>
      <w:r w:rsidR="003069D2">
        <w:rPr>
          <w:rFonts w:asciiTheme="minorHAnsi" w:hAnsiTheme="minorHAnsi"/>
        </w:rPr>
        <w:t xml:space="preserve"> (ďalej ako „zákon o účtovníctve“)</w:t>
      </w:r>
      <w:r w:rsidR="008D4465">
        <w:rPr>
          <w:rFonts w:asciiTheme="minorHAnsi" w:hAnsiTheme="minorHAnsi"/>
        </w:rPr>
        <w:t>.</w:t>
      </w:r>
    </w:p>
    <w:p w14:paraId="1000C409" w14:textId="77777777" w:rsidR="008207C0" w:rsidRPr="00CF2D1E" w:rsidRDefault="008207C0" w:rsidP="00215368">
      <w:pPr>
        <w:pStyle w:val="pkodsek1"/>
        <w:spacing w:before="120" w:after="0"/>
        <w:rPr>
          <w:rFonts w:asciiTheme="minorHAnsi" w:hAnsiTheme="minorHAnsi"/>
        </w:rPr>
      </w:pPr>
      <w:r w:rsidRPr="00CF2D1E">
        <w:rPr>
          <w:rFonts w:asciiTheme="minorHAnsi" w:hAnsiTheme="minorHAnsi"/>
        </w:rPr>
        <w:t>V súlade s vyššie uvedeným Prijímateľ:</w:t>
      </w:r>
    </w:p>
    <w:p w14:paraId="086D5069" w14:textId="77777777" w:rsidR="008207C0" w:rsidRPr="00CF2D1E" w:rsidRDefault="008207C0" w:rsidP="00CF2D1E">
      <w:pPr>
        <w:pStyle w:val="pkodsek1"/>
        <w:numPr>
          <w:ilvl w:val="0"/>
          <w:numId w:val="30"/>
        </w:numPr>
        <w:spacing w:after="0"/>
        <w:rPr>
          <w:rFonts w:asciiTheme="minorHAnsi" w:hAnsiTheme="minorHAnsi"/>
        </w:rPr>
      </w:pPr>
      <w:r w:rsidRPr="00CF2D1E">
        <w:rPr>
          <w:rFonts w:asciiTheme="minorHAnsi" w:hAnsiTheme="minorHAnsi"/>
        </w:rPr>
        <w:t xml:space="preserve">pri prevode peňažných prostriedkov v cudzej mene zo svojho účtu zriadeného v EUR na účet dodávateľa/zhotoviteľa zriadeného v cudzej mene použije kurz banky platný </w:t>
      </w:r>
      <w:r w:rsidRPr="00CF2D1E">
        <w:rPr>
          <w:rFonts w:asciiTheme="minorHAnsi" w:hAnsiTheme="minorHAnsi"/>
        </w:rPr>
        <w:lastRenderedPageBreak/>
        <w:t xml:space="preserve">v deň odpísania prostriedkov z účtu Prijímateľa, tzn. v deň uskutočnenia účtovného prípadu. Týmto kurzom prepočítaný výdavok na EUR, uhradený dodávateľovi/zhotoviteľovi, zahrnie do </w:t>
      </w:r>
      <w:proofErr w:type="spellStart"/>
      <w:r w:rsidRPr="00CF2D1E">
        <w:rPr>
          <w:rFonts w:asciiTheme="minorHAnsi" w:hAnsiTheme="minorHAnsi"/>
        </w:rPr>
        <w:t>ŽoP</w:t>
      </w:r>
      <w:proofErr w:type="spellEnd"/>
      <w:r w:rsidRPr="00CF2D1E">
        <w:rPr>
          <w:rFonts w:asciiTheme="minorHAnsi" w:hAnsiTheme="minorHAnsi"/>
        </w:rPr>
        <w:t xml:space="preserve"> (refundácia, zúčtovanie zálohovej platby, zúčtovanie </w:t>
      </w:r>
      <w:proofErr w:type="spellStart"/>
      <w:r w:rsidRPr="00CF2D1E">
        <w:rPr>
          <w:rFonts w:asciiTheme="minorHAnsi" w:hAnsiTheme="minorHAnsi"/>
        </w:rPr>
        <w:t>predfinancovania</w:t>
      </w:r>
      <w:proofErr w:type="spellEnd"/>
      <w:r w:rsidRPr="00CF2D1E">
        <w:rPr>
          <w:rFonts w:asciiTheme="minorHAnsi" w:hAnsiTheme="minorHAnsi"/>
        </w:rPr>
        <w:t xml:space="preserve">); </w:t>
      </w:r>
    </w:p>
    <w:p w14:paraId="64B27607" w14:textId="77777777" w:rsidR="008207C0" w:rsidRPr="00CF2D1E" w:rsidRDefault="008207C0" w:rsidP="00CF2D1E">
      <w:pPr>
        <w:pStyle w:val="pkodsek1"/>
        <w:numPr>
          <w:ilvl w:val="0"/>
          <w:numId w:val="30"/>
        </w:numPr>
        <w:spacing w:after="0"/>
        <w:rPr>
          <w:rFonts w:asciiTheme="minorHAnsi" w:hAnsiTheme="minorHAnsi"/>
        </w:rPr>
      </w:pPr>
      <w:r w:rsidRPr="00CF2D1E">
        <w:rPr>
          <w:rFonts w:asciiTheme="minorHAnsi" w:hAnsiTheme="minorHAnsi"/>
        </w:rPr>
        <w:t xml:space="preserve">pri prevode peňažných prostriedkov v cudzej mene zo svojho účtu zriadeného v cudzej mene na účet dodávateľa/zhotoviteľa v rovnakej cudzej mene použije referenčný výmenný kurz určený a vyhlásený Európskou centrálnou bankou v deň predchádzajúci dňu uskutočnenia účtovného prípadu (odpísania prostriedkov). Týmto kurzom prepočítaný výdavok na EUR, uhradený dodávateľovi/zhotoviteľovi, zahrnie do </w:t>
      </w:r>
      <w:proofErr w:type="spellStart"/>
      <w:r w:rsidRPr="00CF2D1E">
        <w:rPr>
          <w:rFonts w:asciiTheme="minorHAnsi" w:hAnsiTheme="minorHAnsi"/>
        </w:rPr>
        <w:t>ŽoP</w:t>
      </w:r>
      <w:proofErr w:type="spellEnd"/>
      <w:r w:rsidRPr="00CF2D1E">
        <w:rPr>
          <w:rFonts w:asciiTheme="minorHAnsi" w:hAnsiTheme="minorHAnsi"/>
        </w:rPr>
        <w:t xml:space="preserve"> (refundácia, zúčtovanie zálohovej platby, zúčtovanie </w:t>
      </w:r>
      <w:proofErr w:type="spellStart"/>
      <w:r w:rsidRPr="00CF2D1E">
        <w:rPr>
          <w:rFonts w:asciiTheme="minorHAnsi" w:hAnsiTheme="minorHAnsi"/>
        </w:rPr>
        <w:t>predfinancovania</w:t>
      </w:r>
      <w:proofErr w:type="spellEnd"/>
      <w:r w:rsidRPr="00CF2D1E">
        <w:rPr>
          <w:rFonts w:asciiTheme="minorHAnsi" w:hAnsiTheme="minorHAnsi"/>
        </w:rPr>
        <w:t>).</w:t>
      </w:r>
    </w:p>
    <w:p w14:paraId="5D9F31B5" w14:textId="02C513D2" w:rsidR="008207C0" w:rsidRPr="00CF2D1E" w:rsidRDefault="008207C0" w:rsidP="00CF2D1E">
      <w:pPr>
        <w:pStyle w:val="pkodsek1"/>
        <w:spacing w:before="120" w:after="0"/>
        <w:rPr>
          <w:rFonts w:asciiTheme="minorHAnsi" w:hAnsiTheme="minorHAnsi" w:cs="Arial"/>
          <w:szCs w:val="16"/>
        </w:rPr>
      </w:pPr>
      <w:r w:rsidRPr="00CF2D1E">
        <w:rPr>
          <w:rFonts w:asciiTheme="minorHAnsi" w:hAnsiTheme="minorHAnsi" w:cs="Arial"/>
          <w:szCs w:val="16"/>
        </w:rPr>
        <w:t xml:space="preserve">V prípade, ak Prijímateľ v súvislosti s realizáciou projektu bude na úhradu výdavkov v inej mene ako EUR využívať systém </w:t>
      </w:r>
      <w:proofErr w:type="spellStart"/>
      <w:r w:rsidRPr="00CF2D1E">
        <w:rPr>
          <w:rFonts w:asciiTheme="minorHAnsi" w:hAnsiTheme="minorHAnsi" w:cs="Arial"/>
          <w:szCs w:val="16"/>
        </w:rPr>
        <w:t>predfinancovania</w:t>
      </w:r>
      <w:proofErr w:type="spellEnd"/>
      <w:r w:rsidR="00913044" w:rsidRPr="00CF2D1E">
        <w:rPr>
          <w:rFonts w:asciiTheme="minorHAnsi" w:hAnsiTheme="minorHAnsi" w:cs="Arial"/>
          <w:szCs w:val="16"/>
        </w:rPr>
        <w:t>,</w:t>
      </w:r>
      <w:r w:rsidRPr="00CF2D1E">
        <w:rPr>
          <w:rFonts w:asciiTheme="minorHAnsi" w:hAnsiTheme="minorHAnsi" w:cs="Arial"/>
          <w:szCs w:val="16"/>
        </w:rPr>
        <w:t xml:space="preserve"> tak v predloženej </w:t>
      </w:r>
      <w:proofErr w:type="spellStart"/>
      <w:r w:rsidRPr="00CF2D1E">
        <w:rPr>
          <w:rFonts w:asciiTheme="minorHAnsi" w:hAnsiTheme="minorHAnsi" w:cs="Arial"/>
          <w:szCs w:val="16"/>
        </w:rPr>
        <w:t>ŽoP</w:t>
      </w:r>
      <w:proofErr w:type="spellEnd"/>
      <w:r w:rsidRPr="00CF2D1E">
        <w:rPr>
          <w:rFonts w:asciiTheme="minorHAnsi" w:hAnsiTheme="minorHAnsi" w:cs="Arial"/>
          <w:szCs w:val="16"/>
        </w:rPr>
        <w:t xml:space="preserve"> (poskytnutie </w:t>
      </w:r>
      <w:proofErr w:type="spellStart"/>
      <w:r w:rsidRPr="00CF2D1E">
        <w:rPr>
          <w:rFonts w:asciiTheme="minorHAnsi" w:hAnsiTheme="minorHAnsi" w:cs="Arial"/>
          <w:szCs w:val="16"/>
        </w:rPr>
        <w:t>predfinancovania</w:t>
      </w:r>
      <w:proofErr w:type="spellEnd"/>
      <w:r w:rsidRPr="00CF2D1E">
        <w:rPr>
          <w:rFonts w:asciiTheme="minorHAnsi" w:hAnsiTheme="minorHAnsi" w:cs="Arial"/>
          <w:szCs w:val="16"/>
        </w:rPr>
        <w:t xml:space="preserve">) pre nárokované finančné prostriedky použije </w:t>
      </w:r>
      <w:r w:rsidRPr="00CF2D1E">
        <w:rPr>
          <w:rFonts w:asciiTheme="minorHAnsi" w:hAnsiTheme="minorHAnsi" w:cs="Arial"/>
          <w:b/>
          <w:szCs w:val="16"/>
        </w:rPr>
        <w:t>kurz banky platný v deň zdaniteľného plnenia</w:t>
      </w:r>
      <w:r w:rsidRPr="00CF2D1E">
        <w:rPr>
          <w:rFonts w:asciiTheme="minorHAnsi" w:hAnsiTheme="minorHAnsi" w:cs="Arial"/>
          <w:szCs w:val="16"/>
        </w:rPr>
        <w:t xml:space="preserve"> uvedený na účtovnom doklade. Následne Prijímateľ uplatní pri žiadosti o platbu (zúčtovanie </w:t>
      </w:r>
      <w:proofErr w:type="spellStart"/>
      <w:r w:rsidRPr="00CF2D1E">
        <w:rPr>
          <w:rFonts w:asciiTheme="minorHAnsi" w:hAnsiTheme="minorHAnsi" w:cs="Arial"/>
          <w:szCs w:val="16"/>
        </w:rPr>
        <w:t>predfinancovania</w:t>
      </w:r>
      <w:proofErr w:type="spellEnd"/>
      <w:r w:rsidRPr="00CF2D1E">
        <w:rPr>
          <w:rFonts w:asciiTheme="minorHAnsi" w:hAnsiTheme="minorHAnsi" w:cs="Arial"/>
          <w:szCs w:val="16"/>
        </w:rPr>
        <w:t xml:space="preserve">) postup v zmysle bodu a), resp. b) tejto časti. </w:t>
      </w:r>
    </w:p>
    <w:p w14:paraId="025BC947" w14:textId="77777777" w:rsidR="008207C0" w:rsidRPr="00CF2D1E" w:rsidRDefault="008207C0" w:rsidP="00215368">
      <w:pPr>
        <w:pStyle w:val="Nadpis3"/>
        <w:spacing w:before="120"/>
        <w:rPr>
          <w:rFonts w:asciiTheme="minorHAnsi" w:hAnsiTheme="minorHAnsi"/>
          <w:color w:val="365F91"/>
        </w:rPr>
      </w:pPr>
      <w:bookmarkStart w:id="301" w:name="_Toc106134775"/>
      <w:r w:rsidRPr="00CF2D1E">
        <w:rPr>
          <w:rFonts w:asciiTheme="minorHAnsi" w:hAnsiTheme="minorHAnsi"/>
          <w:color w:val="365F91"/>
        </w:rPr>
        <w:t>4.3.3 Žiadosť o platbu</w:t>
      </w:r>
      <w:bookmarkEnd w:id="301"/>
      <w:r w:rsidRPr="00CF2D1E">
        <w:rPr>
          <w:rFonts w:asciiTheme="minorHAnsi" w:hAnsiTheme="minorHAnsi"/>
          <w:color w:val="365F91"/>
        </w:rPr>
        <w:t xml:space="preserve"> </w:t>
      </w:r>
    </w:p>
    <w:p w14:paraId="1E542973" w14:textId="2E78E38F" w:rsidR="007677F9" w:rsidRDefault="008207C0" w:rsidP="00215368">
      <w:pPr>
        <w:spacing w:before="120" w:after="120"/>
        <w:rPr>
          <w:rFonts w:asciiTheme="minorHAnsi" w:hAnsiTheme="minorHAnsi"/>
        </w:rPr>
      </w:pPr>
      <w:r w:rsidRPr="00CF2D1E">
        <w:rPr>
          <w:rFonts w:asciiTheme="minorHAnsi" w:hAnsiTheme="minorHAnsi"/>
        </w:rPr>
        <w:t xml:space="preserve">Prijímateľ predkladá </w:t>
      </w:r>
      <w:r w:rsidRPr="00CF2D1E">
        <w:rPr>
          <w:rFonts w:asciiTheme="minorHAnsi" w:hAnsiTheme="minorHAnsi"/>
          <w:b/>
        </w:rPr>
        <w:t xml:space="preserve">žiadosť </w:t>
      </w:r>
      <w:r w:rsidR="006D4F62">
        <w:rPr>
          <w:rFonts w:asciiTheme="minorHAnsi" w:hAnsiTheme="minorHAnsi"/>
          <w:b/>
        </w:rPr>
        <w:t>o</w:t>
      </w:r>
      <w:r w:rsidRPr="00CF2D1E">
        <w:rPr>
          <w:rFonts w:asciiTheme="minorHAnsi" w:hAnsiTheme="minorHAnsi"/>
          <w:b/>
        </w:rPr>
        <w:t> platbu (ďalej len „</w:t>
      </w:r>
      <w:proofErr w:type="spellStart"/>
      <w:r w:rsidRPr="00CF2D1E">
        <w:rPr>
          <w:rFonts w:asciiTheme="minorHAnsi" w:hAnsiTheme="minorHAnsi"/>
          <w:b/>
        </w:rPr>
        <w:t>ŽoP</w:t>
      </w:r>
      <w:proofErr w:type="spellEnd"/>
      <w:r w:rsidRPr="00CF2D1E">
        <w:rPr>
          <w:rFonts w:asciiTheme="minorHAnsi" w:hAnsiTheme="minorHAnsi"/>
          <w:b/>
        </w:rPr>
        <w:t xml:space="preserve">“) </w:t>
      </w:r>
      <w:r w:rsidRPr="00CF2D1E">
        <w:rPr>
          <w:rFonts w:asciiTheme="minorHAnsi" w:hAnsiTheme="minorHAnsi"/>
        </w:rPr>
        <w:t>na základe podmienok dohodnutých v</w:t>
      </w:r>
      <w:r w:rsidR="00CF2A68">
        <w:rPr>
          <w:rFonts w:asciiTheme="minorHAnsi" w:hAnsiTheme="minorHAnsi"/>
        </w:rPr>
        <w:t> </w:t>
      </w:r>
      <w:r w:rsidR="0031665C">
        <w:rPr>
          <w:rFonts w:asciiTheme="minorHAnsi" w:hAnsiTheme="minorHAnsi"/>
        </w:rPr>
        <w:t>z</w:t>
      </w:r>
      <w:r w:rsidR="0031665C" w:rsidRPr="00CF2D1E">
        <w:rPr>
          <w:rFonts w:asciiTheme="minorHAnsi" w:hAnsiTheme="minorHAnsi"/>
        </w:rPr>
        <w:t xml:space="preserve">mluve </w:t>
      </w:r>
      <w:r w:rsidRPr="00CF2D1E">
        <w:rPr>
          <w:rFonts w:asciiTheme="minorHAnsi" w:hAnsiTheme="minorHAnsi"/>
        </w:rPr>
        <w:t>o NFP</w:t>
      </w:r>
      <w:r w:rsidR="00856957" w:rsidRPr="00CF2D1E">
        <w:rPr>
          <w:rFonts w:asciiTheme="minorHAnsi" w:hAnsiTheme="minorHAnsi"/>
        </w:rPr>
        <w:t>,</w:t>
      </w:r>
      <w:r w:rsidRPr="00CF2D1E">
        <w:rPr>
          <w:rFonts w:asciiTheme="minorHAnsi" w:hAnsiTheme="minorHAnsi"/>
        </w:rPr>
        <w:t xml:space="preserve"> ako je dodržanie maximálnej lehoty na predloženie, výber systému financovania, ktorý vyhovuje jeho potrebám a na ktorý je oprávnený v zmysle platného Systému finančného riadenia a príslušných ustanovení článku č.17 a) až 17 c) všeobecných zmluvných podmienok uzatvorenej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 xml:space="preserve">o NFP. </w:t>
      </w:r>
    </w:p>
    <w:p w14:paraId="16456B2F" w14:textId="6EBE9EB7" w:rsidR="008207C0" w:rsidRDefault="007677F9" w:rsidP="000B5AEE">
      <w:pPr>
        <w:spacing w:before="120"/>
        <w:rPr>
          <w:rFonts w:asciiTheme="minorHAnsi" w:hAnsiTheme="minorHAnsi"/>
        </w:rPr>
      </w:pPr>
      <w:r w:rsidRPr="005272E8">
        <w:rPr>
          <w:rFonts w:asciiTheme="minorHAnsi" w:hAnsiTheme="minorHAnsi"/>
          <w:b/>
          <w:bCs/>
        </w:rPr>
        <w:t>Prijímateľ, ktorým je ministerstvo alebo ostatný ústredný orgán štátnej správy alebo organizácia ním zriadená, postupuje v súvislosti s predkladaním dokumentácie k </w:t>
      </w:r>
      <w:proofErr w:type="spellStart"/>
      <w:r w:rsidRPr="005272E8">
        <w:rPr>
          <w:rFonts w:asciiTheme="minorHAnsi" w:hAnsiTheme="minorHAnsi"/>
          <w:b/>
          <w:bCs/>
        </w:rPr>
        <w:t>ŽoP</w:t>
      </w:r>
      <w:proofErr w:type="spellEnd"/>
      <w:r>
        <w:rPr>
          <w:rFonts w:asciiTheme="minorHAnsi" w:hAnsiTheme="minorHAnsi"/>
        </w:rPr>
        <w:t xml:space="preserve"> s účinnosťou od 17. júna 2022 v zmysle </w:t>
      </w:r>
      <w:r w:rsidRPr="005272E8">
        <w:rPr>
          <w:rFonts w:asciiTheme="minorHAnsi" w:hAnsiTheme="minorHAnsi"/>
          <w:b/>
          <w:bCs/>
        </w:rPr>
        <w:t>Jednotnej príručky k predkladaniu dokumentácie k </w:t>
      </w:r>
      <w:proofErr w:type="spellStart"/>
      <w:r w:rsidRPr="005272E8">
        <w:rPr>
          <w:rFonts w:asciiTheme="minorHAnsi" w:hAnsiTheme="minorHAnsi"/>
          <w:b/>
          <w:bCs/>
        </w:rPr>
        <w:t>ŽoP</w:t>
      </w:r>
      <w:proofErr w:type="spellEnd"/>
      <w:r w:rsidRPr="005272E8">
        <w:rPr>
          <w:rFonts w:asciiTheme="minorHAnsi" w:hAnsiTheme="minorHAnsi"/>
          <w:b/>
          <w:bCs/>
        </w:rPr>
        <w:t>, kde prijímateľom je ministerstvo alebo ostatný ústredný orgán štátnej správy</w:t>
      </w:r>
      <w:r>
        <w:rPr>
          <w:rFonts w:asciiTheme="minorHAnsi" w:hAnsiTheme="minorHAnsi"/>
        </w:rPr>
        <w:t xml:space="preserve"> </w:t>
      </w:r>
      <w:r w:rsidR="00043104">
        <w:rPr>
          <w:rFonts w:asciiTheme="minorHAnsi" w:hAnsiTheme="minorHAnsi"/>
        </w:rPr>
        <w:t xml:space="preserve">vydanej CKO </w:t>
      </w:r>
      <w:r>
        <w:rPr>
          <w:rFonts w:asciiTheme="minorHAnsi" w:hAnsiTheme="minorHAnsi"/>
        </w:rPr>
        <w:t>(ďalej ako „Jednotná príručka k predkladaniu dokumentácie k </w:t>
      </w:r>
      <w:proofErr w:type="spellStart"/>
      <w:r>
        <w:rPr>
          <w:rFonts w:asciiTheme="minorHAnsi" w:hAnsiTheme="minorHAnsi"/>
        </w:rPr>
        <w:t>ŽoP</w:t>
      </w:r>
      <w:proofErr w:type="spellEnd"/>
      <w:r>
        <w:rPr>
          <w:rFonts w:asciiTheme="minorHAnsi" w:hAnsiTheme="minorHAnsi"/>
        </w:rPr>
        <w:t>“), ak RO výslovne neustanovuje v tejto príručke inak.</w:t>
      </w:r>
      <w:r w:rsidR="00043104">
        <w:rPr>
          <w:rFonts w:asciiTheme="minorHAnsi" w:hAnsiTheme="minorHAnsi"/>
        </w:rPr>
        <w:t xml:space="preserve"> Jednotná príručka k predkladaniu dokumentácie k </w:t>
      </w:r>
      <w:proofErr w:type="spellStart"/>
      <w:r w:rsidR="00043104">
        <w:rPr>
          <w:rFonts w:asciiTheme="minorHAnsi" w:hAnsiTheme="minorHAnsi"/>
        </w:rPr>
        <w:t>ŽoP</w:t>
      </w:r>
      <w:proofErr w:type="spellEnd"/>
      <w:r w:rsidR="00043104">
        <w:rPr>
          <w:rFonts w:asciiTheme="minorHAnsi" w:hAnsiTheme="minorHAnsi"/>
        </w:rPr>
        <w:t xml:space="preserve"> je zverejnená</w:t>
      </w:r>
      <w:r w:rsidR="00043104" w:rsidRPr="00CF2D1E">
        <w:rPr>
          <w:rFonts w:asciiTheme="minorHAnsi" w:hAnsiTheme="minorHAnsi"/>
        </w:rPr>
        <w:t xml:space="preserve"> na webovom sídle </w:t>
      </w:r>
      <w:r w:rsidR="00043104">
        <w:rPr>
          <w:rFonts w:asciiTheme="minorHAnsi" w:hAnsiTheme="minorHAnsi"/>
        </w:rPr>
        <w:t xml:space="preserve">RO, ako aj na webovom sídle </w:t>
      </w:r>
      <w:hyperlink r:id="rId25" w:history="1">
        <w:r w:rsidR="00043104" w:rsidRPr="0081611C">
          <w:rPr>
            <w:rStyle w:val="Hypertextovprepojenie"/>
            <w:rFonts w:asciiTheme="minorHAnsi" w:hAnsiTheme="minorHAnsi"/>
          </w:rPr>
          <w:t>https://www.partnerskadohoda.gov.sk/zakladne-dokumenty/</w:t>
        </w:r>
      </w:hyperlink>
      <w:r w:rsidR="00043104">
        <w:rPr>
          <w:rFonts w:asciiTheme="minorHAnsi" w:hAnsiTheme="minorHAnsi"/>
        </w:rPr>
        <w:t>)</w:t>
      </w:r>
      <w:r w:rsidR="00043104" w:rsidRPr="00CF2D1E">
        <w:rPr>
          <w:rFonts w:asciiTheme="minorHAnsi" w:hAnsiTheme="minorHAnsi"/>
        </w:rPr>
        <w:t xml:space="preserve">. </w:t>
      </w:r>
    </w:p>
    <w:p w14:paraId="3078EDE5" w14:textId="3F87A1CA" w:rsidR="00043104" w:rsidRDefault="00043104" w:rsidP="000B5AEE">
      <w:pPr>
        <w:spacing w:before="120"/>
        <w:rPr>
          <w:rFonts w:asciiTheme="minorHAnsi" w:hAnsiTheme="minorHAnsi"/>
        </w:rPr>
      </w:pPr>
      <w:r w:rsidRPr="00C17016">
        <w:rPr>
          <w:rFonts w:asciiTheme="minorHAnsi" w:hAnsiTheme="minorHAnsi"/>
        </w:rPr>
        <w:t>Jednotná príručka k predkladaniu dokumentácie k </w:t>
      </w:r>
      <w:proofErr w:type="spellStart"/>
      <w:r w:rsidRPr="00C17016">
        <w:rPr>
          <w:rFonts w:asciiTheme="minorHAnsi" w:hAnsiTheme="minorHAnsi"/>
        </w:rPr>
        <w:t>ŽoP</w:t>
      </w:r>
      <w:proofErr w:type="spellEnd"/>
      <w:r w:rsidRPr="00C17016">
        <w:rPr>
          <w:rFonts w:asciiTheme="minorHAnsi" w:hAnsiTheme="minorHAnsi"/>
        </w:rPr>
        <w:t xml:space="preserve"> zavádza zjednodušený systém predkladania dokumentácie k preukazovaniu výdavkov na národnej úrovni, a to formou predkladania sumarizačných hárkov vo vzťahu k nasledovným vybraným skupinám výdavkov: </w:t>
      </w:r>
    </w:p>
    <w:p w14:paraId="51569241" w14:textId="063D8245" w:rsidR="00043104" w:rsidRDefault="00043104" w:rsidP="005272E8">
      <w:pPr>
        <w:pStyle w:val="Odsekzoznamu"/>
        <w:numPr>
          <w:ilvl w:val="0"/>
          <w:numId w:val="192"/>
        </w:numPr>
        <w:spacing w:before="120"/>
        <w:jc w:val="both"/>
        <w:rPr>
          <w:rFonts w:asciiTheme="minorHAnsi" w:hAnsiTheme="minorHAnsi"/>
        </w:rPr>
      </w:pPr>
      <w:r>
        <w:rPr>
          <w:rFonts w:asciiTheme="minorHAnsi" w:hAnsiTheme="minorHAnsi"/>
        </w:rPr>
        <w:t xml:space="preserve">osobné výdavky zamestnancov v pracovnoprávnom pomere, služobnom pomere, vzťahoch mimo pracovnoprávneho pomeru uzatvorených podľa ustanovení § 223 až § 228a Zákonníka práce, alebo </w:t>
      </w:r>
      <w:r w:rsidR="00CA35D6">
        <w:rPr>
          <w:rFonts w:asciiTheme="minorHAnsi" w:hAnsiTheme="minorHAnsi"/>
        </w:rPr>
        <w:t xml:space="preserve">vzťahov, pri ktorých vzniká závislá činnosť podľa § 5 ods. 1 zákona č. 595/2003 Z. z. o dani z príjmov v znení neskorších predpisov, a to vrátane dokladovania predpisu a úhrady zdravotného a sociálneho poistenia a dane z príjmu odvádzaná daňovému úradu za príslušný kalendárny mesiac, </w:t>
      </w:r>
    </w:p>
    <w:p w14:paraId="00BB321D" w14:textId="5547A91D" w:rsidR="00CA35D6" w:rsidRDefault="00CA35D6" w:rsidP="005272E8">
      <w:pPr>
        <w:pStyle w:val="Odsekzoznamu"/>
        <w:numPr>
          <w:ilvl w:val="0"/>
          <w:numId w:val="192"/>
        </w:numPr>
        <w:spacing w:before="120"/>
        <w:jc w:val="both"/>
        <w:rPr>
          <w:rFonts w:asciiTheme="minorHAnsi" w:hAnsiTheme="minorHAnsi"/>
        </w:rPr>
      </w:pPr>
      <w:r>
        <w:rPr>
          <w:rFonts w:asciiTheme="minorHAnsi" w:hAnsiTheme="minorHAnsi"/>
        </w:rPr>
        <w:t xml:space="preserve">cestovné náhrady pri pracovnej ceste zamestnancov a osôb, ktorým pri vykonávaných činnostiach pre projekt vzniká nárok na cestovné náhrady v zmysle zákona č. 283/2002 Z. z. o cestovných náhradách v znení neskorších predpisov, </w:t>
      </w:r>
    </w:p>
    <w:p w14:paraId="392F8E9C" w14:textId="19A642D1" w:rsidR="00CA35D6" w:rsidRDefault="00CA35D6" w:rsidP="000B5AEE">
      <w:pPr>
        <w:pStyle w:val="Odsekzoznamu"/>
        <w:numPr>
          <w:ilvl w:val="0"/>
          <w:numId w:val="192"/>
        </w:numPr>
        <w:spacing w:before="120"/>
        <w:jc w:val="both"/>
        <w:rPr>
          <w:rFonts w:asciiTheme="minorHAnsi" w:hAnsiTheme="minorHAnsi"/>
        </w:rPr>
      </w:pPr>
      <w:r>
        <w:rPr>
          <w:rFonts w:asciiTheme="minorHAnsi" w:hAnsiTheme="minorHAnsi"/>
        </w:rPr>
        <w:lastRenderedPageBreak/>
        <w:t xml:space="preserve">bežné výdavky v skupinách oprávnených výdavkov, ktorých celková hodnota jednorazového nákupu materiálu alebo služby neprevyšuje sumu 500,00 eur vrátane DPH. </w:t>
      </w:r>
    </w:p>
    <w:p w14:paraId="1A5DFB95" w14:textId="64D43F91" w:rsidR="00755F05" w:rsidRDefault="00755F05" w:rsidP="000B5AEE">
      <w:pPr>
        <w:spacing w:before="120"/>
        <w:rPr>
          <w:rFonts w:asciiTheme="minorHAnsi" w:hAnsiTheme="minorHAnsi"/>
          <w:b/>
          <w:bCs/>
        </w:rPr>
      </w:pPr>
      <w:r w:rsidRPr="005272E8">
        <w:rPr>
          <w:rFonts w:asciiTheme="minorHAnsi" w:hAnsiTheme="minorHAnsi"/>
          <w:b/>
          <w:bCs/>
        </w:rPr>
        <w:t>V prípade ostatných skupín výdavkov</w:t>
      </w:r>
      <w:r w:rsidR="000B5AEE">
        <w:rPr>
          <w:rFonts w:asciiTheme="minorHAnsi" w:hAnsiTheme="minorHAnsi"/>
          <w:b/>
          <w:bCs/>
        </w:rPr>
        <w:t>, resp. zjednodušeného vykazovania výdavkov,</w:t>
      </w:r>
      <w:r w:rsidRPr="005272E8">
        <w:rPr>
          <w:rFonts w:asciiTheme="minorHAnsi" w:hAnsiTheme="minorHAnsi"/>
          <w:b/>
          <w:bCs/>
        </w:rPr>
        <w:t xml:space="preserve"> postupuje Prijímateľ naďalej v zmysle tejto Príručky. </w:t>
      </w:r>
    </w:p>
    <w:p w14:paraId="21FB15D9" w14:textId="77777777" w:rsidR="00755F05" w:rsidRPr="005272E8" w:rsidRDefault="00755F05" w:rsidP="005272E8">
      <w:pPr>
        <w:spacing w:before="120"/>
        <w:rPr>
          <w:rFonts w:asciiTheme="minorHAnsi" w:hAnsiTheme="minorHAnsi"/>
          <w:b/>
          <w:bCs/>
        </w:rPr>
      </w:pPr>
    </w:p>
    <w:p w14:paraId="6118EDFB" w14:textId="107BC6BC" w:rsidR="00BD1B0C" w:rsidRDefault="009A0411">
      <w:pPr>
        <w:shd w:val="clear" w:color="auto" w:fill="FBD4B4" w:themeFill="accent6" w:themeFillTint="66"/>
        <w:rPr>
          <w:rFonts w:asciiTheme="minorHAnsi" w:hAnsiTheme="minorHAnsi"/>
          <w:b/>
          <w:color w:val="365F91"/>
          <w:u w:val="single"/>
        </w:rPr>
      </w:pPr>
      <w:r w:rsidRPr="005272E8">
        <w:rPr>
          <w:rFonts w:asciiTheme="minorHAnsi" w:hAnsiTheme="minorHAnsi"/>
          <w:b/>
          <w:color w:val="365F91"/>
          <w:u w:val="single"/>
        </w:rPr>
        <w:t>RO v súlade s Jednotnou príručkou k predklad</w:t>
      </w:r>
      <w:r w:rsidR="00755F05" w:rsidRPr="005272E8">
        <w:rPr>
          <w:rFonts w:asciiTheme="minorHAnsi" w:hAnsiTheme="minorHAnsi"/>
          <w:b/>
          <w:color w:val="365F91"/>
          <w:u w:val="single"/>
        </w:rPr>
        <w:t>a</w:t>
      </w:r>
      <w:r w:rsidRPr="005272E8">
        <w:rPr>
          <w:rFonts w:asciiTheme="minorHAnsi" w:hAnsiTheme="minorHAnsi"/>
          <w:b/>
          <w:color w:val="365F91"/>
          <w:u w:val="single"/>
        </w:rPr>
        <w:t>niu k </w:t>
      </w:r>
      <w:proofErr w:type="spellStart"/>
      <w:r w:rsidRPr="005272E8">
        <w:rPr>
          <w:rFonts w:asciiTheme="minorHAnsi" w:hAnsiTheme="minorHAnsi"/>
          <w:b/>
          <w:color w:val="365F91"/>
          <w:u w:val="single"/>
        </w:rPr>
        <w:t>ŽoP</w:t>
      </w:r>
      <w:proofErr w:type="spellEnd"/>
      <w:r w:rsidRPr="005272E8">
        <w:rPr>
          <w:rFonts w:asciiTheme="minorHAnsi" w:hAnsiTheme="minorHAnsi"/>
          <w:b/>
          <w:color w:val="365F91"/>
          <w:u w:val="single"/>
        </w:rPr>
        <w:t xml:space="preserve"> považuje za sumarizačné hárky pri skupine výdavkov</w:t>
      </w:r>
      <w:r w:rsidR="00BD1B0C">
        <w:rPr>
          <w:rFonts w:asciiTheme="minorHAnsi" w:hAnsiTheme="minorHAnsi"/>
          <w:b/>
          <w:color w:val="365F91"/>
          <w:u w:val="single"/>
        </w:rPr>
        <w:t>:</w:t>
      </w:r>
    </w:p>
    <w:p w14:paraId="7783CE85" w14:textId="77777777" w:rsidR="00BD1B0C" w:rsidRDefault="00BD1B0C">
      <w:pPr>
        <w:shd w:val="clear" w:color="auto" w:fill="FBD4B4" w:themeFill="accent6" w:themeFillTint="66"/>
        <w:rPr>
          <w:rFonts w:asciiTheme="minorHAnsi" w:hAnsiTheme="minorHAnsi"/>
          <w:b/>
          <w:color w:val="365F91"/>
          <w:u w:val="single"/>
        </w:rPr>
      </w:pPr>
    </w:p>
    <w:p w14:paraId="46ABE58D" w14:textId="4BCCE0F5" w:rsidR="00BD1B0C" w:rsidRDefault="00BD1B0C" w:rsidP="005272E8">
      <w:pPr>
        <w:pStyle w:val="Odsekzoznamu"/>
        <w:numPr>
          <w:ilvl w:val="0"/>
          <w:numId w:val="193"/>
        </w:numPr>
        <w:shd w:val="clear" w:color="auto" w:fill="FBD4B4" w:themeFill="accent6" w:themeFillTint="66"/>
        <w:ind w:left="567" w:hanging="567"/>
        <w:jc w:val="both"/>
        <w:rPr>
          <w:rFonts w:asciiTheme="minorHAnsi" w:eastAsia="Calibri" w:hAnsiTheme="minorHAnsi"/>
          <w:b/>
          <w:color w:val="365F91"/>
          <w:u w:val="single"/>
        </w:rPr>
      </w:pPr>
      <w:r>
        <w:rPr>
          <w:rFonts w:asciiTheme="minorHAnsi" w:eastAsia="Calibri" w:hAnsiTheme="minorHAnsi"/>
          <w:b/>
          <w:color w:val="365F91"/>
          <w:u w:val="single"/>
        </w:rPr>
        <w:t>osobné výdavky -</w:t>
      </w:r>
      <w:r w:rsidR="009A0411" w:rsidRPr="005272E8">
        <w:rPr>
          <w:rFonts w:asciiTheme="minorHAnsi" w:eastAsia="Calibri" w:hAnsiTheme="minorHAnsi"/>
          <w:b/>
          <w:color w:val="365F91"/>
          <w:u w:val="single"/>
        </w:rPr>
        <w:t xml:space="preserve"> sumarizačný hárok vypracovaný RO, </w:t>
      </w:r>
      <w:r w:rsidRPr="004708BD">
        <w:rPr>
          <w:rFonts w:asciiTheme="minorHAnsi" w:hAnsiTheme="minorHAnsi"/>
          <w:b/>
          <w:color w:val="365F91"/>
          <w:u w:val="single"/>
        </w:rPr>
        <w:t>uvedený</w:t>
      </w:r>
      <w:r w:rsidRPr="004708BD">
        <w:rPr>
          <w:rFonts w:asciiTheme="minorHAnsi" w:eastAsia="Calibri" w:hAnsiTheme="minorHAnsi"/>
          <w:b/>
          <w:color w:val="365F91"/>
          <w:u w:val="single"/>
        </w:rPr>
        <w:t xml:space="preserve"> v Prílohe č. 3,</w:t>
      </w:r>
      <w:r>
        <w:rPr>
          <w:rFonts w:asciiTheme="minorHAnsi" w:eastAsia="Calibri" w:hAnsiTheme="minorHAnsi"/>
          <w:b/>
          <w:color w:val="365F91"/>
          <w:u w:val="single"/>
        </w:rPr>
        <w:t xml:space="preserve"> </w:t>
      </w:r>
      <w:r w:rsidR="009A0411" w:rsidRPr="005272E8">
        <w:rPr>
          <w:rFonts w:asciiTheme="minorHAnsi" w:eastAsia="Calibri" w:hAnsiTheme="minorHAnsi"/>
          <w:b/>
          <w:color w:val="365F91"/>
          <w:u w:val="single"/>
        </w:rPr>
        <w:t>ktorý je neoddeliteľnou súčasťou tejto Príručky</w:t>
      </w:r>
      <w:r w:rsidR="003F1EFB" w:rsidRPr="005272E8">
        <w:rPr>
          <w:rFonts w:asciiTheme="minorHAnsi" w:hAnsiTheme="minorHAnsi"/>
          <w:b/>
          <w:color w:val="365F91"/>
          <w:u w:val="single"/>
        </w:rPr>
        <w:t xml:space="preserve">, </w:t>
      </w:r>
    </w:p>
    <w:p w14:paraId="33C52A0D" w14:textId="04C56A99" w:rsidR="00BD1B0C" w:rsidRDefault="00BD1B0C" w:rsidP="005272E8">
      <w:pPr>
        <w:pStyle w:val="Odsekzoznamu"/>
        <w:numPr>
          <w:ilvl w:val="0"/>
          <w:numId w:val="193"/>
        </w:numPr>
        <w:shd w:val="clear" w:color="auto" w:fill="FBD4B4" w:themeFill="accent6" w:themeFillTint="66"/>
        <w:ind w:left="567" w:hanging="567"/>
        <w:jc w:val="both"/>
        <w:rPr>
          <w:rFonts w:asciiTheme="minorHAnsi" w:eastAsia="Calibri" w:hAnsiTheme="minorHAnsi"/>
          <w:b/>
          <w:color w:val="365F91"/>
          <w:u w:val="single"/>
        </w:rPr>
      </w:pPr>
      <w:r>
        <w:rPr>
          <w:rFonts w:asciiTheme="minorHAnsi" w:eastAsia="Calibri" w:hAnsiTheme="minorHAnsi"/>
          <w:b/>
          <w:color w:val="365F91"/>
          <w:u w:val="single"/>
        </w:rPr>
        <w:t xml:space="preserve">cestovné náhrady - </w:t>
      </w:r>
      <w:r w:rsidR="009A0411" w:rsidRPr="005272E8">
        <w:rPr>
          <w:rFonts w:asciiTheme="minorHAnsi" w:eastAsia="Calibri" w:hAnsiTheme="minorHAnsi"/>
          <w:b/>
          <w:color w:val="365F91"/>
          <w:u w:val="single"/>
        </w:rPr>
        <w:t xml:space="preserve">sumarizačný hárok vypracovaný RO, </w:t>
      </w:r>
      <w:r w:rsidRPr="00AD6586">
        <w:rPr>
          <w:rFonts w:asciiTheme="minorHAnsi" w:eastAsia="Calibri" w:hAnsiTheme="minorHAnsi"/>
          <w:b/>
          <w:color w:val="365F91"/>
          <w:u w:val="single"/>
        </w:rPr>
        <w:t>uvedený v Prílohe č. 4</w:t>
      </w:r>
      <w:r>
        <w:rPr>
          <w:rFonts w:asciiTheme="minorHAnsi" w:eastAsia="Calibri" w:hAnsiTheme="minorHAnsi"/>
          <w:b/>
          <w:color w:val="365F91"/>
          <w:u w:val="single"/>
        </w:rPr>
        <w:t>,</w:t>
      </w:r>
      <w:r w:rsidRPr="00AD6586">
        <w:rPr>
          <w:rFonts w:asciiTheme="minorHAnsi" w:eastAsia="Calibri" w:hAnsiTheme="minorHAnsi"/>
          <w:b/>
          <w:color w:val="365F91"/>
          <w:u w:val="single"/>
        </w:rPr>
        <w:t xml:space="preserve"> </w:t>
      </w:r>
      <w:r w:rsidR="009A0411" w:rsidRPr="005272E8">
        <w:rPr>
          <w:rFonts w:asciiTheme="minorHAnsi" w:eastAsia="Calibri" w:hAnsiTheme="minorHAnsi"/>
          <w:b/>
          <w:color w:val="365F91"/>
          <w:u w:val="single"/>
        </w:rPr>
        <w:t>ktorý je neoddeliteľnou súčasťou tejto Príručky a </w:t>
      </w:r>
    </w:p>
    <w:p w14:paraId="671AABAF" w14:textId="0329E586" w:rsidR="00BD1B0C" w:rsidRDefault="009A0411" w:rsidP="005272E8">
      <w:pPr>
        <w:pStyle w:val="Odsekzoznamu"/>
        <w:numPr>
          <w:ilvl w:val="0"/>
          <w:numId w:val="193"/>
        </w:numPr>
        <w:shd w:val="clear" w:color="auto" w:fill="FBD4B4" w:themeFill="accent6" w:themeFillTint="66"/>
        <w:ind w:left="567" w:hanging="567"/>
        <w:jc w:val="both"/>
        <w:rPr>
          <w:rFonts w:asciiTheme="minorHAnsi" w:eastAsia="Calibri" w:hAnsiTheme="minorHAnsi"/>
          <w:b/>
          <w:color w:val="365F91"/>
          <w:u w:val="single"/>
        </w:rPr>
      </w:pPr>
      <w:r w:rsidRPr="005272E8">
        <w:rPr>
          <w:rFonts w:asciiTheme="minorHAnsi" w:eastAsia="Calibri" w:hAnsiTheme="minorHAnsi"/>
          <w:b/>
          <w:color w:val="365F91"/>
          <w:u w:val="single"/>
        </w:rPr>
        <w:t>v súvislosti s bežnými výdavkami</w:t>
      </w:r>
      <w:r w:rsidR="00BD1B0C">
        <w:rPr>
          <w:rFonts w:asciiTheme="minorHAnsi" w:eastAsia="Calibri" w:hAnsiTheme="minorHAnsi"/>
          <w:b/>
          <w:color w:val="365F91"/>
          <w:u w:val="single"/>
        </w:rPr>
        <w:t>, ktorých celková hodnota jednorazového nákupu materiálu alebo služby neprevyšuje sumu 500,00 eur vrátane DPH</w:t>
      </w:r>
      <w:r w:rsidR="00755F05" w:rsidRPr="005272E8">
        <w:rPr>
          <w:rFonts w:asciiTheme="minorHAnsi" w:eastAsia="Calibri" w:hAnsiTheme="minorHAnsi"/>
          <w:b/>
          <w:color w:val="365F91"/>
          <w:u w:val="single"/>
        </w:rPr>
        <w:t xml:space="preserve"> </w:t>
      </w:r>
      <w:r w:rsidR="00BD1B0C">
        <w:rPr>
          <w:rFonts w:asciiTheme="minorHAnsi" w:eastAsia="Calibri" w:hAnsiTheme="minorHAnsi"/>
          <w:b/>
          <w:color w:val="365F91"/>
          <w:u w:val="single"/>
        </w:rPr>
        <w:t xml:space="preserve">- </w:t>
      </w:r>
      <w:r w:rsidR="00755F05" w:rsidRPr="005272E8">
        <w:rPr>
          <w:rFonts w:asciiTheme="minorHAnsi" w:eastAsia="Calibri" w:hAnsiTheme="minorHAnsi"/>
          <w:b/>
          <w:color w:val="365F91"/>
          <w:u w:val="single"/>
        </w:rPr>
        <w:t>sumarizačný hárok vypracovaný CKO a</w:t>
      </w:r>
      <w:r w:rsidR="00BD1B0C">
        <w:rPr>
          <w:rFonts w:asciiTheme="minorHAnsi" w:eastAsia="Calibri" w:hAnsiTheme="minorHAnsi"/>
          <w:b/>
          <w:color w:val="365F91"/>
          <w:u w:val="single"/>
        </w:rPr>
        <w:t> </w:t>
      </w:r>
      <w:r w:rsidR="00755F05" w:rsidRPr="005272E8">
        <w:rPr>
          <w:rFonts w:asciiTheme="minorHAnsi" w:eastAsia="Calibri" w:hAnsiTheme="minorHAnsi"/>
          <w:b/>
          <w:color w:val="365F91"/>
          <w:u w:val="single"/>
        </w:rPr>
        <w:t>je</w:t>
      </w:r>
      <w:r w:rsidR="00BD1B0C">
        <w:rPr>
          <w:rFonts w:asciiTheme="minorHAnsi" w:eastAsia="Calibri" w:hAnsiTheme="minorHAnsi"/>
          <w:b/>
          <w:color w:val="365F91"/>
          <w:u w:val="single"/>
        </w:rPr>
        <w:t xml:space="preserve"> priložen</w:t>
      </w:r>
      <w:r w:rsidR="00755F05" w:rsidRPr="005272E8">
        <w:rPr>
          <w:rFonts w:asciiTheme="minorHAnsi" w:eastAsia="Calibri" w:hAnsiTheme="minorHAnsi"/>
          <w:b/>
          <w:color w:val="365F91"/>
          <w:u w:val="single"/>
        </w:rPr>
        <w:t xml:space="preserve">ý v prílohe č. 3 </w:t>
      </w:r>
      <w:r w:rsidR="003F1EFB" w:rsidRPr="005272E8">
        <w:rPr>
          <w:rFonts w:asciiTheme="minorHAnsi" w:hAnsiTheme="minorHAnsi"/>
          <w:b/>
          <w:color w:val="365F91"/>
          <w:u w:val="single"/>
        </w:rPr>
        <w:t xml:space="preserve">v rámci </w:t>
      </w:r>
      <w:r w:rsidR="00755F05" w:rsidRPr="005272E8">
        <w:rPr>
          <w:rFonts w:asciiTheme="minorHAnsi" w:eastAsia="Calibri" w:hAnsiTheme="minorHAnsi"/>
          <w:b/>
          <w:color w:val="365F91"/>
          <w:u w:val="single"/>
        </w:rPr>
        <w:t>Jednotnej príručky k predkladaniu k </w:t>
      </w:r>
      <w:proofErr w:type="spellStart"/>
      <w:r w:rsidR="00755F05" w:rsidRPr="005272E8">
        <w:rPr>
          <w:rFonts w:asciiTheme="minorHAnsi" w:eastAsia="Calibri" w:hAnsiTheme="minorHAnsi"/>
          <w:b/>
          <w:color w:val="365F91"/>
          <w:u w:val="single"/>
        </w:rPr>
        <w:t>ŽoP</w:t>
      </w:r>
      <w:proofErr w:type="spellEnd"/>
      <w:r w:rsidR="00755F05" w:rsidRPr="005272E8">
        <w:rPr>
          <w:rFonts w:asciiTheme="minorHAnsi" w:eastAsia="Calibri" w:hAnsiTheme="minorHAnsi"/>
          <w:b/>
          <w:color w:val="365F91"/>
          <w:u w:val="single"/>
        </w:rPr>
        <w:t xml:space="preserve">. </w:t>
      </w:r>
    </w:p>
    <w:p w14:paraId="51F36A96" w14:textId="77777777" w:rsidR="00BD1B0C" w:rsidRPr="005272E8" w:rsidRDefault="00BD1B0C" w:rsidP="005272E8">
      <w:pPr>
        <w:shd w:val="clear" w:color="auto" w:fill="FBD4B4" w:themeFill="accent6" w:themeFillTint="66"/>
        <w:rPr>
          <w:rFonts w:asciiTheme="minorHAnsi" w:hAnsiTheme="minorHAnsi"/>
          <w:b/>
          <w:color w:val="365F91"/>
          <w:u w:val="single"/>
        </w:rPr>
      </w:pPr>
    </w:p>
    <w:p w14:paraId="3C347FF6" w14:textId="1DA6AD8F" w:rsidR="009A0411" w:rsidRPr="005272E8" w:rsidRDefault="00755F05" w:rsidP="005272E8">
      <w:pPr>
        <w:shd w:val="clear" w:color="auto" w:fill="FBD4B4" w:themeFill="accent6" w:themeFillTint="66"/>
        <w:rPr>
          <w:rFonts w:asciiTheme="minorHAnsi" w:hAnsiTheme="minorHAnsi"/>
          <w:b/>
          <w:color w:val="365F91"/>
          <w:u w:val="single"/>
        </w:rPr>
      </w:pPr>
      <w:r w:rsidRPr="005272E8">
        <w:rPr>
          <w:rFonts w:asciiTheme="minorHAnsi" w:hAnsiTheme="minorHAnsi"/>
          <w:b/>
          <w:color w:val="365F91"/>
          <w:u w:val="single"/>
        </w:rPr>
        <w:t>Prijímateľ má možnosť pri predkladaní dokumentácie k </w:t>
      </w:r>
      <w:proofErr w:type="spellStart"/>
      <w:r w:rsidRPr="005272E8">
        <w:rPr>
          <w:rFonts w:asciiTheme="minorHAnsi" w:hAnsiTheme="minorHAnsi"/>
          <w:b/>
          <w:color w:val="365F91"/>
          <w:u w:val="single"/>
        </w:rPr>
        <w:t>ŽoP</w:t>
      </w:r>
      <w:proofErr w:type="spellEnd"/>
      <w:r w:rsidRPr="005272E8">
        <w:rPr>
          <w:rFonts w:asciiTheme="minorHAnsi" w:hAnsiTheme="minorHAnsi"/>
          <w:b/>
          <w:color w:val="365F91"/>
          <w:u w:val="single"/>
        </w:rPr>
        <w:t xml:space="preserve"> využiť iný adekvátny výstup z účtovného systému, ktorý musí obsahovať dostatočné informácie o deklarovaných výdavkoch a musí byť jeho obsah a forma vopred odsúhlasená RO. </w:t>
      </w:r>
    </w:p>
    <w:p w14:paraId="0D3316CB" w14:textId="77777777" w:rsidR="00755F05" w:rsidRPr="005272E8" w:rsidRDefault="00755F05" w:rsidP="005272E8">
      <w:pPr>
        <w:spacing w:before="120"/>
        <w:rPr>
          <w:rFonts w:asciiTheme="minorHAnsi" w:hAnsiTheme="minorHAnsi"/>
        </w:rPr>
      </w:pPr>
    </w:p>
    <w:p w14:paraId="73005525" w14:textId="3A688F56" w:rsidR="005E637A" w:rsidRDefault="008207C0" w:rsidP="00CF2D1E">
      <w:pPr>
        <w:spacing w:before="120"/>
        <w:rPr>
          <w:rFonts w:asciiTheme="minorHAnsi" w:hAnsiTheme="minorHAnsi"/>
        </w:rPr>
      </w:pPr>
      <w:r w:rsidRPr="00CF2D1E">
        <w:rPr>
          <w:rFonts w:asciiTheme="minorHAnsi" w:hAnsiTheme="minorHAnsi"/>
        </w:rPr>
        <w:t>Prijímateľ</w:t>
      </w:r>
      <w:r w:rsidR="00856957" w:rsidRPr="00CF2D1E">
        <w:rPr>
          <w:rFonts w:asciiTheme="minorHAnsi" w:hAnsiTheme="minorHAnsi"/>
        </w:rPr>
        <w:t xml:space="preserve"> predkladá</w:t>
      </w:r>
      <w:r w:rsidRPr="005272E8">
        <w:rPr>
          <w:rFonts w:asciiTheme="minorHAnsi" w:hAnsiTheme="minorHAnsi"/>
        </w:rPr>
        <w:t xml:space="preserve"> </w:t>
      </w:r>
      <w:proofErr w:type="spellStart"/>
      <w:r w:rsidRPr="005272E8">
        <w:rPr>
          <w:rFonts w:asciiTheme="minorHAnsi" w:hAnsiTheme="minorHAnsi"/>
        </w:rPr>
        <w:t>ŽoP</w:t>
      </w:r>
      <w:proofErr w:type="spellEnd"/>
      <w:r w:rsidRPr="005272E8">
        <w:rPr>
          <w:rFonts w:asciiTheme="minorHAnsi" w:hAnsiTheme="minorHAnsi"/>
        </w:rPr>
        <w:t xml:space="preserve"> </w:t>
      </w:r>
      <w:r w:rsidRPr="00CF2D1E">
        <w:rPr>
          <w:rFonts w:asciiTheme="minorHAnsi" w:hAnsiTheme="minorHAnsi"/>
        </w:rPr>
        <w:t>formou vyplnenia</w:t>
      </w:r>
      <w:r w:rsidRPr="005272E8">
        <w:rPr>
          <w:rFonts w:asciiTheme="minorHAnsi" w:hAnsiTheme="minorHAnsi"/>
        </w:rPr>
        <w:t xml:space="preserve"> </w:t>
      </w:r>
      <w:r w:rsidRPr="00CF2D1E">
        <w:rPr>
          <w:rFonts w:asciiTheme="minorHAnsi" w:hAnsiTheme="minorHAnsi"/>
        </w:rPr>
        <w:t xml:space="preserve">formuláru </w:t>
      </w:r>
      <w:proofErr w:type="spellStart"/>
      <w:r w:rsidRPr="00CF2D1E">
        <w:rPr>
          <w:rFonts w:asciiTheme="minorHAnsi" w:hAnsiTheme="minorHAnsi"/>
        </w:rPr>
        <w:t>ŽoP</w:t>
      </w:r>
      <w:proofErr w:type="spellEnd"/>
      <w:r w:rsidRPr="005272E8">
        <w:footnoteReference w:id="4"/>
      </w:r>
      <w:r w:rsidRPr="005272E8">
        <w:rPr>
          <w:rFonts w:asciiTheme="minorHAnsi" w:hAnsiTheme="minorHAnsi"/>
          <w:vertAlign w:val="superscript"/>
        </w:rPr>
        <w:t xml:space="preserve"> </w:t>
      </w:r>
      <w:r w:rsidRPr="00CF2D1E">
        <w:rPr>
          <w:rFonts w:asciiTheme="minorHAnsi" w:hAnsiTheme="minorHAnsi"/>
        </w:rPr>
        <w:t xml:space="preserve">tak, že </w:t>
      </w:r>
      <w:proofErr w:type="spellStart"/>
      <w:r w:rsidRPr="00CF2D1E">
        <w:rPr>
          <w:rFonts w:asciiTheme="minorHAnsi" w:hAnsiTheme="minorHAnsi"/>
        </w:rPr>
        <w:t>ŽoP</w:t>
      </w:r>
      <w:proofErr w:type="spellEnd"/>
      <w:r w:rsidRPr="00CF2D1E">
        <w:rPr>
          <w:rFonts w:asciiTheme="minorHAnsi" w:hAnsiTheme="minorHAnsi"/>
        </w:rPr>
        <w:t xml:space="preserve"> vypracuje </w:t>
      </w:r>
      <w:r w:rsidR="00856957" w:rsidRPr="00CF2D1E">
        <w:rPr>
          <w:rFonts w:asciiTheme="minorHAnsi" w:hAnsiTheme="minorHAnsi"/>
        </w:rPr>
        <w:t xml:space="preserve">elektronicky </w:t>
      </w:r>
      <w:r w:rsidRPr="00CF2D1E">
        <w:rPr>
          <w:rFonts w:asciiTheme="minorHAnsi" w:hAnsiTheme="minorHAnsi"/>
        </w:rPr>
        <w:t>a odošle prostredníctvom elektronického formulára v rámci verejnej časti ITMS2014+</w:t>
      </w:r>
      <w:r w:rsidR="003636D9" w:rsidRPr="00CF2D1E">
        <w:rPr>
          <w:rFonts w:asciiTheme="minorHAnsi" w:hAnsiTheme="minorHAnsi"/>
        </w:rPr>
        <w:t>.</w:t>
      </w:r>
      <w:r w:rsidR="001B2F4E">
        <w:rPr>
          <w:rFonts w:asciiTheme="minorHAnsi" w:hAnsiTheme="minorHAnsi"/>
        </w:rPr>
        <w:t xml:space="preserve"> Prijímateľ zašle e-mailom informáciu o predložení </w:t>
      </w:r>
      <w:proofErr w:type="spellStart"/>
      <w:r w:rsidR="001B2F4E">
        <w:rPr>
          <w:rFonts w:asciiTheme="minorHAnsi" w:hAnsiTheme="minorHAnsi"/>
        </w:rPr>
        <w:t>ŽoP</w:t>
      </w:r>
      <w:proofErr w:type="spellEnd"/>
      <w:r w:rsidR="001B2F4E">
        <w:rPr>
          <w:rFonts w:asciiTheme="minorHAnsi" w:hAnsiTheme="minorHAnsi"/>
        </w:rPr>
        <w:t xml:space="preserve"> príslušnému projektovému man</w:t>
      </w:r>
      <w:r w:rsidR="00E67E97">
        <w:rPr>
          <w:rFonts w:asciiTheme="minorHAnsi" w:hAnsiTheme="minorHAnsi"/>
        </w:rPr>
        <w:t xml:space="preserve">ažérovi RO. </w:t>
      </w:r>
    </w:p>
    <w:p w14:paraId="195BB5DA" w14:textId="025A132C" w:rsidR="00A00F3D" w:rsidRDefault="00A00F3D" w:rsidP="005272E8">
      <w:pPr>
        <w:spacing w:before="120" w:after="120"/>
        <w:rPr>
          <w:rFonts w:asciiTheme="minorHAnsi" w:hAnsiTheme="minorHAnsi"/>
        </w:rPr>
      </w:pPr>
      <w:r>
        <w:rPr>
          <w:rFonts w:asciiTheme="minorHAnsi" w:hAnsiTheme="minorHAnsi"/>
        </w:rPr>
        <w:t xml:space="preserve">Prijímateľ predkladá </w:t>
      </w:r>
      <w:proofErr w:type="spellStart"/>
      <w:r>
        <w:rPr>
          <w:rFonts w:asciiTheme="minorHAnsi" w:hAnsiTheme="minorHAnsi"/>
        </w:rPr>
        <w:t>ŽoP</w:t>
      </w:r>
      <w:proofErr w:type="spellEnd"/>
      <w:r>
        <w:rPr>
          <w:rFonts w:asciiTheme="minorHAnsi" w:hAnsiTheme="minorHAnsi"/>
        </w:rPr>
        <w:t xml:space="preserve"> prostredníctvom ITMS2014+ štatutárnym orgánom Prijímateľa, resp. ním splnomocnenou alebo poverenou osobou postupom, a to: </w:t>
      </w:r>
    </w:p>
    <w:p w14:paraId="401F2791" w14:textId="7C28988A" w:rsidR="00A00F3D" w:rsidRPr="005272E8" w:rsidRDefault="00A00F3D" w:rsidP="005272E8">
      <w:pPr>
        <w:pStyle w:val="Odsekzoznamu"/>
        <w:numPr>
          <w:ilvl w:val="0"/>
          <w:numId w:val="191"/>
        </w:numPr>
        <w:spacing w:before="120" w:after="120"/>
        <w:jc w:val="both"/>
        <w:rPr>
          <w:rFonts w:asciiTheme="minorHAnsi" w:hAnsiTheme="minorHAnsi"/>
        </w:rPr>
      </w:pPr>
      <w:r w:rsidRPr="005272E8">
        <w:rPr>
          <w:rFonts w:asciiTheme="minorHAnsi" w:hAnsiTheme="minorHAnsi"/>
        </w:rPr>
        <w:t xml:space="preserve">Ak je </w:t>
      </w:r>
      <w:r>
        <w:rPr>
          <w:rFonts w:asciiTheme="minorHAnsi" w:hAnsiTheme="minorHAnsi"/>
        </w:rPr>
        <w:t>P</w:t>
      </w:r>
      <w:r w:rsidRPr="005272E8">
        <w:rPr>
          <w:rFonts w:asciiTheme="minorHAnsi" w:hAnsiTheme="minorHAnsi"/>
        </w:rPr>
        <w:t>rijímateľom fyzická osoba (vrátane podnikateľa fyzickej osoby), </w:t>
      </w:r>
      <w:proofErr w:type="spellStart"/>
      <w:r>
        <w:rPr>
          <w:rFonts w:asciiTheme="minorHAnsi" w:hAnsiTheme="minorHAnsi"/>
        </w:rPr>
        <w:t>ŽoP</w:t>
      </w:r>
      <w:proofErr w:type="spellEnd"/>
      <w:r>
        <w:rPr>
          <w:rFonts w:asciiTheme="minorHAnsi" w:hAnsiTheme="minorHAnsi"/>
        </w:rPr>
        <w:t xml:space="preserve"> </w:t>
      </w:r>
      <w:r w:rsidRPr="005272E8">
        <w:rPr>
          <w:rFonts w:asciiTheme="minorHAnsi" w:hAnsiTheme="minorHAnsi"/>
        </w:rPr>
        <w:t xml:space="preserve">môže predložiť na </w:t>
      </w:r>
      <w:r>
        <w:rPr>
          <w:rFonts w:asciiTheme="minorHAnsi" w:hAnsiTheme="minorHAnsi"/>
        </w:rPr>
        <w:t>RO</w:t>
      </w:r>
      <w:r w:rsidRPr="005272E8">
        <w:rPr>
          <w:rFonts w:asciiTheme="minorHAnsi" w:hAnsiTheme="minorHAnsi"/>
        </w:rPr>
        <w:t xml:space="preserve"> použitím svojho prihlasovacieho mena a hesla v ITMS2014+, ktoré mu na tento účel vygenerovalo </w:t>
      </w:r>
      <w:proofErr w:type="spellStart"/>
      <w:r w:rsidRPr="005272E8">
        <w:rPr>
          <w:rFonts w:asciiTheme="minorHAnsi" w:hAnsiTheme="minorHAnsi"/>
        </w:rPr>
        <w:t>DataCentrum</w:t>
      </w:r>
      <w:proofErr w:type="spellEnd"/>
      <w:r w:rsidRPr="005272E8">
        <w:rPr>
          <w:rFonts w:asciiTheme="minorHAnsi" w:hAnsiTheme="minorHAnsi"/>
        </w:rPr>
        <w:t xml:space="preserve"> alebo prostredníctvom fyzickej osoby splnomocnenej na tento úkon použitím jej prihlasovacieho mena a hesla v ITMS2014+, ktoré jej na tento účel vygenerovalo </w:t>
      </w:r>
      <w:proofErr w:type="spellStart"/>
      <w:r w:rsidRPr="005272E8">
        <w:rPr>
          <w:rFonts w:asciiTheme="minorHAnsi" w:hAnsiTheme="minorHAnsi"/>
        </w:rPr>
        <w:t>DataCentrum</w:t>
      </w:r>
      <w:proofErr w:type="spellEnd"/>
      <w:r w:rsidR="00E827B6">
        <w:rPr>
          <w:rFonts w:asciiTheme="minorHAnsi" w:hAnsiTheme="minorHAnsi"/>
        </w:rPr>
        <w:t xml:space="preserve"> (súčasťou dokumentácie k projektu bude aj originál, resp. úradne osvedčené plnomocenstvo)</w:t>
      </w:r>
      <w:r w:rsidRPr="005272E8">
        <w:rPr>
          <w:rFonts w:asciiTheme="minorHAnsi" w:hAnsiTheme="minorHAnsi"/>
        </w:rPr>
        <w:t>;</w:t>
      </w:r>
    </w:p>
    <w:p w14:paraId="063DCB0F" w14:textId="79570750" w:rsidR="00A00F3D" w:rsidRPr="005272E8" w:rsidRDefault="00A00F3D" w:rsidP="005272E8">
      <w:pPr>
        <w:pStyle w:val="Odsekzoznamu"/>
        <w:numPr>
          <w:ilvl w:val="0"/>
          <w:numId w:val="191"/>
        </w:numPr>
        <w:spacing w:before="120" w:after="120"/>
        <w:jc w:val="both"/>
        <w:rPr>
          <w:rFonts w:asciiTheme="minorHAnsi" w:hAnsiTheme="minorHAnsi"/>
        </w:rPr>
      </w:pPr>
      <w:r w:rsidRPr="005272E8">
        <w:rPr>
          <w:rFonts w:asciiTheme="minorHAnsi" w:hAnsiTheme="minorHAnsi"/>
          <w:b/>
          <w:bCs/>
        </w:rPr>
        <w:t>V prípade, že štatutárnym orgánom Prijímateľa, ktorý je právnickou osobou, je iba jedna fyzická osoba</w:t>
      </w:r>
      <w:r w:rsidRPr="005272E8">
        <w:rPr>
          <w:rFonts w:asciiTheme="minorHAnsi" w:hAnsiTheme="minorHAnsi"/>
        </w:rPr>
        <w:t xml:space="preserve">, </w:t>
      </w:r>
      <w:proofErr w:type="spellStart"/>
      <w:r>
        <w:rPr>
          <w:rFonts w:asciiTheme="minorHAnsi" w:hAnsiTheme="minorHAnsi"/>
        </w:rPr>
        <w:t>ŽoP</w:t>
      </w:r>
      <w:proofErr w:type="spellEnd"/>
      <w:r>
        <w:rPr>
          <w:rFonts w:asciiTheme="minorHAnsi" w:hAnsiTheme="minorHAnsi"/>
        </w:rPr>
        <w:t xml:space="preserve"> </w:t>
      </w:r>
      <w:r w:rsidRPr="005272E8">
        <w:rPr>
          <w:rFonts w:asciiTheme="minorHAnsi" w:hAnsiTheme="minorHAnsi"/>
        </w:rPr>
        <w:t xml:space="preserve">môže predložiť na </w:t>
      </w:r>
      <w:r>
        <w:rPr>
          <w:rFonts w:asciiTheme="minorHAnsi" w:hAnsiTheme="minorHAnsi"/>
        </w:rPr>
        <w:t>RO</w:t>
      </w:r>
      <w:r w:rsidRPr="005272E8">
        <w:rPr>
          <w:rFonts w:asciiTheme="minorHAnsi" w:hAnsiTheme="minorHAnsi"/>
        </w:rPr>
        <w:t xml:space="preserve"> použitím svojho prihlasovacieho mena a hesla v ITMS2014+, ktoré mu na tento účel vygenerovalo </w:t>
      </w:r>
      <w:proofErr w:type="spellStart"/>
      <w:r w:rsidRPr="005272E8">
        <w:rPr>
          <w:rFonts w:asciiTheme="minorHAnsi" w:hAnsiTheme="minorHAnsi"/>
        </w:rPr>
        <w:t>DataCentrum</w:t>
      </w:r>
      <w:proofErr w:type="spellEnd"/>
      <w:r w:rsidRPr="005272E8">
        <w:rPr>
          <w:rFonts w:asciiTheme="minorHAnsi" w:hAnsiTheme="minorHAnsi"/>
        </w:rPr>
        <w:t xml:space="preserve"> alebo prostredníctvom fyzickej osoby splnomocnenej na tento úkon použitím jej prihlasovacieho mena a hesla v ITMS2014+, ktoré jej na tento účel vygenerovalo </w:t>
      </w:r>
      <w:proofErr w:type="spellStart"/>
      <w:r w:rsidRPr="005272E8">
        <w:rPr>
          <w:rFonts w:asciiTheme="minorHAnsi" w:hAnsiTheme="minorHAnsi"/>
        </w:rPr>
        <w:t>DataCentrum</w:t>
      </w:r>
      <w:proofErr w:type="spellEnd"/>
      <w:r w:rsidR="00E827B6">
        <w:rPr>
          <w:rFonts w:asciiTheme="minorHAnsi" w:hAnsiTheme="minorHAnsi"/>
        </w:rPr>
        <w:t xml:space="preserve"> (súčasťou dokumentác</w:t>
      </w:r>
      <w:r w:rsidR="00E01311">
        <w:rPr>
          <w:rFonts w:asciiTheme="minorHAnsi" w:hAnsiTheme="minorHAnsi"/>
        </w:rPr>
        <w:t>i</w:t>
      </w:r>
      <w:r w:rsidR="00E827B6">
        <w:rPr>
          <w:rFonts w:asciiTheme="minorHAnsi" w:hAnsiTheme="minorHAnsi"/>
        </w:rPr>
        <w:t>e k projektu má byť aj originál, resp. úrad</w:t>
      </w:r>
      <w:r w:rsidR="006D4F62">
        <w:rPr>
          <w:rFonts w:asciiTheme="minorHAnsi" w:hAnsiTheme="minorHAnsi"/>
        </w:rPr>
        <w:t>n</w:t>
      </w:r>
      <w:r w:rsidR="00E827B6">
        <w:rPr>
          <w:rFonts w:asciiTheme="minorHAnsi" w:hAnsiTheme="minorHAnsi"/>
        </w:rPr>
        <w:t>e osvedčené plnomocenstvo)</w:t>
      </w:r>
      <w:r w:rsidRPr="005272E8">
        <w:rPr>
          <w:rFonts w:asciiTheme="minorHAnsi" w:hAnsiTheme="minorHAnsi"/>
        </w:rPr>
        <w:t>;</w:t>
      </w:r>
    </w:p>
    <w:p w14:paraId="0BA3A8B6" w14:textId="621BE4C5" w:rsidR="00A00F3D" w:rsidRPr="005272E8" w:rsidRDefault="00A00F3D" w:rsidP="005272E8">
      <w:pPr>
        <w:pStyle w:val="Odsekzoznamu"/>
        <w:numPr>
          <w:ilvl w:val="0"/>
          <w:numId w:val="191"/>
        </w:numPr>
        <w:spacing w:before="120" w:after="120"/>
        <w:jc w:val="both"/>
        <w:rPr>
          <w:rFonts w:asciiTheme="minorHAnsi" w:hAnsiTheme="minorHAnsi"/>
        </w:rPr>
      </w:pPr>
      <w:r w:rsidRPr="005272E8">
        <w:rPr>
          <w:rFonts w:asciiTheme="minorHAnsi" w:hAnsiTheme="minorHAnsi"/>
        </w:rPr>
        <w:lastRenderedPageBreak/>
        <w:t xml:space="preserve">Ak sú štatutárnym orgánom </w:t>
      </w:r>
      <w:r>
        <w:rPr>
          <w:rFonts w:asciiTheme="minorHAnsi" w:hAnsiTheme="minorHAnsi"/>
        </w:rPr>
        <w:t>P</w:t>
      </w:r>
      <w:r w:rsidRPr="005272E8">
        <w:rPr>
          <w:rFonts w:asciiTheme="minorHAnsi" w:hAnsiTheme="minorHAnsi"/>
        </w:rPr>
        <w:t>rijímateľa dve a</w:t>
      </w:r>
      <w:r>
        <w:rPr>
          <w:rFonts w:asciiTheme="minorHAnsi" w:hAnsiTheme="minorHAnsi"/>
        </w:rPr>
        <w:t> </w:t>
      </w:r>
      <w:r w:rsidRPr="005272E8">
        <w:rPr>
          <w:rFonts w:asciiTheme="minorHAnsi" w:hAnsiTheme="minorHAnsi"/>
        </w:rPr>
        <w:t>viac fyzických osôb, ktoré musia konať spoločne</w:t>
      </w:r>
      <w:r>
        <w:rPr>
          <w:rFonts w:asciiTheme="minorHAnsi" w:hAnsiTheme="minorHAnsi"/>
        </w:rPr>
        <w:t>,</w:t>
      </w:r>
      <w:r w:rsidRPr="005272E8">
        <w:rPr>
          <w:rFonts w:asciiTheme="minorHAnsi" w:hAnsiTheme="minorHAnsi"/>
        </w:rPr>
        <w:t xml:space="preserve"> resp. aspoň dvaja súčasne, </w:t>
      </w:r>
      <w:proofErr w:type="spellStart"/>
      <w:r>
        <w:rPr>
          <w:rFonts w:asciiTheme="minorHAnsi" w:hAnsiTheme="minorHAnsi"/>
        </w:rPr>
        <w:t>ŽoP</w:t>
      </w:r>
      <w:proofErr w:type="spellEnd"/>
      <w:r w:rsidRPr="005272E8">
        <w:rPr>
          <w:rFonts w:asciiTheme="minorHAnsi" w:hAnsiTheme="minorHAnsi"/>
        </w:rPr>
        <w:t xml:space="preserve"> môže predložiť na </w:t>
      </w:r>
      <w:r>
        <w:rPr>
          <w:rFonts w:asciiTheme="minorHAnsi" w:hAnsiTheme="minorHAnsi"/>
        </w:rPr>
        <w:t>RO</w:t>
      </w:r>
      <w:r w:rsidRPr="005272E8">
        <w:rPr>
          <w:rFonts w:asciiTheme="minorHAnsi" w:hAnsiTheme="minorHAnsi"/>
        </w:rPr>
        <w:t xml:space="preserve"> použitím svojho prihlasovacieho mena a hesla v ITMS2014+, ktoré mu na tento účel vygenerovalo </w:t>
      </w:r>
      <w:proofErr w:type="spellStart"/>
      <w:r w:rsidRPr="005272E8">
        <w:rPr>
          <w:rFonts w:asciiTheme="minorHAnsi" w:hAnsiTheme="minorHAnsi"/>
        </w:rPr>
        <w:t>DataCentrum</w:t>
      </w:r>
      <w:proofErr w:type="spellEnd"/>
      <w:r w:rsidRPr="005272E8">
        <w:rPr>
          <w:rFonts w:asciiTheme="minorHAnsi" w:hAnsiTheme="minorHAnsi"/>
        </w:rPr>
        <w:t xml:space="preserve">, fyzická osoba splnomocnená na tento úkon štatutárnym orgánom </w:t>
      </w:r>
      <w:r>
        <w:rPr>
          <w:rFonts w:asciiTheme="minorHAnsi" w:hAnsiTheme="minorHAnsi"/>
        </w:rPr>
        <w:t>P</w:t>
      </w:r>
      <w:r w:rsidRPr="005272E8">
        <w:rPr>
          <w:rFonts w:asciiTheme="minorHAnsi" w:hAnsiTheme="minorHAnsi"/>
        </w:rPr>
        <w:t>rijímateľa</w:t>
      </w:r>
      <w:r w:rsidR="00AC1FC1">
        <w:rPr>
          <w:rFonts w:asciiTheme="minorHAnsi" w:hAnsiTheme="minorHAnsi"/>
        </w:rPr>
        <w:t xml:space="preserve"> (súčasťou dokumentácie k projektu má byť aj originál, resp. úradne osvedčené plnomocenstvo)</w:t>
      </w:r>
      <w:r w:rsidRPr="005272E8">
        <w:rPr>
          <w:rFonts w:asciiTheme="minorHAnsi" w:hAnsiTheme="minorHAnsi"/>
        </w:rPr>
        <w:t>;</w:t>
      </w:r>
    </w:p>
    <w:p w14:paraId="208C12AE" w14:textId="42B4C9EE" w:rsidR="00A00F3D" w:rsidRPr="005272E8" w:rsidRDefault="00A00F3D" w:rsidP="005272E8">
      <w:pPr>
        <w:pStyle w:val="Odsekzoznamu"/>
        <w:numPr>
          <w:ilvl w:val="0"/>
          <w:numId w:val="191"/>
        </w:numPr>
        <w:spacing w:before="120" w:after="120"/>
        <w:jc w:val="both"/>
        <w:rPr>
          <w:rFonts w:asciiTheme="minorHAnsi" w:hAnsiTheme="minorHAnsi"/>
        </w:rPr>
      </w:pPr>
      <w:r w:rsidRPr="005272E8">
        <w:rPr>
          <w:rFonts w:asciiTheme="minorHAnsi" w:hAnsiTheme="minorHAnsi"/>
        </w:rPr>
        <w:t xml:space="preserve">V každom z vyššie uvedených prípadov môže byť </w:t>
      </w:r>
      <w:proofErr w:type="spellStart"/>
      <w:r>
        <w:rPr>
          <w:rFonts w:asciiTheme="minorHAnsi" w:hAnsiTheme="minorHAnsi"/>
        </w:rPr>
        <w:t>ŽoP</w:t>
      </w:r>
      <w:proofErr w:type="spellEnd"/>
      <w:r w:rsidRPr="005272E8">
        <w:rPr>
          <w:rFonts w:asciiTheme="minorHAnsi" w:hAnsiTheme="minorHAnsi"/>
        </w:rPr>
        <w:t xml:space="preserve"> prostredníctvom ITMS2014+ predložená aj povereným zamestnancom </w:t>
      </w:r>
      <w:r>
        <w:rPr>
          <w:rFonts w:asciiTheme="minorHAnsi" w:hAnsiTheme="minorHAnsi"/>
        </w:rPr>
        <w:t>P</w:t>
      </w:r>
      <w:r w:rsidRPr="005272E8">
        <w:rPr>
          <w:rFonts w:asciiTheme="minorHAnsi" w:hAnsiTheme="minorHAnsi"/>
        </w:rPr>
        <w:t xml:space="preserve">rijímateľa, ktorý má na tento účel zriadený prístup do ITMS2014+ prostredníctvom </w:t>
      </w:r>
      <w:proofErr w:type="spellStart"/>
      <w:r w:rsidRPr="005272E8">
        <w:rPr>
          <w:rFonts w:asciiTheme="minorHAnsi" w:hAnsiTheme="minorHAnsi"/>
        </w:rPr>
        <w:t>DataCentra</w:t>
      </w:r>
      <w:proofErr w:type="spellEnd"/>
      <w:r w:rsidRPr="005272E8">
        <w:rPr>
          <w:rFonts w:asciiTheme="minorHAnsi" w:hAnsiTheme="minorHAnsi"/>
        </w:rPr>
        <w:t> (súčasťou dokumentácie k projektu má byť aj originál, resp. úradne osvedčené poverenie zamestnanca). </w:t>
      </w:r>
    </w:p>
    <w:p w14:paraId="549E35FB" w14:textId="2E024CCC" w:rsidR="00A00F3D" w:rsidRDefault="00A00F3D" w:rsidP="00AC1FC1">
      <w:pPr>
        <w:spacing w:before="120" w:after="120"/>
        <w:rPr>
          <w:rFonts w:asciiTheme="minorHAnsi" w:hAnsiTheme="minorHAnsi"/>
        </w:rPr>
      </w:pPr>
      <w:r w:rsidRPr="005272E8">
        <w:rPr>
          <w:rFonts w:asciiTheme="minorHAnsi" w:hAnsiTheme="minorHAnsi"/>
        </w:rPr>
        <w:t xml:space="preserve">Na predkladanie </w:t>
      </w:r>
      <w:proofErr w:type="spellStart"/>
      <w:r>
        <w:rPr>
          <w:rFonts w:asciiTheme="minorHAnsi" w:hAnsiTheme="minorHAnsi"/>
        </w:rPr>
        <w:t>ŽoP</w:t>
      </w:r>
      <w:proofErr w:type="spellEnd"/>
      <w:r>
        <w:rPr>
          <w:rFonts w:asciiTheme="minorHAnsi" w:hAnsiTheme="minorHAnsi"/>
        </w:rPr>
        <w:t xml:space="preserve"> </w:t>
      </w:r>
      <w:r w:rsidRPr="005272E8">
        <w:rPr>
          <w:rFonts w:asciiTheme="minorHAnsi" w:hAnsiTheme="minorHAnsi"/>
        </w:rPr>
        <w:t xml:space="preserve">elektronicky prostredníctvom ITMS2014+ sa naďalej vzťahujú poverenia zamestnanca, ktoré ho oprávňujú predkladať </w:t>
      </w:r>
      <w:proofErr w:type="spellStart"/>
      <w:r>
        <w:rPr>
          <w:rFonts w:asciiTheme="minorHAnsi" w:hAnsiTheme="minorHAnsi"/>
        </w:rPr>
        <w:t>ŽoP</w:t>
      </w:r>
      <w:proofErr w:type="spellEnd"/>
      <w:r w:rsidRPr="005272E8">
        <w:rPr>
          <w:rFonts w:asciiTheme="minorHAnsi" w:hAnsiTheme="minorHAnsi"/>
        </w:rPr>
        <w:t xml:space="preserve">, ak dané poverenie bolo predložené </w:t>
      </w:r>
      <w:r>
        <w:rPr>
          <w:rFonts w:asciiTheme="minorHAnsi" w:hAnsiTheme="minorHAnsi"/>
        </w:rPr>
        <w:t>RO</w:t>
      </w:r>
      <w:r w:rsidRPr="005272E8">
        <w:rPr>
          <w:rFonts w:asciiTheme="minorHAnsi" w:hAnsiTheme="minorHAnsi"/>
        </w:rPr>
        <w:t xml:space="preserve"> a zároveň nezužuje vykonávanie predmetného právneho úkonu výlučne na listinnú podobu.</w:t>
      </w:r>
    </w:p>
    <w:p w14:paraId="2948EC3A" w14:textId="77777777" w:rsidR="00E827B6" w:rsidRPr="005272E8" w:rsidRDefault="00E827B6" w:rsidP="005272E8">
      <w:pPr>
        <w:spacing w:before="120" w:after="120"/>
        <w:rPr>
          <w:rFonts w:asciiTheme="minorHAnsi" w:hAnsiTheme="minorHAnsi"/>
        </w:rPr>
      </w:pPr>
    </w:p>
    <w:p w14:paraId="584FBC38" w14:textId="35C6BFBA" w:rsidR="00B147E6" w:rsidRPr="005272E8" w:rsidRDefault="00B147E6" w:rsidP="005272E8">
      <w:pPr>
        <w:shd w:val="clear" w:color="auto" w:fill="FBD4B4" w:themeFill="accent6" w:themeFillTint="66"/>
        <w:rPr>
          <w:rFonts w:asciiTheme="minorHAnsi" w:hAnsiTheme="minorHAnsi"/>
          <w:b/>
          <w:color w:val="365F91"/>
          <w:u w:val="single"/>
        </w:rPr>
      </w:pPr>
      <w:proofErr w:type="spellStart"/>
      <w:r w:rsidRPr="005272E8">
        <w:rPr>
          <w:rFonts w:asciiTheme="minorHAnsi" w:hAnsiTheme="minorHAnsi"/>
          <w:b/>
          <w:color w:val="365F91"/>
          <w:u w:val="single"/>
        </w:rPr>
        <w:t>ŽoP</w:t>
      </w:r>
      <w:proofErr w:type="spellEnd"/>
      <w:r w:rsidRPr="005272E8">
        <w:rPr>
          <w:rFonts w:asciiTheme="minorHAnsi" w:hAnsiTheme="minorHAnsi"/>
          <w:b/>
          <w:color w:val="365F91"/>
          <w:u w:val="single"/>
        </w:rPr>
        <w:t xml:space="preserve"> nie je možné predkladať zamestnancom Prijímateľa, ktorý nebol písomne splnomocnený alebo poverený k jej predloženiu. </w:t>
      </w:r>
      <w:r w:rsidR="00A00F3D" w:rsidRPr="005272E8">
        <w:rPr>
          <w:rFonts w:asciiTheme="minorHAnsi" w:hAnsiTheme="minorHAnsi"/>
          <w:b/>
          <w:color w:val="365F91"/>
          <w:u w:val="single"/>
        </w:rPr>
        <w:t xml:space="preserve">Prijímateľ predkladá najneskôr v čase predloženia prvej </w:t>
      </w:r>
      <w:proofErr w:type="spellStart"/>
      <w:r w:rsidR="00A00F3D" w:rsidRPr="005272E8">
        <w:rPr>
          <w:rFonts w:asciiTheme="minorHAnsi" w:hAnsiTheme="minorHAnsi"/>
          <w:b/>
          <w:color w:val="365F91"/>
          <w:u w:val="single"/>
        </w:rPr>
        <w:t>ŽoP</w:t>
      </w:r>
      <w:proofErr w:type="spellEnd"/>
      <w:r w:rsidR="00A00F3D" w:rsidRPr="005272E8">
        <w:rPr>
          <w:rFonts w:asciiTheme="minorHAnsi" w:hAnsiTheme="minorHAnsi"/>
          <w:b/>
          <w:color w:val="365F91"/>
          <w:u w:val="single"/>
        </w:rPr>
        <w:t>, touto splnomocnenou alebo poverenou osobou, príslušné splnomocnenie alebo poverenie v origináli, resp. v úradne osvedčenej podobe</w:t>
      </w:r>
      <w:r w:rsidR="00A00F3D">
        <w:rPr>
          <w:rFonts w:asciiTheme="minorHAnsi" w:hAnsiTheme="minorHAnsi"/>
          <w:b/>
          <w:color w:val="365F91"/>
          <w:u w:val="single"/>
        </w:rPr>
        <w:t>, ktoré bude súčasťou projektového spisu</w:t>
      </w:r>
      <w:r w:rsidR="00A00F3D" w:rsidRPr="005272E8">
        <w:rPr>
          <w:rFonts w:asciiTheme="minorHAnsi" w:hAnsiTheme="minorHAnsi"/>
          <w:b/>
          <w:color w:val="365F91"/>
          <w:u w:val="single"/>
        </w:rPr>
        <w:t xml:space="preserve">. </w:t>
      </w:r>
    </w:p>
    <w:p w14:paraId="0D4EB0DF" w14:textId="77777777" w:rsidR="00A00F3D" w:rsidRDefault="00A00F3D" w:rsidP="00CF2D1E">
      <w:pPr>
        <w:spacing w:before="120"/>
        <w:rPr>
          <w:rFonts w:asciiTheme="minorHAnsi" w:hAnsiTheme="minorHAnsi"/>
        </w:rPr>
      </w:pPr>
    </w:p>
    <w:p w14:paraId="5F9D7EA5" w14:textId="6AD5208D" w:rsidR="00B147E6" w:rsidRPr="00215368" w:rsidRDefault="00D16F80" w:rsidP="00CF2D1E">
      <w:pPr>
        <w:spacing w:before="120"/>
        <w:rPr>
          <w:rFonts w:asciiTheme="minorHAnsi" w:hAnsiTheme="minorHAnsi"/>
        </w:rPr>
      </w:pPr>
      <w:r w:rsidRPr="00215368">
        <w:rPr>
          <w:rFonts w:asciiTheme="minorHAnsi" w:hAnsiTheme="minorHAnsi"/>
        </w:rPr>
        <w:t>Vo výnimočných prípadoch (napr. v prípade citlivých údajov) sa môže prijímateľ dohodnúť s projektovým manažérom RO, že vybrané prílohy neodošle prostredníctvom ITMS2014+, ale predloží ich v listinnej podobe</w:t>
      </w:r>
      <w:r w:rsidR="004E1C14">
        <w:rPr>
          <w:rFonts w:asciiTheme="minorHAnsi" w:hAnsiTheme="minorHAnsi"/>
        </w:rPr>
        <w:t>, resp. v inej elektronickej forme</w:t>
      </w:r>
      <w:r w:rsidRPr="00215368">
        <w:rPr>
          <w:rFonts w:asciiTheme="minorHAnsi" w:hAnsiTheme="minorHAnsi"/>
        </w:rPr>
        <w:t xml:space="preserve"> na RO najneskôr v deň odoslania </w:t>
      </w:r>
      <w:proofErr w:type="spellStart"/>
      <w:r w:rsidR="00B206B3" w:rsidRPr="00215368">
        <w:rPr>
          <w:rFonts w:asciiTheme="minorHAnsi" w:hAnsiTheme="minorHAnsi"/>
        </w:rPr>
        <w:t>Ž</w:t>
      </w:r>
      <w:r w:rsidR="00B206B3">
        <w:rPr>
          <w:rFonts w:asciiTheme="minorHAnsi" w:hAnsiTheme="minorHAnsi"/>
        </w:rPr>
        <w:t>o</w:t>
      </w:r>
      <w:r w:rsidR="00B206B3" w:rsidRPr="00215368">
        <w:rPr>
          <w:rFonts w:asciiTheme="minorHAnsi" w:hAnsiTheme="minorHAnsi"/>
        </w:rPr>
        <w:t>P</w:t>
      </w:r>
      <w:proofErr w:type="spellEnd"/>
      <w:r w:rsidR="00B206B3" w:rsidRPr="00215368">
        <w:rPr>
          <w:rFonts w:asciiTheme="minorHAnsi" w:hAnsiTheme="minorHAnsi"/>
        </w:rPr>
        <w:t xml:space="preserve"> </w:t>
      </w:r>
      <w:r w:rsidRPr="00215368">
        <w:rPr>
          <w:rFonts w:asciiTheme="minorHAnsi" w:hAnsiTheme="minorHAnsi"/>
        </w:rPr>
        <w:t xml:space="preserve">cez </w:t>
      </w:r>
      <w:r w:rsidR="004E1C14">
        <w:rPr>
          <w:rFonts w:asciiTheme="minorHAnsi" w:hAnsiTheme="minorHAnsi"/>
        </w:rPr>
        <w:t>ITMS2014+</w:t>
      </w:r>
      <w:r w:rsidRPr="00215368">
        <w:rPr>
          <w:rFonts w:asciiTheme="minorHAnsi" w:hAnsiTheme="minorHAnsi"/>
        </w:rPr>
        <w:t>.</w:t>
      </w:r>
    </w:p>
    <w:p w14:paraId="002D9B02" w14:textId="58E632EE" w:rsidR="008207C0" w:rsidRPr="00CF2D1E" w:rsidRDefault="008207C0" w:rsidP="00CF2D1E">
      <w:pPr>
        <w:spacing w:before="120"/>
        <w:rPr>
          <w:rFonts w:asciiTheme="minorHAnsi" w:hAnsiTheme="minorHAnsi"/>
        </w:rPr>
      </w:pPr>
      <w:r w:rsidRPr="00CF2D1E">
        <w:rPr>
          <w:rFonts w:asciiTheme="minorHAnsi" w:hAnsiTheme="minorHAnsi"/>
        </w:rPr>
        <w:t xml:space="preserve">V rámci formulára </w:t>
      </w:r>
      <w:proofErr w:type="spellStart"/>
      <w:r w:rsidRPr="00CF2D1E">
        <w:rPr>
          <w:rFonts w:asciiTheme="minorHAnsi" w:hAnsiTheme="minorHAnsi"/>
        </w:rPr>
        <w:t>ŽoP</w:t>
      </w:r>
      <w:proofErr w:type="spellEnd"/>
      <w:r w:rsidRPr="00CF2D1E">
        <w:rPr>
          <w:rFonts w:asciiTheme="minorHAnsi" w:hAnsiTheme="minorHAnsi"/>
        </w:rPr>
        <w:t xml:space="preserve"> Prijímateľ uvedie nárokované finančné prostriedky/deklarované výdavky projektu podľa skupín oprávnených výdavkov v zmysle zmluvy o </w:t>
      </w:r>
      <w:r w:rsidR="002C72C0">
        <w:rPr>
          <w:rFonts w:asciiTheme="minorHAnsi" w:hAnsiTheme="minorHAnsi"/>
        </w:rPr>
        <w:t>NFP</w:t>
      </w:r>
      <w:r w:rsidR="004A7ECD" w:rsidRPr="00CF2D1E">
        <w:rPr>
          <w:rFonts w:asciiTheme="minorHAnsi" w:hAnsiTheme="minorHAnsi"/>
        </w:rPr>
        <w:t xml:space="preserve">. </w:t>
      </w:r>
      <w:r w:rsidRPr="00CF2D1E">
        <w:rPr>
          <w:rFonts w:asciiTheme="minorHAnsi" w:hAnsiTheme="minorHAnsi"/>
        </w:rPr>
        <w:t xml:space="preserve">Momentom začatia kontroly </w:t>
      </w:r>
      <w:proofErr w:type="spellStart"/>
      <w:r w:rsidRPr="00CF2D1E">
        <w:rPr>
          <w:rFonts w:asciiTheme="minorHAnsi" w:hAnsiTheme="minorHAnsi"/>
        </w:rPr>
        <w:t>ŽoP</w:t>
      </w:r>
      <w:proofErr w:type="spellEnd"/>
      <w:r w:rsidRPr="00CF2D1E">
        <w:rPr>
          <w:rFonts w:asciiTheme="minorHAnsi" w:hAnsiTheme="minorHAnsi"/>
        </w:rPr>
        <w:t xml:space="preserve"> Poskytovateľom je </w:t>
      </w:r>
      <w:r w:rsidR="004E1C14">
        <w:rPr>
          <w:rFonts w:asciiTheme="minorHAnsi" w:hAnsiTheme="minorHAnsi"/>
        </w:rPr>
        <w:t xml:space="preserve">prvý pracovný deň nasledujúci po dni doručenia </w:t>
      </w:r>
      <w:proofErr w:type="spellStart"/>
      <w:r w:rsidR="004E1C14">
        <w:rPr>
          <w:rFonts w:asciiTheme="minorHAnsi" w:hAnsiTheme="minorHAnsi"/>
        </w:rPr>
        <w:t>ŽoP</w:t>
      </w:r>
      <w:proofErr w:type="spellEnd"/>
      <w:r w:rsidR="004E1C14">
        <w:rPr>
          <w:rFonts w:asciiTheme="minorHAnsi" w:hAnsiTheme="minorHAnsi"/>
        </w:rPr>
        <w:t xml:space="preserve"> prostredníctvom ITMS2014+.</w:t>
      </w:r>
      <w:r w:rsidRPr="00CF2D1E">
        <w:rPr>
          <w:rFonts w:asciiTheme="minorHAnsi" w:hAnsiTheme="minorHAnsi"/>
        </w:rPr>
        <w:t xml:space="preserve"> </w:t>
      </w:r>
    </w:p>
    <w:p w14:paraId="461DAC0C" w14:textId="4FDCCBDA" w:rsidR="001E0598" w:rsidRPr="00CF2D1E" w:rsidRDefault="00AC3C66" w:rsidP="00CF2D1E">
      <w:pPr>
        <w:spacing w:before="120"/>
        <w:rPr>
          <w:rFonts w:asciiTheme="minorHAnsi" w:hAnsiTheme="minorHAnsi"/>
        </w:rPr>
      </w:pPr>
      <w:r w:rsidRPr="00CF2D1E">
        <w:rPr>
          <w:rFonts w:asciiTheme="minorHAnsi" w:hAnsiTheme="minorHAnsi"/>
        </w:rPr>
        <w:t xml:space="preserve">Prijímateľ, ktorým je štátna rozpočtová organizácia, vo formulári </w:t>
      </w:r>
      <w:proofErr w:type="spellStart"/>
      <w:r w:rsidRPr="00CF2D1E">
        <w:rPr>
          <w:rFonts w:asciiTheme="minorHAnsi" w:hAnsiTheme="minorHAnsi"/>
        </w:rPr>
        <w:t>ŽoP</w:t>
      </w:r>
      <w:proofErr w:type="spellEnd"/>
      <w:r w:rsidRPr="00CF2D1E">
        <w:rPr>
          <w:rFonts w:asciiTheme="minorHAnsi" w:hAnsiTheme="minorHAnsi"/>
        </w:rPr>
        <w:t xml:space="preserve"> zadáva formu poskytnutia prostriedkov „</w:t>
      </w:r>
      <w:r w:rsidRPr="00CF2D1E">
        <w:rPr>
          <w:rFonts w:asciiTheme="minorHAnsi" w:hAnsiTheme="minorHAnsi"/>
          <w:b/>
        </w:rPr>
        <w:t>rozpočtové opatrenie</w:t>
      </w:r>
      <w:r w:rsidRPr="00CF2D1E">
        <w:rPr>
          <w:rFonts w:asciiTheme="minorHAnsi" w:hAnsiTheme="minorHAnsi"/>
        </w:rPr>
        <w:t xml:space="preserve">“ a zadáva </w:t>
      </w:r>
      <w:r w:rsidRPr="00CF2D1E">
        <w:rPr>
          <w:rFonts w:asciiTheme="minorHAnsi" w:hAnsiTheme="minorHAnsi"/>
          <w:b/>
        </w:rPr>
        <w:t>kód prvku štátneho rozpočtu</w:t>
      </w:r>
      <w:r w:rsidRPr="00CF2D1E">
        <w:rPr>
          <w:rFonts w:asciiTheme="minorHAnsi" w:hAnsiTheme="minorHAnsi"/>
        </w:rPr>
        <w:t>. Prvok ŠR nahrádza bankový účet a za jeho správne uvedenie zodpovedá prijímateľ. Po schválení žiadosti o platbu budú poskytnuté finančné prostriedky do rozpočtu prijímateľa práve na tento prvok ŠR.</w:t>
      </w:r>
    </w:p>
    <w:p w14:paraId="0D8092E5" w14:textId="6E27A897" w:rsidR="001E0598" w:rsidRPr="00CF2D1E" w:rsidRDefault="004D047C" w:rsidP="00CF2D1E">
      <w:pPr>
        <w:spacing w:before="120"/>
        <w:rPr>
          <w:rFonts w:asciiTheme="minorHAnsi" w:hAnsiTheme="minorHAnsi"/>
        </w:rPr>
      </w:pPr>
      <w:r w:rsidRPr="00CF2D1E">
        <w:rPr>
          <w:rFonts w:asciiTheme="minorHAnsi" w:hAnsiTheme="minorHAnsi"/>
        </w:rPr>
        <w:t>Výdavky deklarované v </w:t>
      </w:r>
      <w:proofErr w:type="spellStart"/>
      <w:r w:rsidRPr="00CF2D1E">
        <w:rPr>
          <w:rFonts w:asciiTheme="minorHAnsi" w:hAnsiTheme="minorHAnsi"/>
        </w:rPr>
        <w:t>ŽoP</w:t>
      </w:r>
      <w:proofErr w:type="spellEnd"/>
      <w:r w:rsidRPr="00CF2D1E">
        <w:rPr>
          <w:rFonts w:asciiTheme="minorHAnsi" w:hAnsiTheme="minorHAnsi"/>
        </w:rPr>
        <w:t>, ktoré vznikli v súvislosti s realizáciou výsledku VO,  nemôžu byť zo strany RO schválené skôr, ako RO riadne ukončí kontrolu VO, pričom záverom RO je na základe vykonanej kontroly pripustenie predmetných výdavkov do financovania.</w:t>
      </w:r>
      <w:r w:rsidR="001E0598" w:rsidRPr="00215368">
        <w:rPr>
          <w:rFonts w:asciiTheme="minorHAnsi" w:hAnsiTheme="minorHAnsi"/>
        </w:rPr>
        <w:t xml:space="preserve"> </w:t>
      </w:r>
      <w:r w:rsidRPr="00CF2D1E">
        <w:rPr>
          <w:rFonts w:asciiTheme="minorHAnsi" w:hAnsiTheme="minorHAnsi"/>
        </w:rPr>
        <w:t>Ak</w:t>
      </w:r>
      <w:r w:rsidR="001E0598" w:rsidRPr="00215368">
        <w:rPr>
          <w:rFonts w:asciiTheme="minorHAnsi" w:hAnsiTheme="minorHAnsi"/>
        </w:rPr>
        <w:t xml:space="preserve"> </w:t>
      </w:r>
      <w:r w:rsidRPr="00CF2D1E">
        <w:rPr>
          <w:rFonts w:asciiTheme="minorHAnsi" w:hAnsiTheme="minorHAnsi"/>
        </w:rPr>
        <w:t xml:space="preserve">napriek uvedenému prijímateľ predloží takúto </w:t>
      </w:r>
      <w:proofErr w:type="spellStart"/>
      <w:r w:rsidRPr="00CF2D1E">
        <w:rPr>
          <w:rFonts w:asciiTheme="minorHAnsi" w:hAnsiTheme="minorHAnsi"/>
        </w:rPr>
        <w:t>ŽoP</w:t>
      </w:r>
      <w:proofErr w:type="spellEnd"/>
      <w:r w:rsidRPr="00CF2D1E">
        <w:rPr>
          <w:rFonts w:asciiTheme="minorHAnsi" w:hAnsiTheme="minorHAnsi"/>
        </w:rPr>
        <w:t xml:space="preserve"> na RO, je RO oprávnený takúto </w:t>
      </w:r>
      <w:proofErr w:type="spellStart"/>
      <w:r w:rsidRPr="00CF2D1E">
        <w:rPr>
          <w:rFonts w:asciiTheme="minorHAnsi" w:hAnsiTheme="minorHAnsi"/>
        </w:rPr>
        <w:t>ŽoP</w:t>
      </w:r>
      <w:proofErr w:type="spellEnd"/>
      <w:r w:rsidRPr="00CF2D1E">
        <w:rPr>
          <w:rFonts w:asciiTheme="minorHAnsi" w:hAnsiTheme="minorHAnsi"/>
        </w:rPr>
        <w:t xml:space="preserve"> zamietnuť. Ak zo strany RO nedôjde k zamietnutiu </w:t>
      </w:r>
      <w:proofErr w:type="spellStart"/>
      <w:r w:rsidRPr="00CF2D1E">
        <w:rPr>
          <w:rFonts w:asciiTheme="minorHAnsi" w:hAnsiTheme="minorHAnsi"/>
        </w:rPr>
        <w:t>ŽoP</w:t>
      </w:r>
      <w:proofErr w:type="spellEnd"/>
      <w:r w:rsidRPr="00CF2D1E">
        <w:rPr>
          <w:rFonts w:asciiTheme="minorHAnsi" w:hAnsiTheme="minorHAnsi"/>
        </w:rPr>
        <w:t xml:space="preserve">, pokračuje RO vo výkone kontroly </w:t>
      </w:r>
      <w:proofErr w:type="spellStart"/>
      <w:r w:rsidRPr="00CF2D1E">
        <w:rPr>
          <w:rFonts w:asciiTheme="minorHAnsi" w:hAnsiTheme="minorHAnsi"/>
        </w:rPr>
        <w:t>ŽoP</w:t>
      </w:r>
      <w:proofErr w:type="spellEnd"/>
      <w:r w:rsidRPr="00CF2D1E">
        <w:rPr>
          <w:rFonts w:asciiTheme="minorHAnsi" w:hAnsiTheme="minorHAnsi"/>
        </w:rPr>
        <w:t>, pričom je oprávnený rozhodnúť o prerušení plynutia tejto lehoty v zmysle článku 132 všeobecného nariadenia do momentu ukončenia finančnej kontroly VO.</w:t>
      </w:r>
    </w:p>
    <w:p w14:paraId="5241C199" w14:textId="123CAE4E" w:rsidR="004D047C" w:rsidRPr="00CF2D1E" w:rsidRDefault="004D047C" w:rsidP="00CF2D1E">
      <w:pPr>
        <w:spacing w:before="120"/>
        <w:rPr>
          <w:rFonts w:asciiTheme="minorHAnsi" w:hAnsiTheme="minorHAnsi"/>
        </w:rPr>
      </w:pPr>
      <w:r w:rsidRPr="00CF2D1E">
        <w:rPr>
          <w:rFonts w:asciiTheme="minorHAnsi" w:hAnsiTheme="minorHAnsi"/>
        </w:rPr>
        <w:t xml:space="preserve">V prípade, ak prijatá  </w:t>
      </w:r>
      <w:proofErr w:type="spellStart"/>
      <w:r w:rsidRPr="00CF2D1E">
        <w:rPr>
          <w:rFonts w:asciiTheme="minorHAnsi" w:hAnsiTheme="minorHAnsi"/>
        </w:rPr>
        <w:t>ŽoP</w:t>
      </w:r>
      <w:proofErr w:type="spellEnd"/>
      <w:r w:rsidRPr="00CF2D1E">
        <w:rPr>
          <w:rFonts w:asciiTheme="minorHAnsi" w:hAnsiTheme="minorHAnsi"/>
        </w:rPr>
        <w:t xml:space="preserve"> obsahuje dokumentáciu k VO (napr. zákazky podľa §  117 ZVO), môže RO nárokované výdavky z danej zákazky vyčleniť na samostatnú kontrolu, čím dôjde k</w:t>
      </w:r>
      <w:r w:rsidR="00CF2A68">
        <w:rPr>
          <w:rFonts w:asciiTheme="minorHAnsi" w:hAnsiTheme="minorHAnsi"/>
        </w:rPr>
        <w:t> </w:t>
      </w:r>
      <w:r w:rsidRPr="00CF2D1E">
        <w:rPr>
          <w:rFonts w:asciiTheme="minorHAnsi" w:hAnsiTheme="minorHAnsi"/>
        </w:rPr>
        <w:t>pozastaveniu plynutia lehoty na vykonanie kontroly predmetných výdavkov.</w:t>
      </w:r>
    </w:p>
    <w:p w14:paraId="3FACDB48" w14:textId="3CF791A5" w:rsidR="008207C0" w:rsidRPr="00CF2D1E" w:rsidRDefault="008207C0" w:rsidP="00CF2D1E">
      <w:pPr>
        <w:spacing w:before="120"/>
        <w:rPr>
          <w:rFonts w:asciiTheme="minorHAnsi" w:hAnsiTheme="minorHAnsi"/>
        </w:rPr>
      </w:pPr>
      <w:r w:rsidRPr="00CF2D1E">
        <w:rPr>
          <w:rFonts w:asciiTheme="minorHAnsi" w:hAnsiTheme="minorHAnsi"/>
        </w:rPr>
        <w:lastRenderedPageBreak/>
        <w:t xml:space="preserve">Súčasťou </w:t>
      </w:r>
      <w:proofErr w:type="spellStart"/>
      <w:r w:rsidRPr="00CF2D1E">
        <w:rPr>
          <w:rFonts w:asciiTheme="minorHAnsi" w:hAnsiTheme="minorHAnsi"/>
        </w:rPr>
        <w:t>ŽoP</w:t>
      </w:r>
      <w:proofErr w:type="spellEnd"/>
      <w:r w:rsidR="00673726" w:rsidRPr="00CF2D1E">
        <w:rPr>
          <w:rFonts w:asciiTheme="minorHAnsi" w:hAnsiTheme="minorHAnsi"/>
        </w:rPr>
        <w:t xml:space="preserve"> </w:t>
      </w:r>
      <w:r w:rsidR="0046171A" w:rsidRPr="00CF2D1E">
        <w:rPr>
          <w:rFonts w:asciiTheme="minorHAnsi" w:hAnsiTheme="minorHAnsi"/>
        </w:rPr>
        <w:t>(</w:t>
      </w:r>
      <w:proofErr w:type="spellStart"/>
      <w:r w:rsidR="0046171A" w:rsidRPr="00CF2D1E">
        <w:rPr>
          <w:rFonts w:asciiTheme="minorHAnsi" w:hAnsiTheme="minorHAnsi"/>
        </w:rPr>
        <w:t>predfinancovanie</w:t>
      </w:r>
      <w:proofErr w:type="spellEnd"/>
      <w:r w:rsidR="0046171A" w:rsidRPr="00CF2D1E">
        <w:rPr>
          <w:rFonts w:asciiTheme="minorHAnsi" w:hAnsiTheme="minorHAnsi"/>
        </w:rPr>
        <w:t xml:space="preserve">, </w:t>
      </w:r>
      <w:r w:rsidR="005A012A" w:rsidRPr="00CF2D1E">
        <w:rPr>
          <w:rFonts w:asciiTheme="minorHAnsi" w:hAnsiTheme="minorHAnsi"/>
        </w:rPr>
        <w:t>zúčtovanie zá</w:t>
      </w:r>
      <w:r w:rsidR="002C2742" w:rsidRPr="00CF2D1E">
        <w:rPr>
          <w:rFonts w:asciiTheme="minorHAnsi" w:hAnsiTheme="minorHAnsi"/>
        </w:rPr>
        <w:t xml:space="preserve">lohovej platby, </w:t>
      </w:r>
      <w:r w:rsidR="005A012A" w:rsidRPr="00CF2D1E">
        <w:rPr>
          <w:rFonts w:asciiTheme="minorHAnsi" w:hAnsiTheme="minorHAnsi"/>
        </w:rPr>
        <w:t>refundácia)</w:t>
      </w:r>
      <w:r w:rsidRPr="00CF2D1E">
        <w:rPr>
          <w:rFonts w:asciiTheme="minorHAnsi" w:hAnsiTheme="minorHAnsi"/>
        </w:rPr>
        <w:t xml:space="preserve"> sú aj </w:t>
      </w:r>
      <w:r w:rsidRPr="00CF2D1E">
        <w:rPr>
          <w:rFonts w:asciiTheme="minorHAnsi" w:hAnsiTheme="minorHAnsi"/>
          <w:b/>
        </w:rPr>
        <w:t>doplňujúce monitorovacie údaje k žiadosti o platbu (príloha č.</w:t>
      </w:r>
      <w:r w:rsidR="00E57475" w:rsidRPr="00CF2D1E">
        <w:rPr>
          <w:rFonts w:asciiTheme="minorHAnsi" w:hAnsiTheme="minorHAnsi"/>
          <w:b/>
        </w:rPr>
        <w:t xml:space="preserve"> </w:t>
      </w:r>
      <w:r w:rsidR="005877E4">
        <w:rPr>
          <w:rFonts w:asciiTheme="minorHAnsi" w:hAnsiTheme="minorHAnsi"/>
          <w:b/>
        </w:rPr>
        <w:t>5</w:t>
      </w:r>
      <w:r w:rsidRPr="00CF2D1E">
        <w:rPr>
          <w:rFonts w:asciiTheme="minorHAnsi" w:hAnsiTheme="minorHAnsi"/>
          <w:b/>
        </w:rPr>
        <w:t xml:space="preserve">) </w:t>
      </w:r>
      <w:r w:rsidR="004070D1" w:rsidRPr="00CF2D1E">
        <w:rPr>
          <w:rFonts w:asciiTheme="minorHAnsi" w:hAnsiTheme="minorHAnsi"/>
        </w:rPr>
        <w:t xml:space="preserve">v zmysle </w:t>
      </w:r>
      <w:r w:rsidRPr="00CF2D1E">
        <w:rPr>
          <w:rFonts w:asciiTheme="minorHAnsi" w:hAnsiTheme="minorHAnsi"/>
        </w:rPr>
        <w:t>VZP. Ide o kľúčové informácie o postupe realizácie projektu, čím sa zabezpečí, že pri posudzovaní oprávnenosti výdavkov a ich preplácaní budú poskytnuté relevantné informácie z hľadiska toho, čo bolo za relevantné výdavky dosiahnuté a ako prebiehali práce na projekte.</w:t>
      </w:r>
      <w:r w:rsidR="00C23D0F" w:rsidRPr="00CF2D1E">
        <w:rPr>
          <w:rFonts w:asciiTheme="minorHAnsi" w:hAnsiTheme="minorHAnsi"/>
        </w:rPr>
        <w:t xml:space="preserve"> V prípade, že Prijímateľ </w:t>
      </w:r>
      <w:r w:rsidR="00C23D0F" w:rsidRPr="00CF2D1E">
        <w:rPr>
          <w:rFonts w:asciiTheme="minorHAnsi" w:hAnsiTheme="minorHAnsi"/>
          <w:b/>
        </w:rPr>
        <w:t xml:space="preserve">nepodá </w:t>
      </w:r>
      <w:proofErr w:type="spellStart"/>
      <w:r w:rsidR="00C23D0F" w:rsidRPr="00CF2D1E">
        <w:rPr>
          <w:rFonts w:asciiTheme="minorHAnsi" w:hAnsiTheme="minorHAnsi"/>
          <w:b/>
        </w:rPr>
        <w:t>ŽoP</w:t>
      </w:r>
      <w:proofErr w:type="spellEnd"/>
      <w:r w:rsidR="00C23D0F" w:rsidRPr="00CF2D1E">
        <w:rPr>
          <w:rFonts w:asciiTheme="minorHAnsi" w:hAnsiTheme="minorHAnsi"/>
          <w:b/>
        </w:rPr>
        <w:t xml:space="preserve"> </w:t>
      </w:r>
      <w:r w:rsidR="0046171A" w:rsidRPr="00CF2D1E">
        <w:rPr>
          <w:rFonts w:asciiTheme="minorHAnsi" w:hAnsiTheme="minorHAnsi"/>
          <w:b/>
        </w:rPr>
        <w:t xml:space="preserve">do šiestich mesiacov od nadobudnutia účinnosti </w:t>
      </w:r>
      <w:r w:rsidR="0031665C">
        <w:rPr>
          <w:rFonts w:asciiTheme="minorHAnsi" w:hAnsiTheme="minorHAnsi"/>
          <w:b/>
        </w:rPr>
        <w:t>z</w:t>
      </w:r>
      <w:r w:rsidR="0031665C" w:rsidRPr="00CF2D1E">
        <w:rPr>
          <w:rFonts w:asciiTheme="minorHAnsi" w:hAnsiTheme="minorHAnsi"/>
          <w:b/>
        </w:rPr>
        <w:t xml:space="preserve">mluvy </w:t>
      </w:r>
      <w:r w:rsidR="0046171A" w:rsidRPr="00CF2D1E">
        <w:rPr>
          <w:rFonts w:asciiTheme="minorHAnsi" w:hAnsiTheme="minorHAnsi"/>
          <w:b/>
        </w:rPr>
        <w:t>o NFP</w:t>
      </w:r>
      <w:r w:rsidR="0046171A" w:rsidRPr="00CF2D1E">
        <w:rPr>
          <w:rFonts w:asciiTheme="minorHAnsi" w:hAnsiTheme="minorHAnsi"/>
        </w:rPr>
        <w:t xml:space="preserve">, resp. šesť mesiacov po zaslaní </w:t>
      </w:r>
      <w:r w:rsidR="00CD375B" w:rsidRPr="00CF2D1E">
        <w:rPr>
          <w:rFonts w:asciiTheme="minorHAnsi" w:hAnsiTheme="minorHAnsi"/>
        </w:rPr>
        <w:t xml:space="preserve">výročnej </w:t>
      </w:r>
      <w:r w:rsidR="0046171A" w:rsidRPr="00CF2D1E">
        <w:rPr>
          <w:rFonts w:asciiTheme="minorHAnsi" w:hAnsiTheme="minorHAnsi"/>
        </w:rPr>
        <w:t>monitorovacej správy</w:t>
      </w:r>
      <w:r w:rsidR="00672F05" w:rsidRPr="00CF2D1E">
        <w:rPr>
          <w:rFonts w:asciiTheme="minorHAnsi" w:hAnsiTheme="minorHAnsi"/>
        </w:rPr>
        <w:t>,</w:t>
      </w:r>
      <w:r w:rsidR="005A012A" w:rsidRPr="00CF2D1E">
        <w:rPr>
          <w:rFonts w:asciiTheme="minorHAnsi" w:hAnsiTheme="minorHAnsi"/>
        </w:rPr>
        <w:t xml:space="preserve"> </w:t>
      </w:r>
      <w:r w:rsidR="0046171A" w:rsidRPr="00CF2D1E">
        <w:rPr>
          <w:rFonts w:asciiTheme="minorHAnsi" w:hAnsiTheme="minorHAnsi"/>
        </w:rPr>
        <w:t>postupuje podľa kapitoly 4.4.1 Monitorovanie počas realizácie projektov</w:t>
      </w:r>
      <w:r w:rsidR="00D32D91" w:rsidRPr="00CF2D1E">
        <w:rPr>
          <w:rFonts w:asciiTheme="minorHAnsi" w:hAnsiTheme="minorHAnsi"/>
        </w:rPr>
        <w:t>.</w:t>
      </w:r>
    </w:p>
    <w:p w14:paraId="656524AF" w14:textId="5D25955D" w:rsidR="008207C0" w:rsidRPr="00CF2D1E" w:rsidRDefault="008207C0" w:rsidP="00CF2D1E">
      <w:pPr>
        <w:spacing w:before="120"/>
        <w:rPr>
          <w:rFonts w:asciiTheme="minorHAnsi" w:hAnsiTheme="minorHAnsi"/>
        </w:rPr>
      </w:pPr>
      <w:r w:rsidRPr="00CF2D1E">
        <w:rPr>
          <w:rFonts w:asciiTheme="minorHAnsi" w:hAnsiTheme="minorHAnsi"/>
        </w:rPr>
        <w:t xml:space="preserve">Jednotlivé </w:t>
      </w:r>
      <w:proofErr w:type="spellStart"/>
      <w:r w:rsidR="005E637A" w:rsidRPr="00CF2D1E">
        <w:rPr>
          <w:rFonts w:asciiTheme="minorHAnsi" w:hAnsiTheme="minorHAnsi"/>
        </w:rPr>
        <w:t>ŽoP</w:t>
      </w:r>
      <w:proofErr w:type="spellEnd"/>
      <w:r w:rsidRPr="00CF2D1E">
        <w:rPr>
          <w:rFonts w:asciiTheme="minorHAnsi" w:hAnsiTheme="minorHAnsi"/>
        </w:rPr>
        <w:t xml:space="preserve"> môže Prijímateľ predkladať len na jeden z oprávnených systémov financovania, tzn. že napr. výdavky realizované z poskytnutého </w:t>
      </w:r>
      <w:proofErr w:type="spellStart"/>
      <w:r w:rsidRPr="00CF2D1E">
        <w:rPr>
          <w:rFonts w:asciiTheme="minorHAnsi" w:hAnsiTheme="minorHAnsi"/>
        </w:rPr>
        <w:t>predfinancovania</w:t>
      </w:r>
      <w:proofErr w:type="spellEnd"/>
      <w:r w:rsidRPr="00CF2D1E">
        <w:rPr>
          <w:rFonts w:asciiTheme="minorHAnsi" w:hAnsiTheme="minorHAnsi"/>
        </w:rPr>
        <w:t xml:space="preserve"> nemôže Prijímateľ kombinovať s výdavkami uplatňovanými systémom refundácie v rámci jednej </w:t>
      </w:r>
      <w:proofErr w:type="spellStart"/>
      <w:r w:rsidRPr="00CF2D1E">
        <w:rPr>
          <w:rFonts w:asciiTheme="minorHAnsi" w:hAnsiTheme="minorHAnsi"/>
        </w:rPr>
        <w:t>ŽoP</w:t>
      </w:r>
      <w:proofErr w:type="spellEnd"/>
      <w:r w:rsidRPr="00CF2D1E">
        <w:rPr>
          <w:rFonts w:asciiTheme="minorHAnsi" w:hAnsiTheme="minorHAnsi"/>
        </w:rPr>
        <w:t xml:space="preserve">. </w:t>
      </w:r>
    </w:p>
    <w:p w14:paraId="743D2B02" w14:textId="54DFE9C1" w:rsidR="00983311" w:rsidRPr="00CF2D1E" w:rsidRDefault="00825C55" w:rsidP="00CF2D1E">
      <w:pPr>
        <w:spacing w:before="120"/>
        <w:rPr>
          <w:rFonts w:asciiTheme="minorHAnsi" w:hAnsiTheme="minorHAnsi"/>
        </w:rPr>
      </w:pPr>
      <w:r w:rsidRPr="00CF2D1E">
        <w:rPr>
          <w:rFonts w:asciiTheme="minorHAnsi" w:hAnsiTheme="minorHAnsi"/>
        </w:rPr>
        <w:t xml:space="preserve">Minimálna výška </w:t>
      </w:r>
      <w:proofErr w:type="spellStart"/>
      <w:r w:rsidR="00447838" w:rsidRPr="00CF2D1E">
        <w:rPr>
          <w:rFonts w:asciiTheme="minorHAnsi" w:hAnsiTheme="minorHAnsi"/>
        </w:rPr>
        <w:t>ŽoP</w:t>
      </w:r>
      <w:proofErr w:type="spellEnd"/>
      <w:r w:rsidRPr="00CF2D1E">
        <w:rPr>
          <w:rFonts w:asciiTheme="minorHAnsi" w:hAnsiTheme="minorHAnsi"/>
        </w:rPr>
        <w:t xml:space="preserve">, ktorú predkladá prijímateľ, je </w:t>
      </w:r>
      <w:r w:rsidR="006E7472">
        <w:rPr>
          <w:rFonts w:asciiTheme="minorHAnsi" w:hAnsiTheme="minorHAnsi"/>
        </w:rPr>
        <w:t>1</w:t>
      </w:r>
      <w:r w:rsidR="00583D67">
        <w:rPr>
          <w:rFonts w:asciiTheme="minorHAnsi" w:hAnsiTheme="minorHAnsi"/>
        </w:rPr>
        <w:t>.00</w:t>
      </w:r>
      <w:r w:rsidRPr="00CF2D1E">
        <w:rPr>
          <w:rFonts w:asciiTheme="minorHAnsi" w:hAnsiTheme="minorHAnsi"/>
        </w:rPr>
        <w:t>0,00 EUR</w:t>
      </w:r>
      <w:r w:rsidR="000565FA">
        <w:rPr>
          <w:rStyle w:val="Odkaznapoznmkupodiarou"/>
          <w:rFonts w:asciiTheme="minorHAnsi" w:hAnsiTheme="minorHAnsi"/>
        </w:rPr>
        <w:footnoteReference w:id="5"/>
      </w:r>
      <w:r w:rsidRPr="00CF2D1E">
        <w:rPr>
          <w:rFonts w:asciiTheme="minorHAnsi" w:hAnsiTheme="minorHAnsi"/>
        </w:rPr>
        <w:t xml:space="preserve"> (vrátane prostriedkov EÚ, štátneho rozpočtu na spolufinancovanie, vrátane vlastných zdrojov prijímateľa, ak relevantné), s výnimkou žiadosti o platbu (zúčtovanie </w:t>
      </w:r>
      <w:proofErr w:type="spellStart"/>
      <w:r w:rsidRPr="00CF2D1E">
        <w:rPr>
          <w:rFonts w:asciiTheme="minorHAnsi" w:hAnsiTheme="minorHAnsi"/>
        </w:rPr>
        <w:t>predfinancovania</w:t>
      </w:r>
      <w:proofErr w:type="spellEnd"/>
      <w:r w:rsidRPr="00CF2D1E">
        <w:rPr>
          <w:rFonts w:asciiTheme="minorHAnsi" w:hAnsiTheme="minorHAnsi"/>
        </w:rPr>
        <w:t>/zálohovej platby) v prípadoch nevyhnutných pre splnenie podmienok zúčtovania</w:t>
      </w:r>
      <w:r w:rsidR="00583D67">
        <w:rPr>
          <w:rFonts w:asciiTheme="minorHAnsi" w:hAnsiTheme="minorHAnsi"/>
        </w:rPr>
        <w:t>, resp. osobitných dôvodov (napr. s ohľadom na konkrétnu celkovú výšku NFP, predkladanie záverečnej žiadosti o platbu, prípadne po dohode s príslušným projektovým manažérom RO)</w:t>
      </w:r>
      <w:r w:rsidRPr="00CF2D1E">
        <w:rPr>
          <w:rFonts w:asciiTheme="minorHAnsi" w:hAnsiTheme="minorHAnsi"/>
        </w:rPr>
        <w:t>.</w:t>
      </w:r>
    </w:p>
    <w:p w14:paraId="673B9C00" w14:textId="1AC08CC4" w:rsidR="00825C55" w:rsidRPr="00CF2D1E" w:rsidRDefault="005E637A"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5C55" w:rsidRPr="00CF2D1E">
        <w:rPr>
          <w:rFonts w:asciiTheme="minorHAnsi" w:hAnsiTheme="minorHAnsi"/>
        </w:rPr>
        <w:t xml:space="preserve">je oprávnený zvýšiť alebo znížiť výšku </w:t>
      </w:r>
      <w:proofErr w:type="spellStart"/>
      <w:r w:rsidR="00447838" w:rsidRPr="00CF2D1E">
        <w:rPr>
          <w:rFonts w:asciiTheme="minorHAnsi" w:hAnsiTheme="minorHAnsi"/>
        </w:rPr>
        <w:t>ŽoP</w:t>
      </w:r>
      <w:proofErr w:type="spellEnd"/>
      <w:r w:rsidR="00825C55" w:rsidRPr="00CF2D1E">
        <w:rPr>
          <w:rFonts w:asciiTheme="minorHAnsi" w:hAnsiTheme="minorHAnsi"/>
        </w:rPr>
        <w:t xml:space="preserve"> z technických dôvodov na strane </w:t>
      </w:r>
      <w:r w:rsidRPr="00CF2D1E">
        <w:rPr>
          <w:rFonts w:asciiTheme="minorHAnsi" w:hAnsiTheme="minorHAnsi"/>
        </w:rPr>
        <w:t>RO</w:t>
      </w:r>
      <w:r w:rsidRPr="00CF2D1E" w:rsidDel="005E637A">
        <w:rPr>
          <w:rFonts w:asciiTheme="minorHAnsi" w:hAnsiTheme="minorHAnsi"/>
        </w:rPr>
        <w:t xml:space="preserve"> </w:t>
      </w:r>
      <w:r w:rsidR="00825C55" w:rsidRPr="00CF2D1E">
        <w:rPr>
          <w:rFonts w:asciiTheme="minorHAnsi" w:hAnsiTheme="minorHAnsi"/>
        </w:rPr>
        <w:t>maximálne vo výške 0,01</w:t>
      </w:r>
      <w:r w:rsidR="00583D67">
        <w:rPr>
          <w:rFonts w:asciiTheme="minorHAnsi" w:hAnsiTheme="minorHAnsi"/>
        </w:rPr>
        <w:t xml:space="preserve"> </w:t>
      </w:r>
      <w:r w:rsidR="00825C55" w:rsidRPr="00CF2D1E">
        <w:rPr>
          <w:rFonts w:asciiTheme="minorHAnsi" w:hAnsiTheme="minorHAnsi"/>
        </w:rPr>
        <w:t>% z výšky nenávratného finančného príspevku uvedeného v zmluve o </w:t>
      </w:r>
      <w:r w:rsidR="002C72C0">
        <w:rPr>
          <w:rFonts w:asciiTheme="minorHAnsi" w:hAnsiTheme="minorHAnsi"/>
        </w:rPr>
        <w:t>NFP</w:t>
      </w:r>
      <w:r w:rsidR="00825C55" w:rsidRPr="00CF2D1E">
        <w:rPr>
          <w:rFonts w:asciiTheme="minorHAnsi" w:hAnsiTheme="minorHAnsi"/>
        </w:rPr>
        <w:t>. Systém financovania partnera prijímateľa sa uplatňuje podľa využívaného systému financovania prijímateľom zohľadňujúc pravidlá financovania definované v Stratégii financovania EŠIF pre programové obdobie 2014 – 2020. V prípade, ak je partner účastníkom zmluvného vzťahu podľa § 25 ods. 3 zákona č. 292/2014 Z. z. o</w:t>
      </w:r>
      <w:r w:rsidR="003069D2">
        <w:rPr>
          <w:rFonts w:asciiTheme="minorHAnsi" w:hAnsiTheme="minorHAnsi"/>
        </w:rPr>
        <w:t> príspevku poskytovanom z európskych štrukturálnych a investičných fondov a o z mene a doplnení niektorých zákonov v znení neskorších právnych predpisov (ďalej ako „zákon o príspevku z EŠIF“)</w:t>
      </w:r>
      <w:r w:rsidR="00825C55" w:rsidRPr="00CF2D1E">
        <w:rPr>
          <w:rFonts w:asciiTheme="minorHAnsi" w:hAnsiTheme="minorHAnsi"/>
        </w:rPr>
        <w:t xml:space="preserve">, môže platobná jednotka </w:t>
      </w:r>
      <w:r w:rsidRPr="00CF2D1E">
        <w:rPr>
          <w:rFonts w:asciiTheme="minorHAnsi" w:hAnsiTheme="minorHAnsi"/>
        </w:rPr>
        <w:t xml:space="preserve">(ďalej aj ,,PJ“) </w:t>
      </w:r>
      <w:r w:rsidR="00825C55" w:rsidRPr="00CF2D1E">
        <w:rPr>
          <w:rFonts w:asciiTheme="minorHAnsi" w:hAnsiTheme="minorHAnsi"/>
        </w:rPr>
        <w:t>realizovať poskytnutie príspevku alebo jeho časti priamo partnerovi alebo prostredníctvom prijímateľa.</w:t>
      </w:r>
    </w:p>
    <w:p w14:paraId="74DC9A24" w14:textId="56490800" w:rsidR="00A5609B" w:rsidRPr="00215368" w:rsidRDefault="00A5609B" w:rsidP="00215368">
      <w:pPr>
        <w:autoSpaceDE w:val="0"/>
        <w:autoSpaceDN w:val="0"/>
        <w:adjustRightInd w:val="0"/>
        <w:spacing w:before="120"/>
        <w:rPr>
          <w:rFonts w:asciiTheme="minorHAnsi" w:hAnsiTheme="minorHAnsi" w:cs="Arial"/>
          <w:bCs/>
          <w:szCs w:val="16"/>
        </w:rPr>
      </w:pPr>
      <w:r w:rsidRPr="00215368">
        <w:rPr>
          <w:rFonts w:asciiTheme="minorHAnsi" w:hAnsiTheme="minorHAnsi" w:cs="Arial"/>
          <w:szCs w:val="16"/>
        </w:rPr>
        <w:t xml:space="preserve">V prípade projektov, ktoré okrem prijímateľa realizuje aj </w:t>
      </w:r>
      <w:r w:rsidRPr="00215368">
        <w:rPr>
          <w:rFonts w:asciiTheme="minorHAnsi" w:hAnsiTheme="minorHAnsi" w:cs="Arial"/>
          <w:b/>
          <w:szCs w:val="16"/>
        </w:rPr>
        <w:t>partner, ktorý je účastník</w:t>
      </w:r>
      <w:r w:rsidRPr="00215368">
        <w:rPr>
          <w:rFonts w:asciiTheme="minorHAnsi" w:hAnsiTheme="minorHAnsi" w:cs="Arial"/>
          <w:szCs w:val="16"/>
        </w:rPr>
        <w:t xml:space="preserve"> </w:t>
      </w:r>
      <w:r w:rsidRPr="00215368">
        <w:rPr>
          <w:rFonts w:asciiTheme="minorHAnsi" w:hAnsiTheme="minorHAnsi" w:cs="Arial"/>
          <w:b/>
          <w:szCs w:val="16"/>
        </w:rPr>
        <w:t>zmluvného vzťahu</w:t>
      </w:r>
      <w:r w:rsidRPr="00215368">
        <w:rPr>
          <w:rFonts w:asciiTheme="minorHAnsi" w:hAnsiTheme="minorHAnsi" w:cs="Arial"/>
          <w:bCs/>
          <w:szCs w:val="16"/>
        </w:rPr>
        <w:t xml:space="preserve"> podľa § 25 ods. 3 zákona o</w:t>
      </w:r>
      <w:r w:rsidR="003069D2">
        <w:rPr>
          <w:rFonts w:asciiTheme="minorHAnsi" w:hAnsiTheme="minorHAnsi" w:cs="Arial"/>
          <w:bCs/>
          <w:szCs w:val="16"/>
        </w:rPr>
        <w:t xml:space="preserve"> príspevku z </w:t>
      </w:r>
      <w:r w:rsidRPr="00215368">
        <w:rPr>
          <w:rFonts w:asciiTheme="minorHAnsi" w:hAnsiTheme="minorHAnsi" w:cs="Arial"/>
          <w:bCs/>
          <w:szCs w:val="16"/>
        </w:rPr>
        <w:t>EŠIF platí, že</w:t>
      </w:r>
      <w:r w:rsidRPr="00215368">
        <w:rPr>
          <w:rFonts w:asciiTheme="minorHAnsi" w:hAnsiTheme="minorHAnsi" w:cs="Arial"/>
          <w:szCs w:val="16"/>
        </w:rPr>
        <w:t xml:space="preserve"> </w:t>
      </w:r>
      <w:proofErr w:type="spellStart"/>
      <w:r w:rsidR="00447838" w:rsidRPr="00215368">
        <w:rPr>
          <w:rFonts w:asciiTheme="minorHAnsi" w:hAnsiTheme="minorHAnsi" w:cs="Arial"/>
          <w:szCs w:val="16"/>
        </w:rPr>
        <w:t>ŽoP</w:t>
      </w:r>
      <w:proofErr w:type="spellEnd"/>
      <w:r w:rsidRPr="00215368">
        <w:rPr>
          <w:rFonts w:asciiTheme="minorHAnsi" w:hAnsiTheme="minorHAnsi" w:cs="Arial"/>
          <w:szCs w:val="16"/>
        </w:rPr>
        <w:t xml:space="preserve"> je predkladaná vždy samostatne za nárokované finančné prostriedky/deklarované výdavky</w:t>
      </w:r>
      <w:r w:rsidR="008811AC">
        <w:rPr>
          <w:rFonts w:asciiTheme="minorHAnsi" w:hAnsiTheme="minorHAnsi" w:cs="Arial"/>
          <w:szCs w:val="16"/>
        </w:rPr>
        <w:t xml:space="preserve"> </w:t>
      </w:r>
      <w:r w:rsidRPr="00215368">
        <w:rPr>
          <w:rFonts w:asciiTheme="minorHAnsi" w:hAnsiTheme="minorHAnsi" w:cs="Arial"/>
          <w:szCs w:val="16"/>
        </w:rPr>
        <w:t xml:space="preserve">prijímateľa a samostatne za nárokované finančné prostriedky/deklarované výdavky partnera, a to aj v prípade, ak </w:t>
      </w:r>
      <w:r w:rsidR="005E637A" w:rsidRPr="00215368">
        <w:rPr>
          <w:rFonts w:asciiTheme="minorHAnsi" w:hAnsiTheme="minorHAnsi" w:cs="Arial"/>
          <w:bCs/>
          <w:szCs w:val="16"/>
        </w:rPr>
        <w:t>PJ</w:t>
      </w:r>
      <w:r w:rsidRPr="00215368">
        <w:rPr>
          <w:rFonts w:asciiTheme="minorHAnsi" w:hAnsiTheme="minorHAnsi" w:cs="Arial"/>
          <w:bCs/>
          <w:szCs w:val="16"/>
        </w:rPr>
        <w:t xml:space="preserve"> </w:t>
      </w:r>
      <w:r w:rsidRPr="00215368">
        <w:rPr>
          <w:rFonts w:asciiTheme="minorHAnsi" w:hAnsiTheme="minorHAnsi" w:cs="Arial"/>
          <w:b/>
          <w:bCs/>
          <w:szCs w:val="16"/>
        </w:rPr>
        <w:t>realizuje, resp. nerealizuje poskytnutie príspevku alebo jeho časti priamo partnerovi</w:t>
      </w:r>
      <w:r w:rsidRPr="00215368">
        <w:rPr>
          <w:rFonts w:asciiTheme="minorHAnsi" w:hAnsiTheme="minorHAnsi" w:cs="Arial"/>
          <w:bCs/>
          <w:szCs w:val="16"/>
        </w:rPr>
        <w:t>.</w:t>
      </w:r>
    </w:p>
    <w:p w14:paraId="4E1257BB" w14:textId="3A6825EA" w:rsidR="00A5609B" w:rsidRPr="00215368" w:rsidRDefault="00A5609B" w:rsidP="00215368">
      <w:pPr>
        <w:widowControl w:val="0"/>
        <w:tabs>
          <w:tab w:val="left" w:pos="284"/>
        </w:tabs>
        <w:autoSpaceDE w:val="0"/>
        <w:autoSpaceDN w:val="0"/>
        <w:adjustRightInd w:val="0"/>
        <w:spacing w:before="120" w:after="120"/>
        <w:rPr>
          <w:rFonts w:asciiTheme="minorHAnsi" w:hAnsiTheme="minorHAnsi" w:cs="Arial"/>
          <w:szCs w:val="16"/>
        </w:rPr>
      </w:pPr>
      <w:r w:rsidRPr="00215368">
        <w:rPr>
          <w:rFonts w:asciiTheme="minorHAnsi" w:hAnsiTheme="minorHAnsi" w:cs="Arial"/>
          <w:szCs w:val="16"/>
        </w:rPr>
        <w:t xml:space="preserve">V prípade projektov, ktoré okrem prijímateľa realizuje aj </w:t>
      </w:r>
      <w:r w:rsidRPr="00215368">
        <w:rPr>
          <w:rFonts w:asciiTheme="minorHAnsi" w:hAnsiTheme="minorHAnsi" w:cs="Arial"/>
          <w:b/>
          <w:szCs w:val="16"/>
        </w:rPr>
        <w:t xml:space="preserve">partner, </w:t>
      </w:r>
      <w:r w:rsidRPr="00215368">
        <w:rPr>
          <w:rFonts w:asciiTheme="minorHAnsi" w:hAnsiTheme="minorHAnsi" w:cs="Arial"/>
          <w:b/>
          <w:bCs/>
          <w:szCs w:val="16"/>
        </w:rPr>
        <w:t xml:space="preserve">ktorý </w:t>
      </w:r>
      <w:r w:rsidRPr="00215368">
        <w:rPr>
          <w:rFonts w:asciiTheme="minorHAnsi" w:hAnsiTheme="minorHAnsi" w:cs="Arial"/>
          <w:b/>
          <w:szCs w:val="16"/>
        </w:rPr>
        <w:t>nie je účastník zmluvného vzťahu</w:t>
      </w:r>
      <w:r w:rsidRPr="00215368">
        <w:rPr>
          <w:rFonts w:asciiTheme="minorHAnsi" w:hAnsiTheme="minorHAnsi" w:cs="Arial"/>
          <w:bCs/>
          <w:szCs w:val="16"/>
        </w:rPr>
        <w:t xml:space="preserve"> podľa § 25 ods. 3 zákona o</w:t>
      </w:r>
      <w:r w:rsidR="003069D2">
        <w:rPr>
          <w:rFonts w:asciiTheme="minorHAnsi" w:hAnsiTheme="minorHAnsi" w:cs="Arial"/>
          <w:bCs/>
          <w:szCs w:val="16"/>
        </w:rPr>
        <w:t xml:space="preserve"> príspevku z </w:t>
      </w:r>
      <w:r w:rsidRPr="00215368">
        <w:rPr>
          <w:rFonts w:asciiTheme="minorHAnsi" w:hAnsiTheme="minorHAnsi" w:cs="Arial"/>
          <w:bCs/>
          <w:szCs w:val="16"/>
        </w:rPr>
        <w:t>EŠIF, platí, že:</w:t>
      </w:r>
    </w:p>
    <w:p w14:paraId="6AA58A74" w14:textId="612A0F08" w:rsidR="0026302E" w:rsidRPr="0026302E" w:rsidRDefault="0026302E" w:rsidP="00CF2D1E">
      <w:pPr>
        <w:pStyle w:val="Odsekzoznamu"/>
        <w:numPr>
          <w:ilvl w:val="0"/>
          <w:numId w:val="131"/>
        </w:numPr>
        <w:jc w:val="both"/>
        <w:rPr>
          <w:rFonts w:asciiTheme="minorHAnsi" w:hAnsiTheme="minorHAnsi" w:cs="Arial"/>
          <w:szCs w:val="16"/>
        </w:rPr>
      </w:pPr>
      <w:r>
        <w:rPr>
          <w:rFonts w:asciiTheme="minorHAnsi" w:hAnsiTheme="minorHAnsi" w:cs="Arial"/>
          <w:szCs w:val="16"/>
        </w:rPr>
        <w:t>prijíma prostriedky z NFP alebo jeho časti, ktoré mu v rámci realizácie projektu prevádza prijímateľ, ktorým nie je štátna rozpočtová organizácia, na samostatný účet</w:t>
      </w:r>
      <w:r w:rsidRPr="00215368">
        <w:rPr>
          <w:rFonts w:asciiTheme="minorHAnsi" w:hAnsiTheme="minorHAnsi" w:cs="Arial"/>
          <w:szCs w:val="16"/>
        </w:rPr>
        <w:t>;</w:t>
      </w:r>
    </w:p>
    <w:p w14:paraId="30BC7621" w14:textId="2ADFE6CA" w:rsidR="00A5609B" w:rsidRPr="00215368" w:rsidRDefault="00A5609B" w:rsidP="00CF2D1E">
      <w:pPr>
        <w:pStyle w:val="Odsekzoznamu"/>
        <w:numPr>
          <w:ilvl w:val="0"/>
          <w:numId w:val="131"/>
        </w:numPr>
        <w:jc w:val="both"/>
        <w:rPr>
          <w:rFonts w:asciiTheme="minorHAnsi" w:hAnsiTheme="minorHAnsi" w:cs="Arial"/>
          <w:szCs w:val="16"/>
        </w:rPr>
      </w:pPr>
      <w:r w:rsidRPr="00215368">
        <w:rPr>
          <w:rFonts w:asciiTheme="minorHAnsi" w:hAnsiTheme="minorHAnsi" w:cs="Arial"/>
          <w:bCs/>
          <w:szCs w:val="16"/>
        </w:rPr>
        <w:t>v prípade využívania systému zálohových platieb je</w:t>
      </w:r>
      <w:r w:rsidRPr="00215368">
        <w:rPr>
          <w:rFonts w:asciiTheme="minorHAnsi" w:hAnsiTheme="minorHAnsi" w:cs="Arial"/>
          <w:szCs w:val="16"/>
        </w:rPr>
        <w:t xml:space="preserve"> </w:t>
      </w:r>
      <w:proofErr w:type="spellStart"/>
      <w:r w:rsidR="00447838" w:rsidRPr="00215368">
        <w:rPr>
          <w:rFonts w:asciiTheme="minorHAnsi" w:hAnsiTheme="minorHAnsi" w:cs="Arial"/>
          <w:szCs w:val="16"/>
        </w:rPr>
        <w:t>ŽoP</w:t>
      </w:r>
      <w:proofErr w:type="spellEnd"/>
      <w:r w:rsidRPr="00215368">
        <w:rPr>
          <w:rFonts w:asciiTheme="minorHAnsi" w:hAnsiTheme="minorHAnsi" w:cs="Arial"/>
          <w:szCs w:val="16"/>
        </w:rPr>
        <w:t xml:space="preserve"> (poskytnutie zálohovej platby, zúčtovanie zálohovej platby) predkladaná vždy </w:t>
      </w:r>
      <w:r w:rsidR="00645A33">
        <w:rPr>
          <w:rFonts w:asciiTheme="minorHAnsi" w:hAnsiTheme="minorHAnsi" w:cs="Arial"/>
          <w:szCs w:val="16"/>
        </w:rPr>
        <w:t xml:space="preserve">prijímateľom </w:t>
      </w:r>
      <w:r w:rsidRPr="00215368">
        <w:rPr>
          <w:rFonts w:asciiTheme="minorHAnsi" w:hAnsiTheme="minorHAnsi" w:cs="Arial"/>
          <w:szCs w:val="16"/>
        </w:rPr>
        <w:t>samostatne za prijímateľa a samostatne za partnera (t. j. v jednej žiadosti o platbu nie je možné kombinovať nárokované finančné prostriedky/deklarované výdavky prijímateľa a nárokované finančné prostriedky/deklarované výdavky partnera);</w:t>
      </w:r>
    </w:p>
    <w:p w14:paraId="490C979F" w14:textId="4FE45134" w:rsidR="00A5609B" w:rsidRPr="00215368" w:rsidRDefault="00A5609B" w:rsidP="00CF2D1E">
      <w:pPr>
        <w:pStyle w:val="Odsekzoznamu"/>
        <w:numPr>
          <w:ilvl w:val="0"/>
          <w:numId w:val="131"/>
        </w:numPr>
        <w:jc w:val="both"/>
        <w:rPr>
          <w:rFonts w:asciiTheme="minorHAnsi" w:hAnsiTheme="minorHAnsi"/>
        </w:rPr>
      </w:pPr>
      <w:r w:rsidRPr="00215368">
        <w:rPr>
          <w:rFonts w:asciiTheme="minorHAnsi" w:hAnsiTheme="minorHAnsi" w:cs="Arial"/>
          <w:szCs w:val="16"/>
        </w:rPr>
        <w:lastRenderedPageBreak/>
        <w:t xml:space="preserve">v prípade využívania systému </w:t>
      </w:r>
      <w:proofErr w:type="spellStart"/>
      <w:r w:rsidRPr="00215368">
        <w:rPr>
          <w:rFonts w:asciiTheme="minorHAnsi" w:hAnsiTheme="minorHAnsi" w:cs="Arial"/>
          <w:szCs w:val="16"/>
        </w:rPr>
        <w:t>predfinancovania</w:t>
      </w:r>
      <w:proofErr w:type="spellEnd"/>
      <w:r w:rsidRPr="00215368">
        <w:rPr>
          <w:rFonts w:asciiTheme="minorHAnsi" w:hAnsiTheme="minorHAnsi" w:cs="Arial"/>
          <w:szCs w:val="16"/>
        </w:rPr>
        <w:t xml:space="preserve"> a systému refundácie nemusí byť </w:t>
      </w:r>
      <w:proofErr w:type="spellStart"/>
      <w:r w:rsidR="00447838" w:rsidRPr="00215368">
        <w:rPr>
          <w:rFonts w:asciiTheme="minorHAnsi" w:hAnsiTheme="minorHAnsi" w:cs="Arial"/>
          <w:szCs w:val="16"/>
        </w:rPr>
        <w:t>ŽoP</w:t>
      </w:r>
      <w:proofErr w:type="spellEnd"/>
      <w:r w:rsidRPr="00215368">
        <w:rPr>
          <w:rFonts w:asciiTheme="minorHAnsi" w:hAnsiTheme="minorHAnsi" w:cs="Arial"/>
          <w:szCs w:val="16"/>
        </w:rPr>
        <w:t xml:space="preserve"> (poskytnutie </w:t>
      </w:r>
      <w:proofErr w:type="spellStart"/>
      <w:r w:rsidRPr="00215368">
        <w:rPr>
          <w:rFonts w:asciiTheme="minorHAnsi" w:hAnsiTheme="minorHAnsi" w:cs="Arial"/>
          <w:szCs w:val="16"/>
        </w:rPr>
        <w:t>predfinancovania</w:t>
      </w:r>
      <w:proofErr w:type="spellEnd"/>
      <w:r w:rsidRPr="00215368">
        <w:rPr>
          <w:rFonts w:asciiTheme="minorHAnsi" w:hAnsiTheme="minorHAnsi" w:cs="Arial"/>
          <w:szCs w:val="16"/>
        </w:rPr>
        <w:t xml:space="preserve">, zúčtovanie </w:t>
      </w:r>
      <w:proofErr w:type="spellStart"/>
      <w:r w:rsidRPr="00215368">
        <w:rPr>
          <w:rFonts w:asciiTheme="minorHAnsi" w:hAnsiTheme="minorHAnsi" w:cs="Arial"/>
          <w:szCs w:val="16"/>
        </w:rPr>
        <w:t>predfinancovania</w:t>
      </w:r>
      <w:proofErr w:type="spellEnd"/>
      <w:r w:rsidRPr="00215368">
        <w:rPr>
          <w:rFonts w:asciiTheme="minorHAnsi" w:hAnsiTheme="minorHAnsi" w:cs="Arial"/>
          <w:szCs w:val="16"/>
        </w:rPr>
        <w:t>, priebežná platba) predkladaná samostatne za prijímateľa a samostatne za partnera (t.</w:t>
      </w:r>
      <w:r w:rsidR="00C62AFF">
        <w:rPr>
          <w:rFonts w:asciiTheme="minorHAnsi" w:hAnsiTheme="minorHAnsi" w:cs="Arial"/>
          <w:szCs w:val="16"/>
        </w:rPr>
        <w:t> </w:t>
      </w:r>
      <w:r w:rsidRPr="00215368">
        <w:rPr>
          <w:rFonts w:asciiTheme="minorHAnsi" w:hAnsiTheme="minorHAnsi" w:cs="Arial"/>
          <w:szCs w:val="16"/>
        </w:rPr>
        <w:t>j. v jednej žiadosti o platbu je možné kombinovať nárokované finančné prostriedky / deklarované výdavky prijímateľa a nárokované finančné prostriedky/deklarované výdavky partnera);</w:t>
      </w:r>
    </w:p>
    <w:p w14:paraId="03217B1E" w14:textId="5F887458" w:rsidR="008207C0" w:rsidRPr="00CF2D1E" w:rsidRDefault="00447838" w:rsidP="00215368">
      <w:pPr>
        <w:spacing w:before="240"/>
        <w:rPr>
          <w:rFonts w:asciiTheme="minorHAnsi" w:hAnsiTheme="minorHAnsi"/>
          <w:b/>
        </w:rPr>
      </w:pPr>
      <w:r w:rsidRPr="00CF2D1E">
        <w:rPr>
          <w:rFonts w:asciiTheme="minorHAnsi" w:hAnsiTheme="minorHAnsi"/>
        </w:rPr>
        <w:t>RO</w:t>
      </w:r>
      <w:r w:rsidRPr="00CF2D1E" w:rsidDel="00447838">
        <w:rPr>
          <w:rFonts w:asciiTheme="minorHAnsi" w:hAnsiTheme="minorHAnsi"/>
        </w:rPr>
        <w:t xml:space="preserve"> </w:t>
      </w:r>
      <w:r w:rsidR="008207C0" w:rsidRPr="00CF2D1E">
        <w:rPr>
          <w:rFonts w:asciiTheme="minorHAnsi" w:hAnsiTheme="minorHAnsi"/>
        </w:rPr>
        <w:t xml:space="preserve">môže počas výkonu administratívnej </w:t>
      </w:r>
      <w:r w:rsidR="00A42D3B" w:rsidRPr="00CF2D1E">
        <w:rPr>
          <w:rFonts w:asciiTheme="minorHAnsi" w:hAnsiTheme="minorHAnsi"/>
        </w:rPr>
        <w:t xml:space="preserve">finančnej </w:t>
      </w:r>
      <w:r w:rsidR="008207C0" w:rsidRPr="00CF2D1E">
        <w:rPr>
          <w:rFonts w:asciiTheme="minorHAnsi" w:hAnsiTheme="minorHAnsi"/>
        </w:rPr>
        <w:t xml:space="preserve">kontroly </w:t>
      </w:r>
      <w:proofErr w:type="spellStart"/>
      <w:r w:rsidR="008207C0" w:rsidRPr="00CF2D1E">
        <w:rPr>
          <w:rFonts w:asciiTheme="minorHAnsi" w:hAnsiTheme="minorHAnsi"/>
        </w:rPr>
        <w:t>ŽoP</w:t>
      </w:r>
      <w:proofErr w:type="spellEnd"/>
      <w:r w:rsidR="008207C0" w:rsidRPr="00CF2D1E">
        <w:rPr>
          <w:rFonts w:asciiTheme="minorHAnsi" w:hAnsiTheme="minorHAnsi"/>
        </w:rPr>
        <w:t xml:space="preserve"> overiť deklarované výdavky a ostatné skutočnosti uvedené v </w:t>
      </w:r>
      <w:proofErr w:type="spellStart"/>
      <w:r w:rsidR="008207C0" w:rsidRPr="00CF2D1E">
        <w:rPr>
          <w:rFonts w:asciiTheme="minorHAnsi" w:hAnsiTheme="minorHAnsi"/>
        </w:rPr>
        <w:t>ŽoP</w:t>
      </w:r>
      <w:proofErr w:type="spellEnd"/>
      <w:r w:rsidR="008207C0" w:rsidRPr="00CF2D1E">
        <w:rPr>
          <w:rFonts w:asciiTheme="minorHAnsi" w:hAnsiTheme="minorHAnsi"/>
        </w:rPr>
        <w:t xml:space="preserve"> aj formou </w:t>
      </w:r>
      <w:r w:rsidR="00A42D3B" w:rsidRPr="00CF2D1E">
        <w:rPr>
          <w:rFonts w:asciiTheme="minorHAnsi" w:hAnsiTheme="minorHAnsi"/>
        </w:rPr>
        <w:t xml:space="preserve">finančnej </w:t>
      </w:r>
      <w:r w:rsidR="008207C0" w:rsidRPr="00CF2D1E">
        <w:rPr>
          <w:rFonts w:asciiTheme="minorHAnsi" w:hAnsiTheme="minorHAnsi"/>
          <w:b/>
        </w:rPr>
        <w:t>kontroly na mieste</w:t>
      </w:r>
      <w:r w:rsidR="00AB0A0C" w:rsidRPr="00CF2D1E">
        <w:rPr>
          <w:rFonts w:asciiTheme="minorHAnsi" w:hAnsiTheme="minorHAnsi"/>
          <w:b/>
        </w:rPr>
        <w:t xml:space="preserve"> </w:t>
      </w:r>
      <w:r w:rsidR="00AB0A0C" w:rsidRPr="00CF2D1E">
        <w:rPr>
          <w:rFonts w:asciiTheme="minorHAnsi" w:hAnsiTheme="minorHAnsi"/>
        </w:rPr>
        <w:t>(ďalej aj ,,FK/M</w:t>
      </w:r>
      <w:r w:rsidR="00F379D0">
        <w:rPr>
          <w:rFonts w:asciiTheme="minorHAnsi" w:hAnsiTheme="minorHAnsi"/>
        </w:rPr>
        <w:t>“</w:t>
      </w:r>
      <w:r w:rsidR="00AB0A0C" w:rsidRPr="00CF2D1E">
        <w:rPr>
          <w:rFonts w:asciiTheme="minorHAnsi" w:hAnsiTheme="minorHAnsi"/>
        </w:rPr>
        <w:t>)</w:t>
      </w:r>
      <w:r w:rsidR="00AB0A0C" w:rsidRPr="00CF2D1E">
        <w:rPr>
          <w:rStyle w:val="Odkaznapoznmkupodiarou"/>
          <w:rFonts w:asciiTheme="minorHAnsi" w:hAnsiTheme="minorHAnsi"/>
        </w:rPr>
        <w:footnoteReference w:id="6"/>
      </w:r>
      <w:r w:rsidR="008207C0" w:rsidRPr="00CF2D1E">
        <w:rPr>
          <w:rFonts w:asciiTheme="minorHAnsi" w:hAnsiTheme="minorHAnsi"/>
        </w:rPr>
        <w:t>.</w:t>
      </w:r>
      <w:r w:rsidR="00F962E1" w:rsidRPr="00CF2D1E">
        <w:rPr>
          <w:rFonts w:asciiTheme="minorHAnsi" w:hAnsiTheme="minorHAnsi"/>
          <w:b/>
        </w:rPr>
        <w:t xml:space="preserve"> </w:t>
      </w:r>
    </w:p>
    <w:p w14:paraId="367CE4E6" w14:textId="0C15F233"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F962E1" w:rsidRPr="00CF2D1E">
        <w:rPr>
          <w:rFonts w:asciiTheme="minorHAnsi" w:hAnsiTheme="minorHAnsi"/>
        </w:rPr>
        <w:t xml:space="preserve">RO </w:t>
      </w:r>
      <w:r w:rsidRPr="00CF2D1E">
        <w:rPr>
          <w:rFonts w:asciiTheme="minorHAnsi" w:hAnsiTheme="minorHAnsi"/>
        </w:rPr>
        <w:t xml:space="preserve">počas kontroly </w:t>
      </w:r>
      <w:proofErr w:type="spellStart"/>
      <w:r w:rsidRPr="00CF2D1E">
        <w:rPr>
          <w:rFonts w:asciiTheme="minorHAnsi" w:hAnsiTheme="minorHAnsi"/>
        </w:rPr>
        <w:t>ŽoP</w:t>
      </w:r>
      <w:proofErr w:type="spellEnd"/>
      <w:r w:rsidRPr="00CF2D1E">
        <w:rPr>
          <w:rFonts w:asciiTheme="minorHAnsi" w:hAnsiTheme="minorHAnsi"/>
        </w:rPr>
        <w:t xml:space="preserve"> zistí, že je potrebné údaje v súvislosti s nárokovanými finančnými prostriedkami/deklarovanými výdavkami a ostatnými skutočnosťami uvedenými v</w:t>
      </w:r>
      <w:r w:rsidR="00C62AFF">
        <w:rPr>
          <w:rFonts w:asciiTheme="minorHAnsi" w:hAnsiTheme="minorHAnsi"/>
        </w:rPr>
        <w:t> </w:t>
      </w:r>
      <w:proofErr w:type="spellStart"/>
      <w:r w:rsidRPr="00CF2D1E">
        <w:rPr>
          <w:rFonts w:asciiTheme="minorHAnsi" w:hAnsiTheme="minorHAnsi"/>
        </w:rPr>
        <w:t>ŽoP</w:t>
      </w:r>
      <w:proofErr w:type="spellEnd"/>
      <w:r w:rsidRPr="00CF2D1E">
        <w:rPr>
          <w:rFonts w:asciiTheme="minorHAnsi" w:hAnsiTheme="minorHAnsi"/>
        </w:rPr>
        <w:t xml:space="preserve"> zo strany Prijímateľa doplniť/zmeniť, vyzve Prijímateľa na doplnenie týchto údajov prostredníctvom </w:t>
      </w:r>
      <w:r w:rsidRPr="00CF2D1E">
        <w:rPr>
          <w:rFonts w:asciiTheme="minorHAnsi" w:hAnsiTheme="minorHAnsi"/>
          <w:b/>
        </w:rPr>
        <w:t xml:space="preserve">výzvy na doplnenie/zmenu </w:t>
      </w:r>
      <w:proofErr w:type="spellStart"/>
      <w:r w:rsidRPr="00CF2D1E">
        <w:rPr>
          <w:rFonts w:asciiTheme="minorHAnsi" w:hAnsiTheme="minorHAnsi"/>
          <w:b/>
        </w:rPr>
        <w:t>ŽoP</w:t>
      </w:r>
      <w:proofErr w:type="spellEnd"/>
      <w:r w:rsidRPr="00CF2D1E">
        <w:rPr>
          <w:rFonts w:asciiTheme="minorHAnsi" w:hAnsiTheme="minorHAnsi"/>
          <w:b/>
        </w:rPr>
        <w:t>.</w:t>
      </w:r>
      <w:r w:rsidRPr="00CF2D1E">
        <w:rPr>
          <w:rFonts w:asciiTheme="minorHAnsi" w:hAnsiTheme="minorHAnsi"/>
        </w:rPr>
        <w:t xml:space="preserve"> </w:t>
      </w:r>
      <w:r w:rsidR="00F962E1" w:rsidRPr="00CF2D1E">
        <w:rPr>
          <w:rFonts w:asciiTheme="minorHAnsi" w:hAnsiTheme="minorHAnsi"/>
        </w:rPr>
        <w:t xml:space="preserve">RO </w:t>
      </w:r>
      <w:r w:rsidRPr="00CF2D1E">
        <w:rPr>
          <w:rFonts w:asciiTheme="minorHAnsi" w:hAnsiTheme="minorHAnsi"/>
        </w:rPr>
        <w:t xml:space="preserve">prostredníctvom výzvy </w:t>
      </w:r>
      <w:r w:rsidR="00443267" w:rsidRPr="00CF2D1E">
        <w:rPr>
          <w:rFonts w:asciiTheme="minorHAnsi" w:hAnsiTheme="minorHAnsi"/>
        </w:rPr>
        <w:br/>
      </w:r>
      <w:r w:rsidRPr="00CF2D1E">
        <w:rPr>
          <w:rFonts w:asciiTheme="minorHAnsi" w:hAnsiTheme="minorHAnsi"/>
        </w:rPr>
        <w:t xml:space="preserve">na doplnenie/zmenu </w:t>
      </w:r>
      <w:proofErr w:type="spellStart"/>
      <w:r w:rsidRPr="00CF2D1E">
        <w:rPr>
          <w:rFonts w:asciiTheme="minorHAnsi" w:hAnsiTheme="minorHAnsi"/>
        </w:rPr>
        <w:t>ŽoP</w:t>
      </w:r>
      <w:proofErr w:type="spellEnd"/>
      <w:r w:rsidRPr="00CF2D1E">
        <w:rPr>
          <w:rFonts w:asciiTheme="minorHAnsi" w:hAnsiTheme="minorHAnsi"/>
        </w:rPr>
        <w:t xml:space="preserve"> oznámi Prijímateľovi prerušenie plynutia lehoty na spracovanie </w:t>
      </w:r>
      <w:proofErr w:type="spellStart"/>
      <w:r w:rsidRPr="00CF2D1E">
        <w:rPr>
          <w:rFonts w:asciiTheme="minorHAnsi" w:hAnsiTheme="minorHAnsi"/>
        </w:rPr>
        <w:t>ŽoP</w:t>
      </w:r>
      <w:proofErr w:type="spellEnd"/>
      <w:r w:rsidRPr="00CF2D1E">
        <w:rPr>
          <w:rFonts w:asciiTheme="minorHAnsi" w:hAnsiTheme="minorHAnsi"/>
        </w:rPr>
        <w:t xml:space="preserve"> a dôvody tohto prerušenia. </w:t>
      </w:r>
      <w:r w:rsidR="00F962E1" w:rsidRPr="00CF2D1E">
        <w:rPr>
          <w:rFonts w:asciiTheme="minorHAnsi" w:hAnsiTheme="minorHAnsi"/>
        </w:rPr>
        <w:t>RO</w:t>
      </w:r>
      <w:r w:rsidR="00F962E1" w:rsidRPr="00CF2D1E">
        <w:rPr>
          <w:rFonts w:asciiTheme="minorHAnsi" w:eastAsiaTheme="minorHAnsi" w:hAnsiTheme="minorHAnsi"/>
          <w:lang w:eastAsia="en-US"/>
        </w:rPr>
        <w:t xml:space="preserve"> </w:t>
      </w:r>
      <w:r w:rsidR="004746EF" w:rsidRPr="00CF2D1E">
        <w:rPr>
          <w:rFonts w:asciiTheme="minorHAnsi" w:eastAsiaTheme="minorHAnsi" w:hAnsiTheme="minorHAnsi"/>
          <w:lang w:eastAsia="en-US"/>
        </w:rPr>
        <w:t xml:space="preserve">je oprávnený rozhodnúť, že za výzvu </w:t>
      </w:r>
      <w:r w:rsidR="00443267" w:rsidRPr="00CF2D1E">
        <w:rPr>
          <w:rFonts w:asciiTheme="minorHAnsi" w:eastAsiaTheme="minorHAnsi" w:hAnsiTheme="minorHAnsi"/>
          <w:lang w:eastAsia="en-US"/>
        </w:rPr>
        <w:br/>
      </w:r>
      <w:r w:rsidR="004746EF" w:rsidRPr="00CF2D1E">
        <w:rPr>
          <w:rFonts w:asciiTheme="minorHAnsi" w:eastAsiaTheme="minorHAnsi" w:hAnsiTheme="minorHAnsi"/>
          <w:lang w:eastAsia="en-US"/>
        </w:rPr>
        <w:t>na doplnenie/zmenu týchto údajov bude považovať doručený návrh</w:t>
      </w:r>
      <w:r w:rsidR="00A42D3B" w:rsidRPr="00CF2D1E">
        <w:rPr>
          <w:rFonts w:asciiTheme="minorHAnsi" w:eastAsiaTheme="minorHAnsi" w:hAnsiTheme="minorHAnsi"/>
          <w:lang w:eastAsia="en-US"/>
        </w:rPr>
        <w:t xml:space="preserve"> čiastkovej správy z kontroly/návrh</w:t>
      </w:r>
      <w:r w:rsidR="004746EF" w:rsidRPr="00CF2D1E">
        <w:rPr>
          <w:rFonts w:asciiTheme="minorHAnsi" w:eastAsiaTheme="minorHAnsi" w:hAnsiTheme="minorHAnsi"/>
          <w:lang w:eastAsia="en-US"/>
        </w:rPr>
        <w:t xml:space="preserve"> </w:t>
      </w:r>
      <w:r w:rsidR="005F11D5" w:rsidRPr="00CF2D1E">
        <w:rPr>
          <w:rFonts w:asciiTheme="minorHAnsi" w:eastAsiaTheme="minorHAnsi" w:hAnsiTheme="minorHAnsi"/>
          <w:lang w:eastAsia="en-US"/>
        </w:rPr>
        <w:t xml:space="preserve">správy </w:t>
      </w:r>
      <w:r w:rsidR="004746EF" w:rsidRPr="00CF2D1E">
        <w:rPr>
          <w:rFonts w:asciiTheme="minorHAnsi" w:eastAsiaTheme="minorHAnsi" w:hAnsiTheme="minorHAnsi"/>
          <w:lang w:eastAsia="en-US"/>
        </w:rPr>
        <w:t>z</w:t>
      </w:r>
      <w:r w:rsidR="002D7008" w:rsidRPr="00CF2D1E">
        <w:rPr>
          <w:rFonts w:asciiTheme="minorHAnsi" w:eastAsiaTheme="minorHAnsi" w:hAnsiTheme="minorHAnsi"/>
          <w:lang w:eastAsia="en-US"/>
        </w:rPr>
        <w:t> </w:t>
      </w:r>
      <w:r w:rsidR="004746EF" w:rsidRPr="00CF2D1E">
        <w:rPr>
          <w:rFonts w:asciiTheme="minorHAnsi" w:eastAsiaTheme="minorHAnsi" w:hAnsiTheme="minorHAnsi"/>
          <w:lang w:eastAsia="en-US"/>
        </w:rPr>
        <w:t>kontroly</w:t>
      </w:r>
      <w:r w:rsidR="002D7008" w:rsidRPr="00CF2D1E">
        <w:rPr>
          <w:rFonts w:asciiTheme="minorHAnsi" w:eastAsiaTheme="minorHAnsi" w:hAnsiTheme="minorHAnsi"/>
          <w:lang w:eastAsia="en-US"/>
        </w:rPr>
        <w:t>.</w:t>
      </w:r>
      <w:r w:rsidR="004746EF" w:rsidRPr="00CF2D1E">
        <w:rPr>
          <w:rFonts w:asciiTheme="minorHAnsi" w:eastAsiaTheme="minorHAnsi" w:hAnsiTheme="minorHAnsi"/>
          <w:lang w:eastAsia="en-US"/>
        </w:rPr>
        <w:t xml:space="preserve"> </w:t>
      </w:r>
    </w:p>
    <w:p w14:paraId="70660B78" w14:textId="0860F835"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doručiť doplnenie k </w:t>
      </w:r>
      <w:proofErr w:type="spellStart"/>
      <w:r w:rsidRPr="00CF2D1E">
        <w:rPr>
          <w:rFonts w:asciiTheme="minorHAnsi" w:hAnsiTheme="minorHAnsi"/>
        </w:rPr>
        <w:t>ŽoP</w:t>
      </w:r>
      <w:proofErr w:type="spellEnd"/>
      <w:r w:rsidRPr="00CF2D1E">
        <w:rPr>
          <w:rFonts w:asciiTheme="minorHAnsi" w:hAnsiTheme="minorHAnsi"/>
        </w:rPr>
        <w:t xml:space="preserve"> </w:t>
      </w:r>
      <w:r w:rsidR="00F962E1" w:rsidRPr="00CF2D1E">
        <w:rPr>
          <w:rFonts w:asciiTheme="minorHAnsi" w:hAnsiTheme="minorHAnsi"/>
        </w:rPr>
        <w:t xml:space="preserve">RO </w:t>
      </w:r>
      <w:r w:rsidR="00BE3B75" w:rsidRPr="00CF2D1E">
        <w:rPr>
          <w:rFonts w:asciiTheme="minorHAnsi" w:hAnsiTheme="minorHAnsi"/>
        </w:rPr>
        <w:t>v lehote stanovenej vo výzve na doplnenie</w:t>
      </w:r>
      <w:r w:rsidRPr="00CF2D1E">
        <w:rPr>
          <w:rFonts w:asciiTheme="minorHAnsi" w:hAnsiTheme="minorHAnsi"/>
        </w:rPr>
        <w:t xml:space="preserve"> (</w:t>
      </w:r>
      <w:r w:rsidR="00005358" w:rsidRPr="00CF2D1E">
        <w:rPr>
          <w:rFonts w:asciiTheme="minorHAnsi" w:hAnsiTheme="minorHAnsi"/>
        </w:rPr>
        <w:t>RO stanoví minimálnu lehotu na doplnenie 5 pracovných dní odo dňa doručenia výzvy na doplnenie)</w:t>
      </w:r>
      <w:r w:rsidRPr="00CF2D1E">
        <w:rPr>
          <w:rFonts w:asciiTheme="minorHAnsi" w:hAnsiTheme="minorHAnsi"/>
        </w:rPr>
        <w:t xml:space="preserve">. </w:t>
      </w:r>
      <w:r w:rsidR="00E67E97">
        <w:rPr>
          <w:rFonts w:asciiTheme="minorHAnsi" w:hAnsiTheme="minorHAnsi"/>
        </w:rPr>
        <w:t xml:space="preserve">Prijímateľ zašle e-mailom informáciu o predložení doplnenia k </w:t>
      </w:r>
      <w:proofErr w:type="spellStart"/>
      <w:r w:rsidR="00E67E97">
        <w:rPr>
          <w:rFonts w:asciiTheme="minorHAnsi" w:hAnsiTheme="minorHAnsi"/>
        </w:rPr>
        <w:t>ŽoP</w:t>
      </w:r>
      <w:proofErr w:type="spellEnd"/>
      <w:r w:rsidR="00E67E97">
        <w:rPr>
          <w:rFonts w:asciiTheme="minorHAnsi" w:hAnsiTheme="minorHAnsi"/>
        </w:rPr>
        <w:t xml:space="preserve"> príslušnému projektovému manažérovi RO. </w:t>
      </w:r>
      <w:r w:rsidR="00F962E1" w:rsidRPr="00CF2D1E">
        <w:rPr>
          <w:rFonts w:asciiTheme="minorHAnsi" w:hAnsiTheme="minorHAnsi"/>
        </w:rPr>
        <w:t xml:space="preserve">RO </w:t>
      </w:r>
      <w:r w:rsidRPr="00CF2D1E">
        <w:rPr>
          <w:rFonts w:asciiTheme="minorHAnsi" w:hAnsiTheme="minorHAnsi"/>
        </w:rPr>
        <w:t xml:space="preserve">považuje za doručenie </w:t>
      </w:r>
      <w:r w:rsidR="00583D67">
        <w:rPr>
          <w:rFonts w:asciiTheme="minorHAnsi" w:hAnsiTheme="minorHAnsi"/>
        </w:rPr>
        <w:t xml:space="preserve">deň doručenia doplnenia prostredníctvom ITMS2014+ a v osobitných prípadoch deň </w:t>
      </w:r>
      <w:r w:rsidRPr="00CF2D1E">
        <w:rPr>
          <w:rFonts w:asciiTheme="minorHAnsi" w:hAnsiTheme="minorHAnsi"/>
        </w:rPr>
        <w:t xml:space="preserve">osobného doručenia alebo deň odovzdania na poštovú prepravu. </w:t>
      </w:r>
    </w:p>
    <w:p w14:paraId="15D2E91E" w14:textId="6AFE4920" w:rsidR="008207C0" w:rsidRPr="00CF2D1E" w:rsidRDefault="008207C0" w:rsidP="00215368">
      <w:pPr>
        <w:spacing w:before="120"/>
        <w:rPr>
          <w:rFonts w:asciiTheme="minorHAnsi" w:hAnsiTheme="minorHAnsi"/>
        </w:rPr>
      </w:pPr>
      <w:r w:rsidRPr="00CF2D1E">
        <w:rPr>
          <w:rFonts w:asciiTheme="minorHAnsi" w:hAnsiTheme="minorHAnsi"/>
        </w:rPr>
        <w:t xml:space="preserve">Výstupom z kontroly </w:t>
      </w:r>
      <w:proofErr w:type="spellStart"/>
      <w:r w:rsidRPr="00CF2D1E">
        <w:rPr>
          <w:rFonts w:asciiTheme="minorHAnsi" w:hAnsiTheme="minorHAnsi"/>
        </w:rPr>
        <w:t>ŽoP</w:t>
      </w:r>
      <w:proofErr w:type="spellEnd"/>
      <w:r w:rsidRPr="00CF2D1E">
        <w:rPr>
          <w:rFonts w:asciiTheme="minorHAnsi" w:hAnsiTheme="minorHAnsi"/>
        </w:rPr>
        <w:t xml:space="preserve"> je </w:t>
      </w:r>
      <w:r w:rsidRPr="00CF2D1E">
        <w:rPr>
          <w:rFonts w:asciiTheme="minorHAnsi" w:hAnsiTheme="minorHAnsi"/>
          <w:b/>
        </w:rPr>
        <w:t>návrh</w:t>
      </w:r>
      <w:r w:rsidR="00A42D3B" w:rsidRPr="00CF2D1E">
        <w:rPr>
          <w:rFonts w:asciiTheme="minorHAnsi" w:hAnsiTheme="minorHAnsi"/>
          <w:b/>
        </w:rPr>
        <w:t xml:space="preserve"> čiastkovej správy z kontroly/návrh</w:t>
      </w:r>
      <w:r w:rsidRPr="00CF2D1E">
        <w:rPr>
          <w:rFonts w:asciiTheme="minorHAnsi" w:hAnsiTheme="minorHAnsi"/>
          <w:b/>
        </w:rPr>
        <w:t xml:space="preserve"> správy z kontroly</w:t>
      </w:r>
      <w:r w:rsidRPr="00CF2D1E">
        <w:rPr>
          <w:rFonts w:asciiTheme="minorHAnsi" w:hAnsiTheme="minorHAnsi"/>
        </w:rPr>
        <w:t xml:space="preserve"> (v prípade zistených nedostatkov) a </w:t>
      </w:r>
      <w:r w:rsidR="00A42D3B" w:rsidRPr="00CF2D1E">
        <w:rPr>
          <w:rFonts w:asciiTheme="minorHAnsi" w:hAnsiTheme="minorHAnsi"/>
          <w:b/>
        </w:rPr>
        <w:t>čiastková správa z kontroly/</w:t>
      </w:r>
      <w:r w:rsidRPr="00CF2D1E">
        <w:rPr>
          <w:rFonts w:asciiTheme="minorHAnsi" w:hAnsiTheme="minorHAnsi"/>
          <w:b/>
        </w:rPr>
        <w:t>správa z kontroly.</w:t>
      </w:r>
      <w:r w:rsidR="00A032E9">
        <w:rPr>
          <w:rStyle w:val="Odkaznapoznmkupodiarou"/>
          <w:rFonts w:asciiTheme="minorHAnsi" w:hAnsiTheme="minorHAnsi"/>
          <w:b/>
        </w:rPr>
        <w:footnoteReference w:id="7"/>
      </w:r>
    </w:p>
    <w:p w14:paraId="5745D460" w14:textId="77777777" w:rsidR="00856957" w:rsidRPr="00CF2D1E" w:rsidRDefault="008207C0" w:rsidP="00215368">
      <w:pPr>
        <w:spacing w:before="120"/>
        <w:rPr>
          <w:rFonts w:asciiTheme="minorHAnsi" w:hAnsiTheme="minorHAnsi"/>
        </w:rPr>
      </w:pPr>
      <w:r w:rsidRPr="00CF2D1E">
        <w:rPr>
          <w:rFonts w:asciiTheme="minorHAnsi" w:hAnsiTheme="minorHAnsi"/>
        </w:rPr>
        <w:t xml:space="preserve">Ak kontrolou </w:t>
      </w:r>
      <w:proofErr w:type="spellStart"/>
      <w:r w:rsidRPr="00CF2D1E">
        <w:rPr>
          <w:rFonts w:asciiTheme="minorHAnsi" w:hAnsiTheme="minorHAnsi"/>
        </w:rPr>
        <w:t>ŽoP</w:t>
      </w:r>
      <w:proofErr w:type="spellEnd"/>
      <w:r w:rsidRPr="00CF2D1E">
        <w:rPr>
          <w:rFonts w:asciiTheme="minorHAnsi" w:hAnsiTheme="minorHAnsi"/>
        </w:rPr>
        <w:t xml:space="preserve"> neboli zistené nedostatky</w:t>
      </w:r>
      <w:r w:rsidR="00672F05" w:rsidRPr="00CF2D1E">
        <w:rPr>
          <w:rFonts w:asciiTheme="minorHAnsi" w:hAnsiTheme="minorHAnsi"/>
        </w:rPr>
        <w:t>,</w:t>
      </w:r>
      <w:r w:rsidRPr="00CF2D1E">
        <w:rPr>
          <w:rFonts w:asciiTheme="minorHAnsi" w:hAnsiTheme="minorHAnsi"/>
        </w:rPr>
        <w:t xml:space="preserve"> je momentom ukončenia kontroly zaslanie </w:t>
      </w:r>
      <w:r w:rsidR="00A42D3B" w:rsidRPr="00CF2D1E">
        <w:rPr>
          <w:rFonts w:asciiTheme="minorHAnsi" w:hAnsiTheme="minorHAnsi"/>
          <w:b/>
        </w:rPr>
        <w:t>čiastkovej správy z kontroly/</w:t>
      </w:r>
      <w:r w:rsidRPr="00CF2D1E">
        <w:rPr>
          <w:rFonts w:asciiTheme="minorHAnsi" w:hAnsiTheme="minorHAnsi"/>
          <w:b/>
        </w:rPr>
        <w:t>správy z kontroly</w:t>
      </w:r>
      <w:r w:rsidRPr="00CF2D1E">
        <w:rPr>
          <w:rFonts w:asciiTheme="minorHAnsi" w:hAnsiTheme="minorHAnsi"/>
        </w:rPr>
        <w:t xml:space="preserve"> Prijímateľovi bez potreby vyžiadania si prípadných námietok zo strany Prijímateľa. </w:t>
      </w:r>
      <w:r w:rsidR="00A72CDB" w:rsidRPr="00CF2D1E">
        <w:rPr>
          <w:rFonts w:asciiTheme="minorHAnsi" w:hAnsiTheme="minorHAnsi"/>
        </w:rPr>
        <w:t xml:space="preserve"> </w:t>
      </w:r>
    </w:p>
    <w:p w14:paraId="2CF154B9" w14:textId="1E5E48B3" w:rsidR="008207C0" w:rsidRPr="00CF2D1E" w:rsidRDefault="008207C0" w:rsidP="00215368">
      <w:pPr>
        <w:spacing w:before="120"/>
        <w:rPr>
          <w:rFonts w:asciiTheme="minorHAnsi" w:hAnsiTheme="minorHAnsi"/>
        </w:rPr>
      </w:pPr>
      <w:r w:rsidRPr="00CF2D1E">
        <w:rPr>
          <w:rFonts w:asciiTheme="minorHAnsi" w:hAnsiTheme="minorHAnsi"/>
        </w:rPr>
        <w:t xml:space="preserve">Ak kontrolou </w:t>
      </w:r>
      <w:proofErr w:type="spellStart"/>
      <w:r w:rsidRPr="00CF2D1E">
        <w:rPr>
          <w:rFonts w:asciiTheme="minorHAnsi" w:hAnsiTheme="minorHAnsi"/>
        </w:rPr>
        <w:t>ŽoP</w:t>
      </w:r>
      <w:proofErr w:type="spellEnd"/>
      <w:r w:rsidRPr="00CF2D1E">
        <w:rPr>
          <w:rFonts w:asciiTheme="minorHAnsi" w:hAnsiTheme="minorHAnsi"/>
        </w:rPr>
        <w:t xml:space="preserve"> boli zistené nedostatky a Prijímateľ </w:t>
      </w:r>
      <w:r w:rsidR="00005358" w:rsidRPr="00CF2D1E">
        <w:rPr>
          <w:rFonts w:asciiTheme="minorHAnsi" w:hAnsiTheme="minorHAnsi"/>
        </w:rPr>
        <w:t xml:space="preserve">nezašle </w:t>
      </w:r>
      <w:r w:rsidRPr="00CF2D1E">
        <w:rPr>
          <w:rFonts w:asciiTheme="minorHAnsi" w:hAnsiTheme="minorHAnsi"/>
        </w:rPr>
        <w:t>námietky k</w:t>
      </w:r>
      <w:r w:rsidR="00A42D3B" w:rsidRPr="00CF2D1E">
        <w:rPr>
          <w:rFonts w:asciiTheme="minorHAnsi" w:hAnsiTheme="minorHAnsi"/>
        </w:rPr>
        <w:t> </w:t>
      </w:r>
      <w:r w:rsidRPr="00CF2D1E">
        <w:rPr>
          <w:rFonts w:asciiTheme="minorHAnsi" w:hAnsiTheme="minorHAnsi"/>
        </w:rPr>
        <w:t>návrhu</w:t>
      </w:r>
      <w:r w:rsidR="00A42D3B" w:rsidRPr="00CF2D1E">
        <w:rPr>
          <w:rFonts w:asciiTheme="minorHAnsi" w:hAnsiTheme="minorHAnsi"/>
        </w:rPr>
        <w:t xml:space="preserve"> čiastkovej správy z kontroly/návrhu</w:t>
      </w:r>
      <w:r w:rsidRPr="00CF2D1E">
        <w:rPr>
          <w:rFonts w:asciiTheme="minorHAnsi" w:hAnsiTheme="minorHAnsi"/>
        </w:rPr>
        <w:t xml:space="preserve"> správy</w:t>
      </w:r>
      <w:r w:rsidR="00A42D3B" w:rsidRPr="00CF2D1E">
        <w:rPr>
          <w:rFonts w:asciiTheme="minorHAnsi" w:hAnsiTheme="minorHAnsi"/>
        </w:rPr>
        <w:t xml:space="preserve"> z kontroly</w:t>
      </w:r>
      <w:r w:rsidRPr="00CF2D1E">
        <w:rPr>
          <w:rFonts w:asciiTheme="minorHAnsi" w:hAnsiTheme="minorHAnsi"/>
        </w:rPr>
        <w:t xml:space="preserve"> v lehote </w:t>
      </w:r>
      <w:r w:rsidR="00005358" w:rsidRPr="00CF2D1E">
        <w:rPr>
          <w:rFonts w:asciiTheme="minorHAnsi" w:hAnsiTheme="minorHAnsi"/>
        </w:rPr>
        <w:t>stanovenej RO</w:t>
      </w:r>
      <w:r w:rsidR="00DC7C16" w:rsidRPr="00CF2D1E">
        <w:rPr>
          <w:rFonts w:asciiTheme="minorHAnsi" w:hAnsiTheme="minorHAnsi"/>
        </w:rPr>
        <w:t xml:space="preserve"> </w:t>
      </w:r>
      <w:r w:rsidR="00A72CDB" w:rsidRPr="00CF2D1E">
        <w:rPr>
          <w:rFonts w:asciiTheme="minorHAnsi" w:hAnsiTheme="minorHAnsi"/>
        </w:rPr>
        <w:t>(</w:t>
      </w:r>
      <w:r w:rsidR="00005358" w:rsidRPr="00CF2D1E">
        <w:rPr>
          <w:rFonts w:asciiTheme="minorHAnsi" w:hAnsiTheme="minorHAnsi"/>
        </w:rPr>
        <w:t xml:space="preserve">RO stanoví </w:t>
      </w:r>
      <w:r w:rsidR="00CA0306">
        <w:rPr>
          <w:rFonts w:asciiTheme="minorHAnsi" w:hAnsiTheme="minorHAnsi"/>
        </w:rPr>
        <w:t xml:space="preserve">primeranú </w:t>
      </w:r>
      <w:r w:rsidR="00005358" w:rsidRPr="00CF2D1E">
        <w:rPr>
          <w:rFonts w:asciiTheme="minorHAnsi" w:hAnsiTheme="minorHAnsi"/>
        </w:rPr>
        <w:t xml:space="preserve"> lehotu na </w:t>
      </w:r>
      <w:r w:rsidR="001B70A6">
        <w:rPr>
          <w:rFonts w:asciiTheme="minorHAnsi" w:hAnsiTheme="minorHAnsi"/>
        </w:rPr>
        <w:t>podanie</w:t>
      </w:r>
      <w:r w:rsidR="00005358" w:rsidRPr="00CF2D1E">
        <w:rPr>
          <w:rFonts w:asciiTheme="minorHAnsi" w:hAnsiTheme="minorHAnsi"/>
        </w:rPr>
        <w:t xml:space="preserve"> námietok</w:t>
      </w:r>
      <w:r w:rsidR="00CA0306">
        <w:rPr>
          <w:rFonts w:asciiTheme="minorHAnsi" w:hAnsiTheme="minorHAnsi"/>
        </w:rPr>
        <w:t xml:space="preserve"> v trvaní minimálne</w:t>
      </w:r>
      <w:r w:rsidR="00005358" w:rsidRPr="00CF2D1E">
        <w:rPr>
          <w:rFonts w:asciiTheme="minorHAnsi" w:hAnsiTheme="minorHAnsi"/>
        </w:rPr>
        <w:t xml:space="preserve"> 5 pracovných dní odo dňa doručenia návrhu</w:t>
      </w:r>
      <w:r w:rsidR="006550C6" w:rsidRPr="00CF2D1E">
        <w:rPr>
          <w:rFonts w:asciiTheme="minorHAnsi" w:hAnsiTheme="minorHAnsi"/>
        </w:rPr>
        <w:t xml:space="preserve"> čiastkovej správy/návrhu</w:t>
      </w:r>
      <w:r w:rsidR="00005358" w:rsidRPr="00CF2D1E">
        <w:rPr>
          <w:rFonts w:asciiTheme="minorHAnsi" w:hAnsiTheme="minorHAnsi"/>
        </w:rPr>
        <w:t xml:space="preserve"> správy</w:t>
      </w:r>
      <w:r w:rsidR="001A6289">
        <w:rPr>
          <w:rFonts w:asciiTheme="minorHAnsi" w:hAnsiTheme="minorHAnsi"/>
        </w:rPr>
        <w:t>, ak sa RO nedohodne preukázateľne s prijímateľom inak</w:t>
      </w:r>
      <w:r w:rsidR="00005358" w:rsidRPr="00CF2D1E">
        <w:rPr>
          <w:rFonts w:asciiTheme="minorHAnsi" w:hAnsiTheme="minorHAnsi"/>
        </w:rPr>
        <w:t xml:space="preserve">) </w:t>
      </w:r>
      <w:r w:rsidRPr="00CF2D1E">
        <w:rPr>
          <w:rFonts w:asciiTheme="minorHAnsi" w:hAnsiTheme="minorHAnsi"/>
        </w:rPr>
        <w:t>alebo v</w:t>
      </w:r>
      <w:r w:rsidR="00005358" w:rsidRPr="00CF2D1E">
        <w:rPr>
          <w:rFonts w:asciiTheme="minorHAnsi" w:hAnsiTheme="minorHAnsi"/>
        </w:rPr>
        <w:t xml:space="preserve"> stanovenej </w:t>
      </w:r>
      <w:r w:rsidRPr="00CF2D1E">
        <w:rPr>
          <w:rFonts w:asciiTheme="minorHAnsi" w:hAnsiTheme="minorHAnsi"/>
        </w:rPr>
        <w:t>lehote zašle Prijímateľ oznámenie o tom, že nemá k</w:t>
      </w:r>
      <w:r w:rsidR="006550C6" w:rsidRPr="00CF2D1E">
        <w:rPr>
          <w:rFonts w:asciiTheme="minorHAnsi" w:hAnsiTheme="minorHAnsi"/>
        </w:rPr>
        <w:t> </w:t>
      </w:r>
      <w:r w:rsidRPr="00CF2D1E">
        <w:rPr>
          <w:rFonts w:asciiTheme="minorHAnsi" w:hAnsiTheme="minorHAnsi"/>
        </w:rPr>
        <w:t>návrhu</w:t>
      </w:r>
      <w:r w:rsidR="006550C6" w:rsidRPr="00CF2D1E">
        <w:rPr>
          <w:rFonts w:asciiTheme="minorHAnsi" w:hAnsiTheme="minorHAnsi"/>
        </w:rPr>
        <w:t xml:space="preserve"> čiastkovej správy/návrhu</w:t>
      </w:r>
      <w:r w:rsidRPr="00CF2D1E">
        <w:rPr>
          <w:rFonts w:asciiTheme="minorHAnsi" w:hAnsiTheme="minorHAnsi"/>
        </w:rPr>
        <w:t xml:space="preserve"> správy námietky, vypracuje </w:t>
      </w:r>
      <w:r w:rsidR="00F962E1" w:rsidRPr="00CF2D1E">
        <w:rPr>
          <w:rFonts w:asciiTheme="minorHAnsi" w:hAnsiTheme="minorHAnsi"/>
        </w:rPr>
        <w:t xml:space="preserve">RO </w:t>
      </w:r>
      <w:r w:rsidR="006550C6" w:rsidRPr="00CF2D1E">
        <w:rPr>
          <w:rFonts w:asciiTheme="minorHAnsi" w:hAnsiTheme="minorHAnsi"/>
        </w:rPr>
        <w:t>čiastkovú správu z kontroly/</w:t>
      </w:r>
      <w:r w:rsidRPr="00CF2D1E">
        <w:rPr>
          <w:rFonts w:asciiTheme="minorHAnsi" w:hAnsiTheme="minorHAnsi"/>
        </w:rPr>
        <w:t xml:space="preserve">správu z kontroly a zašle ju Prijímateľovi, pričom momentom ukončenia kontroly je zaslanie správy z kontroly. </w:t>
      </w:r>
    </w:p>
    <w:p w14:paraId="414BFB9F" w14:textId="058CB09D" w:rsidR="008207C0" w:rsidRPr="00CF2D1E" w:rsidRDefault="008207C0" w:rsidP="00215368">
      <w:pPr>
        <w:spacing w:before="120"/>
        <w:rPr>
          <w:rFonts w:asciiTheme="minorHAnsi" w:hAnsiTheme="minorHAnsi"/>
        </w:rPr>
      </w:pPr>
      <w:r w:rsidRPr="00CF2D1E">
        <w:rPr>
          <w:rFonts w:asciiTheme="minorHAnsi" w:hAnsiTheme="minorHAnsi"/>
        </w:rPr>
        <w:t>Ak Prijímateľ zašle v</w:t>
      </w:r>
      <w:r w:rsidR="00E739F9" w:rsidRPr="00CF2D1E">
        <w:rPr>
          <w:rFonts w:asciiTheme="minorHAnsi" w:hAnsiTheme="minorHAnsi"/>
        </w:rPr>
        <w:t xml:space="preserve"> stanovenej </w:t>
      </w:r>
      <w:r w:rsidRPr="00CF2D1E">
        <w:rPr>
          <w:rFonts w:asciiTheme="minorHAnsi" w:hAnsiTheme="minorHAnsi"/>
        </w:rPr>
        <w:t xml:space="preserve">lehote námietky </w:t>
      </w:r>
      <w:r w:rsidR="00DC7C16" w:rsidRPr="00CF2D1E">
        <w:rPr>
          <w:rFonts w:asciiTheme="minorHAnsi" w:hAnsiTheme="minorHAnsi"/>
        </w:rPr>
        <w:t>k návrhu čiastkovej správy z kontroly/</w:t>
      </w:r>
      <w:r w:rsidRPr="00CF2D1E">
        <w:rPr>
          <w:rFonts w:asciiTheme="minorHAnsi" w:hAnsiTheme="minorHAnsi"/>
        </w:rPr>
        <w:t xml:space="preserve">návrhu správy z kontroly, </w:t>
      </w:r>
      <w:r w:rsidR="00F962E1" w:rsidRPr="00CF2D1E">
        <w:rPr>
          <w:rFonts w:asciiTheme="minorHAnsi" w:hAnsiTheme="minorHAnsi"/>
        </w:rPr>
        <w:t xml:space="preserve">RO </w:t>
      </w:r>
      <w:r w:rsidRPr="00CF2D1E">
        <w:rPr>
          <w:rFonts w:asciiTheme="minorHAnsi" w:hAnsiTheme="minorHAnsi"/>
        </w:rPr>
        <w:t xml:space="preserve">vyhodnotí tieto námietky a v prípade ich úplnej alebo čiastočnej opodstatnenosti ich zohľadní v správe z kontroly, ktorú zašle Prijímateľovi. </w:t>
      </w:r>
    </w:p>
    <w:p w14:paraId="1B00E85E" w14:textId="01601E60" w:rsidR="006550C6" w:rsidRPr="00CF2D1E" w:rsidRDefault="00F962E1" w:rsidP="00215368">
      <w:pPr>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 xml:space="preserve">je oprávnený vyčleniť časť nárokovaných finančných prostriedkov/deklarovaných výdavkov </w:t>
      </w:r>
      <w:r w:rsidR="008207C0" w:rsidRPr="00CF2D1E">
        <w:rPr>
          <w:rFonts w:asciiTheme="minorHAnsi" w:hAnsiTheme="minorHAnsi"/>
          <w:b/>
        </w:rPr>
        <w:t>do samostatnej kontroly</w:t>
      </w:r>
      <w:r w:rsidR="008207C0" w:rsidRPr="00CF2D1E">
        <w:rPr>
          <w:rFonts w:asciiTheme="minorHAnsi" w:hAnsiTheme="minorHAnsi"/>
        </w:rPr>
        <w:t>.</w:t>
      </w:r>
      <w:r w:rsidR="00DC7C16" w:rsidRPr="00CF2D1E">
        <w:rPr>
          <w:rFonts w:asciiTheme="minorHAnsi" w:hAnsiTheme="minorHAnsi"/>
        </w:rPr>
        <w:t xml:space="preserve"> </w:t>
      </w:r>
      <w:r w:rsidR="008207C0" w:rsidRPr="00CF2D1E">
        <w:rPr>
          <w:rFonts w:asciiTheme="minorHAnsi" w:hAnsiTheme="minorHAnsi"/>
        </w:rPr>
        <w:t xml:space="preserve">Momentom ukončenia kontroly </w:t>
      </w:r>
      <w:proofErr w:type="spellStart"/>
      <w:r w:rsidR="008207C0" w:rsidRPr="00CF2D1E">
        <w:rPr>
          <w:rFonts w:asciiTheme="minorHAnsi" w:hAnsiTheme="minorHAnsi"/>
        </w:rPr>
        <w:t>ŽoP</w:t>
      </w:r>
      <w:proofErr w:type="spellEnd"/>
      <w:r w:rsidR="008207C0" w:rsidRPr="00CF2D1E">
        <w:rPr>
          <w:rFonts w:asciiTheme="minorHAnsi" w:hAnsiTheme="minorHAnsi"/>
        </w:rPr>
        <w:t xml:space="preserve"> je zaslanie správy z </w:t>
      </w:r>
      <w:r w:rsidR="008207C0" w:rsidRPr="00CF2D1E">
        <w:rPr>
          <w:rFonts w:asciiTheme="minorHAnsi" w:hAnsiTheme="minorHAnsi"/>
        </w:rPr>
        <w:lastRenderedPageBreak/>
        <w:t>kontroly Prijímateľovi.</w:t>
      </w:r>
      <w:r w:rsidR="006550C6" w:rsidRPr="00CF2D1E">
        <w:rPr>
          <w:rFonts w:asciiTheme="minorHAnsi" w:hAnsiTheme="minorHAnsi"/>
        </w:rPr>
        <w:t xml:space="preserve"> Zaslaním čiastkovej správy je skončená </w:t>
      </w:r>
      <w:r w:rsidR="00DC7C16" w:rsidRPr="00CF2D1E">
        <w:rPr>
          <w:rFonts w:asciiTheme="minorHAnsi" w:hAnsiTheme="minorHAnsi"/>
        </w:rPr>
        <w:t xml:space="preserve">iba </w:t>
      </w:r>
      <w:r w:rsidR="006550C6" w:rsidRPr="00CF2D1E">
        <w:rPr>
          <w:rFonts w:asciiTheme="minorHAnsi" w:hAnsiTheme="minorHAnsi"/>
        </w:rPr>
        <w:t xml:space="preserve">tá časť kontroly </w:t>
      </w:r>
      <w:proofErr w:type="spellStart"/>
      <w:r w:rsidR="006550C6" w:rsidRPr="00CF2D1E">
        <w:rPr>
          <w:rFonts w:asciiTheme="minorHAnsi" w:hAnsiTheme="minorHAnsi"/>
        </w:rPr>
        <w:t>ŽoP</w:t>
      </w:r>
      <w:proofErr w:type="spellEnd"/>
      <w:r w:rsidR="006550C6" w:rsidRPr="00CF2D1E">
        <w:rPr>
          <w:rFonts w:asciiTheme="minorHAnsi" w:hAnsiTheme="minorHAnsi"/>
        </w:rPr>
        <w:t>, ktorej sa čiastková správa týka.</w:t>
      </w:r>
    </w:p>
    <w:p w14:paraId="6674649F" w14:textId="56004164" w:rsidR="00BA7B3B" w:rsidRPr="00CF2D1E" w:rsidRDefault="00BA7B3B" w:rsidP="00215368">
      <w:pPr>
        <w:pStyle w:val="Default"/>
        <w:spacing w:before="120"/>
        <w:jc w:val="both"/>
        <w:rPr>
          <w:rFonts w:asciiTheme="minorHAnsi" w:hAnsiTheme="minorHAnsi"/>
        </w:rPr>
      </w:pPr>
      <w:r w:rsidRPr="00CF2D1E">
        <w:rPr>
          <w:rFonts w:asciiTheme="minorHAnsi" w:hAnsiTheme="minorHAnsi"/>
        </w:rPr>
        <w:t xml:space="preserve">RO stanovuje minimálny interval 5 </w:t>
      </w:r>
      <w:r w:rsidR="00880753" w:rsidRPr="00CF2D1E">
        <w:rPr>
          <w:rFonts w:asciiTheme="minorHAnsi" w:hAnsiTheme="minorHAnsi"/>
        </w:rPr>
        <w:t xml:space="preserve">pracovných </w:t>
      </w:r>
      <w:r w:rsidRPr="00CF2D1E">
        <w:rPr>
          <w:rFonts w:asciiTheme="minorHAnsi" w:hAnsiTheme="minorHAnsi"/>
        </w:rPr>
        <w:t>dní na predloženie ďalšej žiadosti o platbu v rámci jedného projektu zo strany prijímateľa. Zároveň môže žiadosť o platbu obsahovať maximálne 100 položiek (napr. pri refundácii ZPC a pod.).</w:t>
      </w:r>
    </w:p>
    <w:p w14:paraId="1A450A72" w14:textId="77777777" w:rsidR="008207C0" w:rsidRPr="00CF2D1E" w:rsidRDefault="002E286B" w:rsidP="00CF2D1E">
      <w:pPr>
        <w:spacing w:before="120"/>
        <w:rPr>
          <w:rFonts w:asciiTheme="minorHAnsi" w:hAnsiTheme="minorHAnsi"/>
        </w:rPr>
      </w:pPr>
      <w:r w:rsidRPr="00CF2D1E">
        <w:rPr>
          <w:rFonts w:asciiTheme="minorHAnsi" w:hAnsiTheme="minorHAnsi"/>
        </w:rPr>
        <w:t>Prijímateľ predkladá žiadosť o platbu na financovanie mzdových výdavkov za obdobie najviac 6 mesiacov.</w:t>
      </w:r>
    </w:p>
    <w:p w14:paraId="65AE735B" w14:textId="77777777" w:rsidR="00DC7C16" w:rsidRPr="00CF2D1E" w:rsidRDefault="00DC7C16" w:rsidP="00CF2D1E">
      <w:pPr>
        <w:rPr>
          <w:rStyle w:val="Nadpis3Char"/>
          <w:rFonts w:asciiTheme="minorHAnsi" w:hAnsiTheme="minorHAnsi"/>
          <w:i/>
          <w:color w:val="365F91"/>
          <w:szCs w:val="20"/>
          <w:lang w:val="sk-SK"/>
        </w:rPr>
      </w:pPr>
    </w:p>
    <w:p w14:paraId="708C4FE2" w14:textId="21DD22EE" w:rsidR="008207C0" w:rsidRPr="00CF2D1E" w:rsidRDefault="008207C0" w:rsidP="005272E8">
      <w:pPr>
        <w:rPr>
          <w:rStyle w:val="Nadpis2Char"/>
          <w:rFonts w:asciiTheme="minorHAnsi" w:eastAsia="Times New Roman" w:hAnsiTheme="minorHAnsi"/>
          <w:b w:val="0"/>
          <w:i w:val="0"/>
          <w:color w:val="365F91"/>
          <w:sz w:val="26"/>
          <w:lang w:val="sk-SK"/>
        </w:rPr>
      </w:pPr>
      <w:bookmarkStart w:id="302" w:name="_Toc106134776"/>
      <w:r w:rsidRPr="00CF2D1E">
        <w:rPr>
          <w:rStyle w:val="Nadpis3Char"/>
          <w:rFonts w:asciiTheme="minorHAnsi" w:hAnsiTheme="minorHAnsi"/>
          <w:color w:val="365F91"/>
          <w:lang w:val="sk-SK"/>
        </w:rPr>
        <w:t>4.3.3.1 Vyplnenie žiadosti o</w:t>
      </w:r>
      <w:r w:rsidRPr="00CF2D1E">
        <w:rPr>
          <w:rStyle w:val="Nadpis3Char"/>
          <w:rFonts w:asciiTheme="minorHAnsi" w:eastAsia="Times New Roman" w:hAnsiTheme="minorHAnsi"/>
          <w:color w:val="365F91"/>
          <w:lang w:val="sk-SK"/>
        </w:rPr>
        <w:t> </w:t>
      </w:r>
      <w:r w:rsidRPr="00CF2D1E">
        <w:rPr>
          <w:rStyle w:val="Nadpis3Char"/>
          <w:rFonts w:asciiTheme="minorHAnsi" w:hAnsiTheme="minorHAnsi"/>
          <w:color w:val="365F91"/>
          <w:lang w:val="sk-SK"/>
        </w:rPr>
        <w:t>platbu</w:t>
      </w:r>
      <w:bookmarkEnd w:id="302"/>
    </w:p>
    <w:p w14:paraId="51E18B89" w14:textId="2D77E01D" w:rsidR="008207C0" w:rsidRPr="00CF2D1E" w:rsidRDefault="008207C0" w:rsidP="00215368">
      <w:pPr>
        <w:spacing w:before="120"/>
        <w:rPr>
          <w:rFonts w:asciiTheme="minorHAnsi" w:hAnsiTheme="minorHAnsi"/>
        </w:rPr>
      </w:pPr>
      <w:r w:rsidRPr="00CF2D1E">
        <w:rPr>
          <w:rFonts w:asciiTheme="minorHAnsi" w:hAnsiTheme="minorHAnsi"/>
        </w:rPr>
        <w:t xml:space="preserve">Prijímateľ vypĺňa formulár </w:t>
      </w:r>
      <w:proofErr w:type="spellStart"/>
      <w:r w:rsidRPr="00CF2D1E">
        <w:rPr>
          <w:rFonts w:asciiTheme="minorHAnsi" w:hAnsiTheme="minorHAnsi"/>
        </w:rPr>
        <w:t>ŽoP</w:t>
      </w:r>
      <w:proofErr w:type="spellEnd"/>
      <w:r w:rsidRPr="00CF2D1E">
        <w:rPr>
          <w:rFonts w:asciiTheme="minorHAnsi" w:hAnsiTheme="minorHAnsi"/>
        </w:rPr>
        <w:t xml:space="preserve"> elektronicky v zmysle predchádzajúceho textu podľa Pokynov k vyplneniu formuláru </w:t>
      </w:r>
      <w:proofErr w:type="spellStart"/>
      <w:r w:rsidRPr="00CF2D1E">
        <w:rPr>
          <w:rFonts w:asciiTheme="minorHAnsi" w:hAnsiTheme="minorHAnsi"/>
        </w:rPr>
        <w:t>ŽoP</w:t>
      </w:r>
      <w:proofErr w:type="spellEnd"/>
      <w:r w:rsidRPr="00CF2D1E">
        <w:rPr>
          <w:rStyle w:val="Odkaznapoznmkupodiarou"/>
          <w:rFonts w:asciiTheme="minorHAnsi" w:hAnsiTheme="minorHAnsi"/>
        </w:rPr>
        <w:footnoteReference w:id="8"/>
      </w:r>
      <w:r w:rsidR="00BC60EC">
        <w:rPr>
          <w:rFonts w:asciiTheme="minorHAnsi" w:hAnsiTheme="minorHAnsi"/>
        </w:rPr>
        <w:t xml:space="preserve"> vo verejnej časti ITMS2014+</w:t>
      </w:r>
      <w:r w:rsidRPr="00CF2D1E">
        <w:rPr>
          <w:rFonts w:asciiTheme="minorHAnsi" w:hAnsiTheme="minorHAnsi"/>
        </w:rPr>
        <w:t xml:space="preserve">. V rámci formuláru </w:t>
      </w:r>
      <w:proofErr w:type="spellStart"/>
      <w:r w:rsidRPr="00CF2D1E">
        <w:rPr>
          <w:rFonts w:asciiTheme="minorHAnsi" w:hAnsiTheme="minorHAnsi"/>
        </w:rPr>
        <w:t>ŽoP</w:t>
      </w:r>
      <w:proofErr w:type="spellEnd"/>
      <w:r w:rsidRPr="00CF2D1E">
        <w:rPr>
          <w:rFonts w:asciiTheme="minorHAnsi" w:hAnsiTheme="minorHAnsi"/>
        </w:rPr>
        <w:t xml:space="preserve"> vyplní </w:t>
      </w:r>
      <w:r w:rsidRPr="00CF2D1E">
        <w:rPr>
          <w:rFonts w:asciiTheme="minorHAnsi" w:hAnsiTheme="minorHAnsi"/>
          <w:b/>
        </w:rPr>
        <w:t>Žiadosť o platbu – časť A</w:t>
      </w:r>
      <w:r w:rsidRPr="00CF2D1E">
        <w:rPr>
          <w:rFonts w:asciiTheme="minorHAnsi" w:hAnsiTheme="minorHAnsi"/>
        </w:rPr>
        <w:t xml:space="preserve"> ( časti A.1 až A.12 s výnimkou časti A.6) a </w:t>
      </w:r>
      <w:r w:rsidRPr="00CF2D1E">
        <w:rPr>
          <w:rFonts w:asciiTheme="minorHAnsi" w:hAnsiTheme="minorHAnsi"/>
          <w:b/>
        </w:rPr>
        <w:t xml:space="preserve">časť A – A1 </w:t>
      </w:r>
      <w:r w:rsidRPr="00CF2D1E">
        <w:rPr>
          <w:rFonts w:asciiTheme="minorHAnsi" w:hAnsiTheme="minorHAnsi"/>
        </w:rPr>
        <w:t>(zoznam deklarovaných výdavkov).</w:t>
      </w:r>
    </w:p>
    <w:p w14:paraId="6FCC62C8" w14:textId="77777777" w:rsidR="00CA2B00" w:rsidRDefault="008207C0" w:rsidP="00215368">
      <w:pPr>
        <w:spacing w:before="120"/>
        <w:rPr>
          <w:rFonts w:asciiTheme="minorHAnsi" w:hAnsiTheme="minorHAnsi"/>
          <w:bCs/>
        </w:rPr>
      </w:pPr>
      <w:r w:rsidRPr="00CF2D1E">
        <w:rPr>
          <w:rFonts w:asciiTheme="minorHAnsi" w:hAnsiTheme="minorHAnsi"/>
          <w:bCs/>
        </w:rPr>
        <w:t xml:space="preserve">V záhlaví formuláru </w:t>
      </w:r>
      <w:proofErr w:type="spellStart"/>
      <w:r w:rsidRPr="00CF2D1E">
        <w:rPr>
          <w:rFonts w:asciiTheme="minorHAnsi" w:hAnsiTheme="minorHAnsi"/>
          <w:bCs/>
        </w:rPr>
        <w:t>ŽoP</w:t>
      </w:r>
      <w:proofErr w:type="spellEnd"/>
      <w:r w:rsidRPr="00CF2D1E">
        <w:rPr>
          <w:rFonts w:asciiTheme="minorHAnsi" w:hAnsiTheme="minorHAnsi"/>
          <w:bCs/>
        </w:rPr>
        <w:t xml:space="preserve"> – časť A, v časti </w:t>
      </w:r>
      <w:r w:rsidRPr="00CF2D1E">
        <w:rPr>
          <w:rFonts w:asciiTheme="minorHAnsi" w:hAnsiTheme="minorHAnsi"/>
          <w:b/>
          <w:bCs/>
        </w:rPr>
        <w:t>„Typ žiadosti o platbu“</w:t>
      </w:r>
      <w:r w:rsidRPr="00CF2D1E">
        <w:rPr>
          <w:rFonts w:asciiTheme="minorHAnsi" w:hAnsiTheme="minorHAnsi"/>
          <w:bCs/>
        </w:rPr>
        <w:t xml:space="preserve"> vyberie Prijímateľ typ </w:t>
      </w:r>
      <w:proofErr w:type="spellStart"/>
      <w:r w:rsidRPr="00CF2D1E">
        <w:rPr>
          <w:rFonts w:asciiTheme="minorHAnsi" w:hAnsiTheme="minorHAnsi"/>
          <w:bCs/>
        </w:rPr>
        <w:t>ŽoP</w:t>
      </w:r>
      <w:proofErr w:type="spellEnd"/>
      <w:r w:rsidRPr="00CF2D1E">
        <w:rPr>
          <w:rFonts w:asciiTheme="minorHAnsi" w:hAnsiTheme="minorHAnsi"/>
          <w:bCs/>
        </w:rPr>
        <w:t xml:space="preserve"> z nasledovných možností: </w:t>
      </w:r>
    </w:p>
    <w:p w14:paraId="528F1AC7"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poskytnutie zálohovej platby, </w:t>
      </w:r>
    </w:p>
    <w:p w14:paraId="05BC7F4F"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zúčtovanie zálohovej platby, </w:t>
      </w:r>
    </w:p>
    <w:p w14:paraId="04A698BA"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poskytnutie </w:t>
      </w:r>
      <w:proofErr w:type="spellStart"/>
      <w:r w:rsidRPr="004C19E9">
        <w:rPr>
          <w:rFonts w:asciiTheme="minorHAnsi" w:hAnsiTheme="minorHAnsi"/>
          <w:bCs/>
        </w:rPr>
        <w:t>predfinancovania</w:t>
      </w:r>
      <w:proofErr w:type="spellEnd"/>
      <w:r w:rsidRPr="004C19E9">
        <w:rPr>
          <w:rFonts w:asciiTheme="minorHAnsi" w:hAnsiTheme="minorHAnsi"/>
          <w:bCs/>
        </w:rPr>
        <w:t xml:space="preserve">, </w:t>
      </w:r>
    </w:p>
    <w:p w14:paraId="0E3E3F08"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zúčtovanie </w:t>
      </w:r>
      <w:proofErr w:type="spellStart"/>
      <w:r w:rsidRPr="004C19E9">
        <w:rPr>
          <w:rFonts w:asciiTheme="minorHAnsi" w:hAnsiTheme="minorHAnsi"/>
          <w:bCs/>
        </w:rPr>
        <w:t>predfinancovania</w:t>
      </w:r>
      <w:proofErr w:type="spellEnd"/>
      <w:r w:rsidRPr="004C19E9">
        <w:rPr>
          <w:rFonts w:asciiTheme="minorHAnsi" w:hAnsiTheme="minorHAnsi"/>
          <w:bCs/>
        </w:rPr>
        <w:t xml:space="preserve">, </w:t>
      </w:r>
    </w:p>
    <w:p w14:paraId="241041E1" w14:textId="77777777" w:rsidR="00CA2B00" w:rsidRPr="004C19E9"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priebežná platba.</w:t>
      </w:r>
      <w:r w:rsidRPr="004C19E9">
        <w:rPr>
          <w:rFonts w:asciiTheme="minorHAnsi" w:hAnsiTheme="minorHAnsi" w:cs="Arial"/>
          <w:sz w:val="16"/>
          <w:szCs w:val="16"/>
        </w:rPr>
        <w:t xml:space="preserve"> </w:t>
      </w:r>
    </w:p>
    <w:p w14:paraId="54B2D91D" w14:textId="67E6A271" w:rsidR="008207C0" w:rsidRPr="004C19E9" w:rsidRDefault="008207C0" w:rsidP="00CA2B00">
      <w:pPr>
        <w:spacing w:before="120"/>
        <w:rPr>
          <w:rFonts w:asciiTheme="minorHAnsi" w:hAnsiTheme="minorHAnsi"/>
          <w:bCs/>
        </w:rPr>
      </w:pPr>
      <w:r w:rsidRPr="004C19E9">
        <w:rPr>
          <w:rFonts w:asciiTheme="minorHAnsi" w:hAnsiTheme="minorHAnsi"/>
        </w:rPr>
        <w:t xml:space="preserve">Vzhľadom na vybraný typ žiadosti o platbu ITMS2014+ automaticky zabezpečí zobrazenie relevantných častí formuláru žiadosti o platbu, ktoré prislúchajú vybranému typu </w:t>
      </w:r>
      <w:proofErr w:type="spellStart"/>
      <w:r w:rsidRPr="004C19E9">
        <w:rPr>
          <w:rFonts w:asciiTheme="minorHAnsi" w:hAnsiTheme="minorHAnsi"/>
        </w:rPr>
        <w:t>ŽoP</w:t>
      </w:r>
      <w:proofErr w:type="spellEnd"/>
      <w:r w:rsidRPr="004C19E9">
        <w:rPr>
          <w:rFonts w:asciiTheme="minorHAnsi" w:hAnsiTheme="minorHAnsi"/>
        </w:rPr>
        <w:t xml:space="preserve"> (napr. v prípade poskytnutia </w:t>
      </w:r>
      <w:proofErr w:type="spellStart"/>
      <w:r w:rsidRPr="004C19E9">
        <w:rPr>
          <w:rFonts w:asciiTheme="minorHAnsi" w:hAnsiTheme="minorHAnsi"/>
        </w:rPr>
        <w:t>predfinancovania</w:t>
      </w:r>
      <w:proofErr w:type="spellEnd"/>
      <w:r w:rsidRPr="004C19E9">
        <w:rPr>
          <w:rFonts w:asciiTheme="minorHAnsi" w:hAnsiTheme="minorHAnsi"/>
        </w:rPr>
        <w:t xml:space="preserve"> a zálohovej platby sa uvádzajú nárokované finančné prostriedky a v prípade zúčtovania </w:t>
      </w:r>
      <w:proofErr w:type="spellStart"/>
      <w:r w:rsidRPr="004C19E9">
        <w:rPr>
          <w:rFonts w:asciiTheme="minorHAnsi" w:hAnsiTheme="minorHAnsi"/>
        </w:rPr>
        <w:t>predfinancovania</w:t>
      </w:r>
      <w:proofErr w:type="spellEnd"/>
      <w:r w:rsidRPr="004C19E9">
        <w:rPr>
          <w:rFonts w:asciiTheme="minorHAnsi" w:hAnsiTheme="minorHAnsi"/>
        </w:rPr>
        <w:t>, zúčtovania zálohovej platby a priebežnej platby sa uvádzajú deklarované výdavky).</w:t>
      </w:r>
    </w:p>
    <w:p w14:paraId="6C401F46"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Pri všetkých typoch </w:t>
      </w:r>
      <w:proofErr w:type="spellStart"/>
      <w:r w:rsidRPr="00CF2D1E">
        <w:rPr>
          <w:rFonts w:asciiTheme="minorHAnsi" w:hAnsiTheme="minorHAnsi"/>
        </w:rPr>
        <w:t>ŽoP</w:t>
      </w:r>
      <w:proofErr w:type="spellEnd"/>
      <w:r w:rsidRPr="00CF2D1E">
        <w:rPr>
          <w:rFonts w:asciiTheme="minorHAnsi" w:hAnsiTheme="minorHAnsi"/>
        </w:rPr>
        <w:t xml:space="preserve"> (s výnimkou </w:t>
      </w:r>
      <w:proofErr w:type="spellStart"/>
      <w:r w:rsidRPr="00CF2D1E">
        <w:rPr>
          <w:rFonts w:asciiTheme="minorHAnsi" w:hAnsiTheme="minorHAnsi"/>
        </w:rPr>
        <w:t>ŽoP</w:t>
      </w:r>
      <w:proofErr w:type="spellEnd"/>
      <w:r w:rsidRPr="00CF2D1E">
        <w:rPr>
          <w:rFonts w:asciiTheme="minorHAnsi" w:hAnsiTheme="minorHAnsi"/>
        </w:rPr>
        <w:t xml:space="preserve"> poskytnutie zálohovej platby a poskytnutie </w:t>
      </w:r>
      <w:proofErr w:type="spellStart"/>
      <w:r w:rsidRPr="00CF2D1E">
        <w:rPr>
          <w:rFonts w:asciiTheme="minorHAnsi" w:hAnsiTheme="minorHAnsi"/>
        </w:rPr>
        <w:t>predfinancovania</w:t>
      </w:r>
      <w:proofErr w:type="spellEnd"/>
      <w:r w:rsidRPr="00CF2D1E">
        <w:rPr>
          <w:rFonts w:asciiTheme="minorHAnsi" w:hAnsiTheme="minorHAnsi"/>
        </w:rPr>
        <w:t>) Prijímateľ vypĺňa kritérium „</w:t>
      </w:r>
      <w:r w:rsidRPr="00CF2D1E">
        <w:rPr>
          <w:rFonts w:asciiTheme="minorHAnsi" w:hAnsiTheme="minorHAnsi"/>
          <w:b/>
        </w:rPr>
        <w:t>Záverečná žiadosť o platbu“</w:t>
      </w:r>
      <w:r w:rsidRPr="00CF2D1E">
        <w:rPr>
          <w:rFonts w:asciiTheme="minorHAnsi" w:hAnsiTheme="minorHAnsi"/>
        </w:rPr>
        <w:t xml:space="preserve">. V prípade, ak  </w:t>
      </w:r>
      <w:proofErr w:type="spellStart"/>
      <w:r w:rsidRPr="00CF2D1E">
        <w:rPr>
          <w:rFonts w:asciiTheme="minorHAnsi" w:hAnsiTheme="minorHAnsi"/>
        </w:rPr>
        <w:t>ŽoP</w:t>
      </w:r>
      <w:proofErr w:type="spellEnd"/>
      <w:r w:rsidRPr="00CF2D1E">
        <w:rPr>
          <w:rFonts w:asciiTheme="minorHAnsi" w:hAnsiTheme="minorHAnsi"/>
        </w:rPr>
        <w:t xml:space="preserve"> plní funkciu záverečnej </w:t>
      </w:r>
      <w:proofErr w:type="spellStart"/>
      <w:r w:rsidRPr="00CF2D1E">
        <w:rPr>
          <w:rFonts w:asciiTheme="minorHAnsi" w:hAnsiTheme="minorHAnsi"/>
        </w:rPr>
        <w:t>ŽoP</w:t>
      </w:r>
      <w:proofErr w:type="spellEnd"/>
      <w:r w:rsidR="00E90332" w:rsidRPr="00CF2D1E">
        <w:rPr>
          <w:rFonts w:asciiTheme="minorHAnsi" w:hAnsiTheme="minorHAnsi"/>
        </w:rPr>
        <w:t>,</w:t>
      </w:r>
      <w:r w:rsidRPr="00CF2D1E">
        <w:rPr>
          <w:rFonts w:asciiTheme="minorHAnsi" w:hAnsiTheme="minorHAnsi"/>
        </w:rPr>
        <w:t xml:space="preserve"> uvedie Prijímateľ  "Áno", v ostatných prípadoch  uvádza "Nie". </w:t>
      </w:r>
    </w:p>
    <w:p w14:paraId="63EA2A72" w14:textId="165329BB" w:rsidR="008207C0" w:rsidRPr="00CF2D1E" w:rsidRDefault="008207C0" w:rsidP="00215368">
      <w:pPr>
        <w:pStyle w:val="Nadpis3"/>
        <w:spacing w:before="120"/>
        <w:rPr>
          <w:rStyle w:val="Nadpis2Char"/>
          <w:rFonts w:asciiTheme="minorHAnsi" w:hAnsiTheme="minorHAnsi"/>
          <w:b/>
          <w:color w:val="365F91"/>
          <w:sz w:val="26"/>
          <w:lang w:val="sk-SK"/>
        </w:rPr>
      </w:pPr>
      <w:bookmarkStart w:id="303" w:name="_Toc106134777"/>
      <w:r w:rsidRPr="00CF2D1E">
        <w:rPr>
          <w:rFonts w:asciiTheme="minorHAnsi" w:hAnsiTheme="minorHAnsi"/>
          <w:i/>
          <w:color w:val="365F91"/>
        </w:rPr>
        <w:t>4.3.3.2</w:t>
      </w:r>
      <w:r w:rsidRPr="00CF2D1E">
        <w:rPr>
          <w:rStyle w:val="Nadpis2Char"/>
          <w:rFonts w:asciiTheme="minorHAnsi" w:hAnsiTheme="minorHAnsi"/>
          <w:b/>
          <w:color w:val="365F91"/>
          <w:sz w:val="26"/>
          <w:lang w:val="sk-SK"/>
        </w:rPr>
        <w:t xml:space="preserve"> </w:t>
      </w:r>
      <w:r w:rsidRPr="00CF2D1E">
        <w:rPr>
          <w:rFonts w:asciiTheme="minorHAnsi" w:hAnsiTheme="minorHAnsi"/>
          <w:i/>
          <w:color w:val="365F91"/>
        </w:rPr>
        <w:t>Dokumentácia k žiadosti o platbu</w:t>
      </w:r>
      <w:r w:rsidR="00F379D0">
        <w:rPr>
          <w:rStyle w:val="Odkaznapoznmkupodiarou"/>
          <w:rFonts w:asciiTheme="minorHAnsi" w:hAnsiTheme="minorHAnsi"/>
          <w:i/>
          <w:color w:val="365F91"/>
        </w:rPr>
        <w:footnoteReference w:id="9"/>
      </w:r>
      <w:bookmarkEnd w:id="303"/>
    </w:p>
    <w:p w14:paraId="264D6221" w14:textId="77777777" w:rsidR="008207C0" w:rsidRPr="00CF2D1E" w:rsidRDefault="008207C0"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b/>
          <w:color w:val="365F91"/>
          <w:u w:val="single"/>
        </w:rPr>
        <w:t xml:space="preserve">Dokumentáciu </w:t>
      </w:r>
      <w:proofErr w:type="spellStart"/>
      <w:r w:rsidRPr="00CF2D1E">
        <w:rPr>
          <w:rFonts w:asciiTheme="minorHAnsi" w:hAnsiTheme="minorHAnsi"/>
          <w:b/>
          <w:color w:val="365F91"/>
          <w:u w:val="single"/>
        </w:rPr>
        <w:t>ŽoP</w:t>
      </w:r>
      <w:proofErr w:type="spellEnd"/>
      <w:r w:rsidRPr="00CF2D1E">
        <w:rPr>
          <w:rFonts w:asciiTheme="minorHAnsi" w:hAnsiTheme="minorHAnsi"/>
          <w:b/>
          <w:color w:val="365F91"/>
          <w:u w:val="single"/>
        </w:rPr>
        <w:t xml:space="preserve"> tvorí:</w:t>
      </w:r>
    </w:p>
    <w:p w14:paraId="01BA5978" w14:textId="2E4D5DE6" w:rsidR="008207C0" w:rsidRPr="00CF2D1E" w:rsidRDefault="008207C0" w:rsidP="00CF2D1E">
      <w:pPr>
        <w:pStyle w:val="Odsekzoznamu"/>
        <w:numPr>
          <w:ilvl w:val="0"/>
          <w:numId w:val="63"/>
        </w:numPr>
        <w:jc w:val="both"/>
        <w:rPr>
          <w:rFonts w:asciiTheme="minorHAnsi" w:hAnsiTheme="minorHAnsi"/>
        </w:rPr>
      </w:pPr>
      <w:proofErr w:type="spellStart"/>
      <w:r w:rsidRPr="00CF2D1E">
        <w:rPr>
          <w:rFonts w:asciiTheme="minorHAnsi" w:hAnsiTheme="minorHAnsi"/>
          <w:b/>
        </w:rPr>
        <w:t>ŽoP</w:t>
      </w:r>
      <w:proofErr w:type="spellEnd"/>
      <w:r w:rsidRPr="00CF2D1E">
        <w:rPr>
          <w:rFonts w:asciiTheme="minorHAnsi" w:hAnsiTheme="minorHAnsi"/>
          <w:b/>
        </w:rPr>
        <w:t xml:space="preserve"> s prílohou</w:t>
      </w:r>
      <w:r w:rsidRPr="00CF2D1E">
        <w:rPr>
          <w:rFonts w:asciiTheme="minorHAnsi" w:hAnsiTheme="minorHAnsi"/>
        </w:rPr>
        <w:t xml:space="preserve"> – zoznam deklarovaných výdavkov</w:t>
      </w:r>
      <w:r w:rsidR="00F962E1" w:rsidRPr="00CF2D1E">
        <w:rPr>
          <w:rFonts w:asciiTheme="minorHAnsi" w:hAnsiTheme="minorHAnsi"/>
        </w:rPr>
        <w:t>;</w:t>
      </w:r>
    </w:p>
    <w:p w14:paraId="6506FD06" w14:textId="5BC5115B" w:rsidR="008207C0" w:rsidRPr="00CF2D1E" w:rsidRDefault="008207C0" w:rsidP="00CF2D1E">
      <w:pPr>
        <w:pStyle w:val="Odsekzoznamu"/>
        <w:numPr>
          <w:ilvl w:val="0"/>
          <w:numId w:val="63"/>
        </w:numPr>
        <w:jc w:val="both"/>
        <w:rPr>
          <w:rFonts w:asciiTheme="minorHAnsi" w:hAnsiTheme="minorHAnsi"/>
        </w:rPr>
      </w:pPr>
      <w:r w:rsidRPr="00CF2D1E">
        <w:rPr>
          <w:rFonts w:asciiTheme="minorHAnsi" w:hAnsiTheme="minorHAnsi"/>
          <w:b/>
        </w:rPr>
        <w:t>Účtovné a daňové doklad</w:t>
      </w:r>
      <w:r w:rsidR="00A72CDB" w:rsidRPr="00CF2D1E">
        <w:rPr>
          <w:rFonts w:asciiTheme="minorHAnsi" w:hAnsiTheme="minorHAnsi"/>
          <w:b/>
        </w:rPr>
        <w:t>y</w:t>
      </w:r>
      <w:r w:rsidR="005214CB" w:rsidRPr="00CF2D1E">
        <w:rPr>
          <w:rFonts w:asciiTheme="minorHAnsi" w:hAnsiTheme="minorHAnsi"/>
        </w:rPr>
        <w:t xml:space="preserve"> preukazujúce úhrady výdavku deklarovaného v žiadosti o platbu</w:t>
      </w:r>
      <w:r w:rsidR="00F962E1" w:rsidRPr="00CF2D1E">
        <w:rPr>
          <w:rFonts w:asciiTheme="minorHAnsi" w:hAnsiTheme="minorHAnsi"/>
        </w:rPr>
        <w:t>;</w:t>
      </w:r>
    </w:p>
    <w:p w14:paraId="5825C45E" w14:textId="77777777" w:rsidR="00A72CDB" w:rsidRPr="00CF2D1E" w:rsidRDefault="00A72CDB" w:rsidP="00CF2D1E">
      <w:pPr>
        <w:pStyle w:val="Odsekzoznamu"/>
        <w:numPr>
          <w:ilvl w:val="0"/>
          <w:numId w:val="63"/>
        </w:numPr>
        <w:jc w:val="both"/>
        <w:rPr>
          <w:rFonts w:asciiTheme="minorHAnsi" w:hAnsiTheme="minorHAnsi"/>
          <w:b/>
        </w:rPr>
      </w:pPr>
      <w:r w:rsidRPr="00CF2D1E">
        <w:rPr>
          <w:rFonts w:asciiTheme="minorHAnsi" w:hAnsiTheme="minorHAnsi"/>
          <w:b/>
        </w:rPr>
        <w:t>Podporná dokumentácia</w:t>
      </w:r>
      <w:r w:rsidRPr="00CF2D1E">
        <w:rPr>
          <w:rFonts w:asciiTheme="minorHAnsi" w:hAnsiTheme="minorHAnsi"/>
        </w:rPr>
        <w:t xml:space="preserve"> </w:t>
      </w:r>
      <w:r w:rsidRPr="00CF2D1E">
        <w:rPr>
          <w:rFonts w:asciiTheme="minorHAnsi" w:hAnsiTheme="minorHAnsi"/>
          <w:b/>
        </w:rPr>
        <w:t>– prílohy k zoznamu účtovných dokladov v </w:t>
      </w:r>
      <w:proofErr w:type="spellStart"/>
      <w:r w:rsidRPr="00CF2D1E">
        <w:rPr>
          <w:rFonts w:asciiTheme="minorHAnsi" w:hAnsiTheme="minorHAnsi"/>
          <w:b/>
        </w:rPr>
        <w:t>ŽoP</w:t>
      </w:r>
      <w:proofErr w:type="spellEnd"/>
      <w:r w:rsidRPr="00CF2D1E">
        <w:rPr>
          <w:rFonts w:asciiTheme="minorHAnsi" w:hAnsiTheme="minorHAnsi"/>
          <w:b/>
        </w:rPr>
        <w:t>.</w:t>
      </w:r>
    </w:p>
    <w:p w14:paraId="4AC16530" w14:textId="1D2D0657" w:rsidR="00A72CDB" w:rsidRPr="00CF2D1E" w:rsidRDefault="00A72791"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rPr>
        <w:t xml:space="preserve"> </w:t>
      </w:r>
      <w:r w:rsidR="00A72CDB" w:rsidRPr="00CF2D1E">
        <w:rPr>
          <w:rFonts w:asciiTheme="minorHAnsi" w:hAnsiTheme="minorHAnsi"/>
          <w:b/>
          <w:color w:val="365F91"/>
          <w:u w:val="single"/>
        </w:rPr>
        <w:t xml:space="preserve">Účtovné a daňové doklady: </w:t>
      </w:r>
    </w:p>
    <w:p w14:paraId="7853C723" w14:textId="15F2B2C7" w:rsidR="00DB1588" w:rsidRPr="00CF2D1E" w:rsidRDefault="00A72CDB" w:rsidP="00CF2D1E">
      <w:pPr>
        <w:pStyle w:val="Odsekzoznamu"/>
        <w:numPr>
          <w:ilvl w:val="0"/>
          <w:numId w:val="152"/>
        </w:numPr>
        <w:jc w:val="both"/>
        <w:rPr>
          <w:rFonts w:asciiTheme="minorHAnsi" w:hAnsiTheme="minorHAnsi"/>
        </w:rPr>
      </w:pPr>
      <w:r w:rsidRPr="00CF2D1E">
        <w:rPr>
          <w:rFonts w:asciiTheme="minorHAnsi" w:hAnsiTheme="minorHAnsi"/>
        </w:rPr>
        <w:t xml:space="preserve">faktúry, </w:t>
      </w:r>
      <w:r w:rsidR="00BC60EC">
        <w:rPr>
          <w:rFonts w:asciiTheme="minorHAnsi" w:hAnsiTheme="minorHAnsi"/>
        </w:rPr>
        <w:t>alebo rovnocenný účtovný doklad</w:t>
      </w:r>
      <w:r w:rsidR="00447838" w:rsidRPr="00CF2D1E">
        <w:rPr>
          <w:rFonts w:asciiTheme="minorHAnsi" w:hAnsiTheme="minorHAnsi"/>
        </w:rPr>
        <w:t>;</w:t>
      </w:r>
    </w:p>
    <w:p w14:paraId="410B8EB6" w14:textId="1AC13B16" w:rsidR="001E52DB" w:rsidRPr="00CF2D1E" w:rsidRDefault="00BC60EC" w:rsidP="00CF2D1E">
      <w:pPr>
        <w:pStyle w:val="Odsekzoznamu"/>
        <w:numPr>
          <w:ilvl w:val="0"/>
          <w:numId w:val="152"/>
        </w:numPr>
        <w:jc w:val="both"/>
        <w:rPr>
          <w:rFonts w:asciiTheme="minorHAnsi" w:hAnsiTheme="minorHAnsi"/>
        </w:rPr>
      </w:pPr>
      <w:r>
        <w:rPr>
          <w:rFonts w:asciiTheme="minorHAnsi" w:hAnsiTheme="minorHAnsi"/>
        </w:rPr>
        <w:lastRenderedPageBreak/>
        <w:t xml:space="preserve">doklad o úhrade (napr. </w:t>
      </w:r>
      <w:r w:rsidR="001E52DB" w:rsidRPr="00CF2D1E">
        <w:rPr>
          <w:rFonts w:asciiTheme="minorHAnsi" w:hAnsiTheme="minorHAnsi"/>
        </w:rPr>
        <w:t>výpis z</w:t>
      </w:r>
      <w:r>
        <w:rPr>
          <w:rFonts w:asciiTheme="minorHAnsi" w:hAnsiTheme="minorHAnsi"/>
        </w:rPr>
        <w:t> </w:t>
      </w:r>
      <w:r w:rsidR="001E52DB" w:rsidRPr="00CF2D1E">
        <w:rPr>
          <w:rFonts w:asciiTheme="minorHAnsi" w:hAnsiTheme="minorHAnsi"/>
        </w:rPr>
        <w:t>účtu</w:t>
      </w:r>
      <w:r>
        <w:rPr>
          <w:rFonts w:asciiTheme="minorHAnsi" w:hAnsiTheme="minorHAnsi"/>
        </w:rPr>
        <w:t>)</w:t>
      </w:r>
      <w:r w:rsidR="001E52DB" w:rsidRPr="00CF2D1E">
        <w:rPr>
          <w:rFonts w:asciiTheme="minorHAnsi" w:hAnsiTheme="minorHAnsi"/>
        </w:rPr>
        <w:t xml:space="preserve"> potvrdzujúci úhradu deklarovaných výdavkov</w:t>
      </w:r>
      <w:r w:rsidR="00447838" w:rsidRPr="00CF2D1E">
        <w:rPr>
          <w:rFonts w:asciiTheme="minorHAnsi" w:hAnsiTheme="minorHAnsi"/>
        </w:rPr>
        <w:t>;</w:t>
      </w:r>
    </w:p>
    <w:p w14:paraId="736EC5D7" w14:textId="77777777" w:rsidR="001E52DB" w:rsidRPr="00CF2D1E" w:rsidRDefault="001E52DB" w:rsidP="00CF2D1E">
      <w:pPr>
        <w:pStyle w:val="Odsekzoznamu"/>
        <w:numPr>
          <w:ilvl w:val="0"/>
          <w:numId w:val="152"/>
        </w:numPr>
        <w:jc w:val="both"/>
        <w:rPr>
          <w:rFonts w:asciiTheme="minorHAnsi" w:hAnsiTheme="minorHAnsi"/>
        </w:rPr>
      </w:pPr>
      <w:r w:rsidRPr="00CF2D1E">
        <w:rPr>
          <w:rFonts w:asciiTheme="minorHAnsi" w:hAnsiTheme="minorHAnsi"/>
        </w:rPr>
        <w:t>interné účtovné doklady a sumarizačné hárky Prijímateľa:</w:t>
      </w:r>
    </w:p>
    <w:p w14:paraId="1E36E8DD" w14:textId="35F392EE" w:rsidR="00E67E97" w:rsidRDefault="00AA1531" w:rsidP="00AA1531">
      <w:pPr>
        <w:pStyle w:val="SRKNorm"/>
        <w:numPr>
          <w:ilvl w:val="0"/>
          <w:numId w:val="132"/>
        </w:numPr>
        <w:spacing w:before="0" w:after="0"/>
        <w:rPr>
          <w:rFonts w:asciiTheme="minorHAnsi" w:hAnsiTheme="minorHAnsi"/>
        </w:rPr>
      </w:pPr>
      <w:r w:rsidRPr="00CF2D1E">
        <w:rPr>
          <w:rFonts w:asciiTheme="minorHAnsi" w:hAnsiTheme="minorHAnsi"/>
        </w:rPr>
        <w:t>pri refundácii miezd a dohôd (Výpis priznaných a vyplatených miezd vrátane odvodov zamestnávateľa a odmien)</w:t>
      </w:r>
      <w:r w:rsidRPr="00C663A5">
        <w:rPr>
          <w:rFonts w:asciiTheme="minorHAnsi" w:hAnsiTheme="minorHAnsi"/>
          <w:vertAlign w:val="superscript"/>
        </w:rPr>
        <w:footnoteReference w:id="10"/>
      </w:r>
      <w:r w:rsidRPr="00CF2D1E">
        <w:rPr>
          <w:rFonts w:asciiTheme="minorHAnsi" w:hAnsiTheme="minorHAnsi"/>
        </w:rPr>
        <w:t>. V prípade, že sa prijímateľ rozhodne vypracovať sumarizačný hárok ako jeden účtovný doklad súhrnne za viac mesiacov</w:t>
      </w:r>
      <w:r w:rsidR="00CF2A68">
        <w:rPr>
          <w:rFonts w:asciiTheme="minorHAnsi" w:hAnsiTheme="minorHAnsi"/>
        </w:rPr>
        <w:t>;</w:t>
      </w:r>
      <w:r w:rsidRPr="00CF2D1E">
        <w:rPr>
          <w:rFonts w:asciiTheme="minorHAnsi" w:hAnsiTheme="minorHAnsi"/>
        </w:rPr>
        <w:t xml:space="preserve"> je potrebné</w:t>
      </w:r>
      <w:r w:rsidR="00E67E97">
        <w:rPr>
          <w:rFonts w:asciiTheme="minorHAnsi" w:hAnsiTheme="minorHAnsi"/>
        </w:rPr>
        <w:t xml:space="preserve"> uviesť jednotlivých zamestnancov</w:t>
      </w:r>
      <w:r>
        <w:rPr>
          <w:rFonts w:asciiTheme="minorHAnsi" w:hAnsiTheme="minorHAnsi"/>
        </w:rPr>
        <w:t xml:space="preserve"> </w:t>
      </w:r>
      <w:r w:rsidR="00E67E97">
        <w:rPr>
          <w:rFonts w:asciiTheme="minorHAnsi" w:hAnsiTheme="minorHAnsi"/>
        </w:rPr>
        <w:t>vrátane príslušného % oprávnenosti v danom mesiaci</w:t>
      </w:r>
      <w:r w:rsidRPr="00CF2D1E">
        <w:rPr>
          <w:rFonts w:asciiTheme="minorHAnsi" w:hAnsiTheme="minorHAnsi"/>
        </w:rPr>
        <w:t>.</w:t>
      </w:r>
      <w:r w:rsidR="00E67E97">
        <w:rPr>
          <w:rFonts w:asciiTheme="minorHAnsi" w:hAnsiTheme="minorHAnsi"/>
        </w:rPr>
        <w:t xml:space="preserve"> Prijímateľ predloží sumarizačný hárok s vyplnenými sumárnymi údajmi po položkách ekonomickej klasifikácie. </w:t>
      </w:r>
    </w:p>
    <w:p w14:paraId="4DAB1673" w14:textId="34B85237" w:rsidR="00AA1531" w:rsidRPr="00CF2D1E" w:rsidRDefault="00E67E97" w:rsidP="004C19E9">
      <w:pPr>
        <w:pStyle w:val="SRKNorm"/>
        <w:numPr>
          <w:ilvl w:val="0"/>
          <w:numId w:val="0"/>
        </w:numPr>
        <w:spacing w:before="0" w:after="0"/>
        <w:ind w:left="1440"/>
        <w:rPr>
          <w:rFonts w:asciiTheme="minorHAnsi" w:hAnsiTheme="minorHAnsi"/>
        </w:rPr>
      </w:pPr>
      <w:r>
        <w:rPr>
          <w:rFonts w:asciiTheme="minorHAnsi" w:hAnsiTheme="minorHAnsi"/>
        </w:rPr>
        <w:t>V prípade, že sa prijímateľ rozhodne vypracovať viacero sumarizačných hárkov (podľa jednotlivých mesiacov), je potrebné k nim priložiť jeden súhrnný sumarizačný hárok za všetky predkladané mesiace, kde budú uvedené sumárne údaje po položkách ekonomickej klasifikácie.</w:t>
      </w:r>
    </w:p>
    <w:p w14:paraId="7BA8AE41" w14:textId="6358FBCA" w:rsidR="001E52DB" w:rsidRPr="00CF2D1E" w:rsidRDefault="001E52DB" w:rsidP="00CF2D1E">
      <w:pPr>
        <w:pStyle w:val="SRKNorm"/>
        <w:numPr>
          <w:ilvl w:val="0"/>
          <w:numId w:val="132"/>
        </w:numPr>
        <w:spacing w:before="0" w:after="0"/>
        <w:rPr>
          <w:rFonts w:asciiTheme="minorHAnsi" w:hAnsiTheme="minorHAnsi"/>
        </w:rPr>
      </w:pPr>
      <w:r w:rsidRPr="00CF2D1E">
        <w:rPr>
          <w:rFonts w:asciiTheme="minorHAnsi" w:hAnsiTheme="minorHAnsi"/>
        </w:rPr>
        <w:t>pri cestovných náhradách (</w:t>
      </w:r>
      <w:r w:rsidR="00C91649" w:rsidRPr="00CF2D1E">
        <w:rPr>
          <w:rFonts w:asciiTheme="minorHAnsi" w:hAnsiTheme="minorHAnsi"/>
        </w:rPr>
        <w:t>sumarizačný hárok</w:t>
      </w:r>
      <w:r w:rsidRPr="00CF2D1E">
        <w:rPr>
          <w:rFonts w:asciiTheme="minorHAnsi" w:hAnsiTheme="minorHAnsi"/>
        </w:rPr>
        <w:t>)</w:t>
      </w:r>
      <w:r w:rsidR="00447838" w:rsidRPr="00215368">
        <w:rPr>
          <w:rFonts w:asciiTheme="minorHAnsi" w:hAnsiTheme="minorHAnsi"/>
        </w:rPr>
        <w:t>;</w:t>
      </w:r>
    </w:p>
    <w:p w14:paraId="1131FC36" w14:textId="5C589498" w:rsidR="001E52DB" w:rsidRPr="00CF2D1E" w:rsidRDefault="001E52DB" w:rsidP="00CF2D1E">
      <w:pPr>
        <w:pStyle w:val="SRKNorm"/>
        <w:numPr>
          <w:ilvl w:val="0"/>
          <w:numId w:val="132"/>
        </w:numPr>
        <w:spacing w:before="0" w:after="0"/>
        <w:rPr>
          <w:rFonts w:asciiTheme="minorHAnsi" w:hAnsiTheme="minorHAnsi"/>
        </w:rPr>
      </w:pPr>
      <w:r w:rsidRPr="00CF2D1E">
        <w:rPr>
          <w:rFonts w:asciiTheme="minorHAnsi" w:hAnsiTheme="minorHAnsi"/>
        </w:rPr>
        <w:t>hotovostné platby (príjmové a výdavkové pokladničné doklady</w:t>
      </w:r>
      <w:r w:rsidRPr="004C19E9">
        <w:rPr>
          <w:rFonts w:asciiTheme="minorHAnsi" w:hAnsiTheme="minorHAnsi"/>
          <w:vertAlign w:val="superscript"/>
        </w:rPr>
        <w:footnoteReference w:id="11"/>
      </w:r>
      <w:r w:rsidR="002865C9">
        <w:rPr>
          <w:rFonts w:asciiTheme="minorHAnsi" w:hAnsiTheme="minorHAnsi"/>
        </w:rPr>
        <w:t>;</w:t>
      </w:r>
      <w:r w:rsidRPr="00CF2D1E">
        <w:rPr>
          <w:rFonts w:asciiTheme="minorHAnsi" w:hAnsiTheme="minorHAnsi"/>
        </w:rPr>
        <w:t xml:space="preserve"> </w:t>
      </w:r>
    </w:p>
    <w:p w14:paraId="45A55C30" w14:textId="4D4966C8" w:rsidR="001E52DB" w:rsidRPr="00CF2D1E" w:rsidRDefault="001E52DB" w:rsidP="00CF2D1E">
      <w:pPr>
        <w:pStyle w:val="SRKNorm"/>
        <w:numPr>
          <w:ilvl w:val="0"/>
          <w:numId w:val="132"/>
        </w:numPr>
        <w:spacing w:before="0" w:after="0"/>
        <w:rPr>
          <w:rFonts w:asciiTheme="minorHAnsi" w:hAnsiTheme="minorHAnsi"/>
        </w:rPr>
      </w:pPr>
      <w:r w:rsidRPr="00CF2D1E">
        <w:rPr>
          <w:rFonts w:asciiTheme="minorHAnsi" w:hAnsiTheme="minorHAnsi"/>
        </w:rPr>
        <w:t>platobný poukaz</w:t>
      </w:r>
      <w:r w:rsidR="00AA1531">
        <w:rPr>
          <w:rFonts w:asciiTheme="minorHAnsi" w:hAnsiTheme="minorHAnsi"/>
        </w:rPr>
        <w:t>.</w:t>
      </w:r>
      <w:r w:rsidR="000C4369" w:rsidRPr="00CF2D1E">
        <w:rPr>
          <w:rFonts w:asciiTheme="minorHAnsi" w:hAnsiTheme="minorHAnsi"/>
        </w:rPr>
        <w:t xml:space="preserve"> </w:t>
      </w:r>
    </w:p>
    <w:p w14:paraId="277FFCEF" w14:textId="5468BEAC" w:rsidR="008207C0" w:rsidRPr="00CF2D1E" w:rsidRDefault="008207C0" w:rsidP="00CF2D1E">
      <w:pPr>
        <w:spacing w:before="120"/>
        <w:rPr>
          <w:rFonts w:asciiTheme="minorHAnsi" w:hAnsiTheme="minorHAnsi"/>
        </w:rPr>
      </w:pPr>
      <w:r w:rsidRPr="00CF2D1E">
        <w:rPr>
          <w:rFonts w:asciiTheme="minorHAnsi" w:hAnsiTheme="minorHAnsi"/>
        </w:rPr>
        <w:t xml:space="preserve">Účtovné </w:t>
      </w:r>
      <w:r w:rsidR="005214CB" w:rsidRPr="00CF2D1E">
        <w:rPr>
          <w:rFonts w:asciiTheme="minorHAnsi" w:hAnsiTheme="minorHAnsi"/>
        </w:rPr>
        <w:t xml:space="preserve">a daňové </w:t>
      </w:r>
      <w:r w:rsidRPr="00CF2D1E">
        <w:rPr>
          <w:rFonts w:asciiTheme="minorHAnsi" w:hAnsiTheme="minorHAnsi"/>
        </w:rPr>
        <w:t xml:space="preserve">doklady </w:t>
      </w:r>
      <w:r w:rsidR="00AA1531" w:rsidRPr="00CF2D1E">
        <w:rPr>
          <w:rFonts w:asciiTheme="minorHAnsi" w:hAnsiTheme="minorHAnsi"/>
        </w:rPr>
        <w:t xml:space="preserve">zasiela </w:t>
      </w:r>
      <w:r w:rsidRPr="00CF2D1E">
        <w:rPr>
          <w:rFonts w:asciiTheme="minorHAnsi" w:hAnsiTheme="minorHAnsi"/>
        </w:rPr>
        <w:t xml:space="preserve">Prijímateľ </w:t>
      </w:r>
      <w:r w:rsidR="00BC60EC">
        <w:rPr>
          <w:rFonts w:asciiTheme="minorHAnsi" w:hAnsiTheme="minorHAnsi"/>
        </w:rPr>
        <w:t>elektronicky</w:t>
      </w:r>
      <w:r w:rsidR="00AA1531">
        <w:rPr>
          <w:rFonts w:asciiTheme="minorHAnsi" w:hAnsiTheme="minorHAnsi"/>
        </w:rPr>
        <w:t>,</w:t>
      </w:r>
      <w:r w:rsidR="00BC60EC">
        <w:rPr>
          <w:rFonts w:asciiTheme="minorHAnsi" w:hAnsiTheme="minorHAnsi"/>
        </w:rPr>
        <w:t xml:space="preserve"> </w:t>
      </w:r>
      <w:r w:rsidR="00AA1531">
        <w:rPr>
          <w:rFonts w:asciiTheme="minorHAnsi" w:hAnsiTheme="minorHAnsi"/>
        </w:rPr>
        <w:t>pričom prílohy sa neautorizujú, ale prijímateľ ich iba vloží do ITMS2014+</w:t>
      </w:r>
      <w:r w:rsidR="00BC60EC">
        <w:rPr>
          <w:rFonts w:asciiTheme="minorHAnsi" w:hAnsiTheme="minorHAnsi"/>
        </w:rPr>
        <w:t xml:space="preserve">. </w:t>
      </w:r>
      <w:r w:rsidR="00AA1531">
        <w:rPr>
          <w:rFonts w:asciiTheme="minorHAnsi" w:hAnsiTheme="minorHAnsi"/>
        </w:rPr>
        <w:t xml:space="preserve">V odôvodnených prípadoch je možné ich predkladanie </w:t>
      </w:r>
      <w:r w:rsidR="007B1756" w:rsidRPr="00CF2D1E">
        <w:rPr>
          <w:rFonts w:asciiTheme="minorHAnsi" w:hAnsiTheme="minorHAnsi"/>
        </w:rPr>
        <w:t>v listinnej podobe</w:t>
      </w:r>
      <w:r w:rsidR="00AA1531">
        <w:rPr>
          <w:rFonts w:asciiTheme="minorHAnsi" w:hAnsiTheme="minorHAnsi"/>
        </w:rPr>
        <w:t>, prípadne v inej elektronickej forme</w:t>
      </w:r>
      <w:r w:rsidR="007B1756" w:rsidRPr="00CF2D1E">
        <w:rPr>
          <w:rFonts w:asciiTheme="minorHAnsi" w:hAnsiTheme="minorHAnsi"/>
        </w:rPr>
        <w:t xml:space="preserve"> </w:t>
      </w:r>
      <w:r w:rsidRPr="00CF2D1E">
        <w:rPr>
          <w:rFonts w:asciiTheme="minorHAnsi" w:hAnsiTheme="minorHAnsi"/>
        </w:rPr>
        <w:t>Poskytovateľovi</w:t>
      </w:r>
      <w:r w:rsidR="00DA69AE" w:rsidRPr="00CF2D1E">
        <w:rPr>
          <w:rFonts w:asciiTheme="minorHAnsi" w:hAnsiTheme="minorHAnsi"/>
        </w:rPr>
        <w:t xml:space="preserve"> v</w:t>
      </w:r>
      <w:r w:rsidRPr="00CF2D1E">
        <w:rPr>
          <w:rFonts w:asciiTheme="minorHAnsi" w:hAnsiTheme="minorHAnsi"/>
        </w:rPr>
        <w:t xml:space="preserve"> </w:t>
      </w:r>
      <w:r w:rsidR="003A5318" w:rsidRPr="00CF2D1E">
        <w:rPr>
          <w:rFonts w:asciiTheme="minorHAnsi" w:hAnsiTheme="minorHAnsi"/>
        </w:rPr>
        <w:t>originálnych vyhotoveniach</w:t>
      </w:r>
      <w:r w:rsidRPr="00CF2D1E">
        <w:rPr>
          <w:rFonts w:asciiTheme="minorHAnsi" w:hAnsiTheme="minorHAnsi"/>
        </w:rPr>
        <w:t>, resp. v  kópii</w:t>
      </w:r>
      <w:r w:rsidRPr="00CF2D1E">
        <w:rPr>
          <w:rStyle w:val="Odkaznapoznmkupodiarou"/>
          <w:rFonts w:asciiTheme="minorHAnsi" w:hAnsiTheme="minorHAnsi"/>
        </w:rPr>
        <w:footnoteReference w:id="12"/>
      </w:r>
      <w:r w:rsidRPr="00CF2D1E">
        <w:rPr>
          <w:rFonts w:asciiTheme="minorHAnsi" w:hAnsiTheme="minorHAnsi"/>
        </w:rPr>
        <w:t>.</w:t>
      </w:r>
      <w:r w:rsidR="00231D2C" w:rsidRPr="00CF2D1E">
        <w:rPr>
          <w:rFonts w:asciiTheme="minorHAnsi" w:hAnsiTheme="minorHAnsi"/>
        </w:rPr>
        <w:t xml:space="preserve"> </w:t>
      </w:r>
    </w:p>
    <w:p w14:paraId="372365C1" w14:textId="77777777" w:rsidR="008207C0" w:rsidRPr="00CF2D1E" w:rsidRDefault="008207C0" w:rsidP="00CF2D1E">
      <w:pPr>
        <w:shd w:val="clear" w:color="auto" w:fill="FBD4B4" w:themeFill="accent6" w:themeFillTint="66"/>
        <w:spacing w:before="120"/>
        <w:rPr>
          <w:rFonts w:asciiTheme="minorHAnsi" w:hAnsiTheme="minorHAnsi"/>
          <w:color w:val="365F91"/>
        </w:rPr>
      </w:pPr>
      <w:bookmarkStart w:id="304" w:name="_Toc394576138"/>
      <w:bookmarkStart w:id="305" w:name="_Toc286911130"/>
      <w:bookmarkStart w:id="306" w:name="_Toc286267640"/>
      <w:bookmarkStart w:id="307" w:name="_Toc286255230"/>
      <w:bookmarkStart w:id="308" w:name="_Toc244589857"/>
      <w:r w:rsidRPr="00CF2D1E">
        <w:rPr>
          <w:rFonts w:asciiTheme="minorHAnsi" w:hAnsiTheme="minorHAnsi"/>
          <w:b/>
          <w:color w:val="365F91"/>
        </w:rPr>
        <w:t>Náležitosti účtovných a daňových dokladov</w:t>
      </w:r>
      <w:bookmarkEnd w:id="304"/>
      <w:bookmarkEnd w:id="305"/>
      <w:bookmarkEnd w:id="306"/>
      <w:bookmarkEnd w:id="307"/>
      <w:bookmarkEnd w:id="308"/>
    </w:p>
    <w:p w14:paraId="6403645E" w14:textId="1A13A5EA" w:rsidR="008207C0" w:rsidRPr="00CF2D1E" w:rsidRDefault="008207C0" w:rsidP="00215368">
      <w:pPr>
        <w:spacing w:after="120"/>
        <w:rPr>
          <w:rFonts w:asciiTheme="minorHAnsi" w:hAnsiTheme="minorHAnsi"/>
        </w:rPr>
      </w:pPr>
      <w:r w:rsidRPr="00CF2D1E">
        <w:rPr>
          <w:rFonts w:asciiTheme="minorHAnsi" w:hAnsiTheme="minorHAnsi"/>
        </w:rPr>
        <w:t xml:space="preserve">Faktúra je v zmysle zákona </w:t>
      </w:r>
      <w:r w:rsidR="00AA1531">
        <w:rPr>
          <w:rFonts w:asciiTheme="minorHAnsi" w:hAnsiTheme="minorHAnsi"/>
        </w:rPr>
        <w:t xml:space="preserve">č. </w:t>
      </w:r>
      <w:r w:rsidRPr="00CF2D1E">
        <w:rPr>
          <w:rFonts w:asciiTheme="minorHAnsi" w:hAnsiTheme="minorHAnsi"/>
        </w:rPr>
        <w:t xml:space="preserve">222/2004 Z. z. o DPH </w:t>
      </w:r>
      <w:r w:rsidRPr="00CF2D1E">
        <w:rPr>
          <w:rFonts w:asciiTheme="minorHAnsi" w:hAnsiTheme="minorHAnsi"/>
          <w:u w:val="single"/>
        </w:rPr>
        <w:t>daňovým dokladom a spĺňa náležitosti účtovného dokladu</w:t>
      </w:r>
      <w:r w:rsidRPr="00CF2D1E">
        <w:rPr>
          <w:rFonts w:asciiTheme="minorHAnsi" w:hAnsiTheme="minorHAnsi"/>
        </w:rPr>
        <w:t xml:space="preserve"> stanovené v § 10 zákona o</w:t>
      </w:r>
      <w:r w:rsidR="00C42EBE">
        <w:rPr>
          <w:rFonts w:asciiTheme="minorHAnsi" w:hAnsiTheme="minorHAnsi"/>
        </w:rPr>
        <w:t> </w:t>
      </w:r>
      <w:r w:rsidRPr="00CF2D1E">
        <w:rPr>
          <w:rFonts w:asciiTheme="minorHAnsi" w:hAnsiTheme="minorHAnsi"/>
        </w:rPr>
        <w:t>účtovníctve</w:t>
      </w:r>
      <w:r w:rsidR="00C42EBE">
        <w:rPr>
          <w:rFonts w:asciiTheme="minorHAnsi" w:hAnsiTheme="minorHAnsi"/>
        </w:rPr>
        <w:t>.</w:t>
      </w:r>
      <w:r w:rsidRPr="00CF2D1E">
        <w:rPr>
          <w:rFonts w:asciiTheme="minorHAnsi" w:hAnsiTheme="minorHAnsi"/>
        </w:rPr>
        <w:t xml:space="preserve"> </w:t>
      </w:r>
    </w:p>
    <w:p w14:paraId="712E6062" w14:textId="77777777" w:rsidR="004F15D7" w:rsidRPr="00CF2D1E" w:rsidRDefault="008207C0" w:rsidP="00215368">
      <w:pPr>
        <w:rPr>
          <w:rFonts w:asciiTheme="minorHAnsi" w:hAnsiTheme="minorHAnsi"/>
        </w:rPr>
      </w:pPr>
      <w:r w:rsidRPr="00CF2D1E">
        <w:rPr>
          <w:rFonts w:asciiTheme="minorHAnsi" w:hAnsiTheme="minorHAnsi"/>
        </w:rPr>
        <w:t xml:space="preserve">Účtovné doklady používané pre preukázanie oprávnenosti výdavkov </w:t>
      </w:r>
      <w:r w:rsidR="004F15D7" w:rsidRPr="00CF2D1E">
        <w:rPr>
          <w:rFonts w:asciiTheme="minorHAnsi" w:hAnsiTheme="minorHAnsi"/>
        </w:rPr>
        <w:t xml:space="preserve">v rámci OP TP </w:t>
      </w:r>
      <w:r w:rsidRPr="00CF2D1E">
        <w:rPr>
          <w:rFonts w:asciiTheme="minorHAnsi" w:hAnsiTheme="minorHAnsi"/>
        </w:rPr>
        <w:t>musia spĺňať</w:t>
      </w:r>
      <w:r w:rsidR="004F15D7" w:rsidRPr="00CF2D1E">
        <w:rPr>
          <w:rFonts w:asciiTheme="minorHAnsi" w:hAnsiTheme="minorHAnsi"/>
        </w:rPr>
        <w:t>:</w:t>
      </w:r>
    </w:p>
    <w:p w14:paraId="485B7C28" w14:textId="2BBD3A75" w:rsidR="008207C0" w:rsidRPr="00CF2D1E" w:rsidRDefault="008207C0" w:rsidP="00CF2D1E">
      <w:pPr>
        <w:pStyle w:val="Odsekzoznamu"/>
        <w:numPr>
          <w:ilvl w:val="0"/>
          <w:numId w:val="107"/>
        </w:numPr>
        <w:jc w:val="both"/>
        <w:rPr>
          <w:rFonts w:asciiTheme="minorHAnsi" w:hAnsiTheme="minorHAnsi"/>
        </w:rPr>
      </w:pPr>
      <w:r w:rsidRPr="00CF2D1E">
        <w:rPr>
          <w:rFonts w:asciiTheme="minorHAnsi" w:hAnsiTheme="minorHAnsi"/>
        </w:rPr>
        <w:t xml:space="preserve">náležitosti </w:t>
      </w:r>
      <w:r w:rsidRPr="00CF2D1E">
        <w:rPr>
          <w:rFonts w:asciiTheme="minorHAnsi" w:hAnsiTheme="minorHAnsi"/>
          <w:b/>
        </w:rPr>
        <w:t xml:space="preserve">daňových dokladov stanovených </w:t>
      </w:r>
      <w:r w:rsidR="00914F5B">
        <w:rPr>
          <w:rFonts w:asciiTheme="minorHAnsi" w:hAnsiTheme="minorHAnsi"/>
          <w:b/>
        </w:rPr>
        <w:t>účinným</w:t>
      </w:r>
      <w:r w:rsidR="00914F5B" w:rsidRPr="00CF2D1E">
        <w:rPr>
          <w:rFonts w:asciiTheme="minorHAnsi" w:hAnsiTheme="minorHAnsi"/>
          <w:b/>
        </w:rPr>
        <w:t xml:space="preserve"> </w:t>
      </w:r>
      <w:r w:rsidRPr="00CF2D1E">
        <w:rPr>
          <w:rFonts w:asciiTheme="minorHAnsi" w:hAnsiTheme="minorHAnsi"/>
          <w:b/>
        </w:rPr>
        <w:t xml:space="preserve">ustanovením § 74 zákona </w:t>
      </w:r>
      <w:r w:rsidR="00443267" w:rsidRPr="00CF2D1E">
        <w:rPr>
          <w:rFonts w:asciiTheme="minorHAnsi" w:hAnsiTheme="minorHAnsi"/>
          <w:b/>
        </w:rPr>
        <w:br/>
      </w:r>
      <w:r w:rsidRPr="00CF2D1E">
        <w:rPr>
          <w:rFonts w:asciiTheme="minorHAnsi" w:hAnsiTheme="minorHAnsi"/>
          <w:b/>
        </w:rPr>
        <w:t>č. 222/2004 Z. z. o</w:t>
      </w:r>
      <w:r w:rsidR="00914F5B">
        <w:rPr>
          <w:rFonts w:asciiTheme="minorHAnsi" w:hAnsiTheme="minorHAnsi"/>
          <w:b/>
        </w:rPr>
        <w:t> </w:t>
      </w:r>
      <w:r w:rsidRPr="00CF2D1E">
        <w:rPr>
          <w:rFonts w:asciiTheme="minorHAnsi" w:hAnsiTheme="minorHAnsi"/>
          <w:b/>
        </w:rPr>
        <w:t>DPH</w:t>
      </w:r>
      <w:r w:rsidR="00914F5B">
        <w:rPr>
          <w:rFonts w:asciiTheme="minorHAnsi" w:hAnsiTheme="minorHAnsi"/>
          <w:b/>
        </w:rPr>
        <w:t xml:space="preserve"> sú najmä</w:t>
      </w:r>
      <w:r w:rsidRPr="00CF2D1E">
        <w:rPr>
          <w:rFonts w:asciiTheme="minorHAnsi" w:hAnsiTheme="minorHAnsi"/>
        </w:rPr>
        <w:t>:</w:t>
      </w:r>
    </w:p>
    <w:p w14:paraId="78B6D442" w14:textId="15785CF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označenie dodávateľa/zhotoviteľa </w:t>
      </w:r>
      <w:r w:rsidR="00914F5B">
        <w:rPr>
          <w:rFonts w:asciiTheme="minorHAnsi" w:hAnsiTheme="minorHAnsi"/>
        </w:rPr>
        <w:t>–</w:t>
      </w:r>
      <w:r w:rsidRPr="00CF2D1E">
        <w:rPr>
          <w:rFonts w:asciiTheme="minorHAnsi" w:hAnsiTheme="minorHAnsi"/>
        </w:rPr>
        <w:t xml:space="preserve"> názov</w:t>
      </w:r>
      <w:r w:rsidR="00914F5B">
        <w:rPr>
          <w:rFonts w:asciiTheme="minorHAnsi" w:hAnsiTheme="minorHAnsi"/>
        </w:rPr>
        <w:t>/meno a priezvisko</w:t>
      </w:r>
      <w:r w:rsidRPr="00CF2D1E">
        <w:rPr>
          <w:rFonts w:asciiTheme="minorHAnsi" w:hAnsiTheme="minorHAnsi"/>
        </w:rPr>
        <w:t>, sídlo</w:t>
      </w:r>
      <w:r w:rsidR="00914F5B">
        <w:rPr>
          <w:rFonts w:asciiTheme="minorHAnsi" w:hAnsiTheme="minorHAnsi"/>
        </w:rPr>
        <w:t>/miesto podnikania</w:t>
      </w:r>
      <w:r w:rsidRPr="00CF2D1E">
        <w:rPr>
          <w:rFonts w:asciiTheme="minorHAnsi" w:hAnsiTheme="minorHAnsi"/>
        </w:rPr>
        <w:t>, IČO, DIČ, IČ DPH</w:t>
      </w:r>
      <w:r w:rsidR="00434A78" w:rsidRPr="00215368">
        <w:rPr>
          <w:rFonts w:asciiTheme="minorHAnsi" w:hAnsiTheme="minorHAnsi"/>
        </w:rPr>
        <w:t>;</w:t>
      </w:r>
    </w:p>
    <w:p w14:paraId="18F9DDFE" w14:textId="5DAF7D9F"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označenie príjemcu, sídlo, IČO, DIČ, IČ DPH</w:t>
      </w:r>
      <w:r w:rsidR="00434A78" w:rsidRPr="00215368">
        <w:rPr>
          <w:rFonts w:asciiTheme="minorHAnsi" w:hAnsiTheme="minorHAnsi"/>
        </w:rPr>
        <w:t>;</w:t>
      </w:r>
      <w:r w:rsidRPr="00CF2D1E">
        <w:rPr>
          <w:rFonts w:asciiTheme="minorHAnsi" w:hAnsiTheme="minorHAnsi"/>
        </w:rPr>
        <w:t xml:space="preserve"> </w:t>
      </w:r>
    </w:p>
    <w:p w14:paraId="44C6100C" w14:textId="1A171F3D"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poradové číslo faktúry</w:t>
      </w:r>
      <w:r w:rsidR="00434A78" w:rsidRPr="00215368">
        <w:rPr>
          <w:rFonts w:asciiTheme="minorHAnsi" w:hAnsiTheme="minorHAnsi"/>
        </w:rPr>
        <w:t>;</w:t>
      </w:r>
    </w:p>
    <w:p w14:paraId="7D626DBA" w14:textId="041639CF"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keď bol tovar alebo služba dodaná, alebo dátum, keď bola platba prijatá, ak tento dátum možno určiť a ak sa odlišuje od dátumu vyhotovenia faktúry</w:t>
      </w:r>
      <w:r w:rsidR="00434A78" w:rsidRPr="00215368">
        <w:rPr>
          <w:rFonts w:asciiTheme="minorHAnsi" w:hAnsiTheme="minorHAnsi"/>
        </w:rPr>
        <w:t>;</w:t>
      </w:r>
    </w:p>
    <w:p w14:paraId="441882D0" w14:textId="63B47B16"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vyhotovenia faktúry</w:t>
      </w:r>
      <w:r w:rsidR="00434A78" w:rsidRPr="00215368">
        <w:rPr>
          <w:rFonts w:asciiTheme="minorHAnsi" w:hAnsiTheme="minorHAnsi"/>
        </w:rPr>
        <w:t>;</w:t>
      </w:r>
    </w:p>
    <w:p w14:paraId="7B5F4458" w14:textId="763026AE"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množstvo a druh dodaného tovaru, rozsah a druh </w:t>
      </w:r>
      <w:r w:rsidR="00914F5B">
        <w:rPr>
          <w:rFonts w:asciiTheme="minorHAnsi" w:hAnsiTheme="minorHAnsi"/>
        </w:rPr>
        <w:t xml:space="preserve">poskytnutej </w:t>
      </w:r>
      <w:r w:rsidRPr="00CF2D1E">
        <w:rPr>
          <w:rFonts w:asciiTheme="minorHAnsi" w:hAnsiTheme="minorHAnsi"/>
        </w:rPr>
        <w:t>služby</w:t>
      </w:r>
      <w:r w:rsidR="00434A78" w:rsidRPr="00215368">
        <w:rPr>
          <w:rFonts w:asciiTheme="minorHAnsi" w:hAnsiTheme="minorHAnsi"/>
        </w:rPr>
        <w:t>;</w:t>
      </w:r>
    </w:p>
    <w:p w14:paraId="10CDDB8F" w14:textId="23C66D23"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lastRenderedPageBreak/>
        <w:t>peňažná suma alebo údaj o cene za mernú jednotku a vyjadrenie množstva, jednotková cena bez dane</w:t>
      </w:r>
      <w:r w:rsidR="00434A78" w:rsidRPr="00215368">
        <w:rPr>
          <w:rFonts w:asciiTheme="minorHAnsi" w:hAnsiTheme="minorHAnsi"/>
        </w:rPr>
        <w:t>;</w:t>
      </w:r>
    </w:p>
    <w:p w14:paraId="446CAC87" w14:textId="0E559C4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základ dane</w:t>
      </w:r>
      <w:r w:rsidR="00434A78" w:rsidRPr="00215368">
        <w:rPr>
          <w:rFonts w:asciiTheme="minorHAnsi" w:hAnsiTheme="minorHAnsi"/>
        </w:rPr>
        <w:t>;</w:t>
      </w:r>
    </w:p>
    <w:p w14:paraId="18239DFF" w14:textId="05590AFD"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sadzba dane</w:t>
      </w:r>
      <w:r w:rsidR="00434A78" w:rsidRPr="00215368">
        <w:rPr>
          <w:rFonts w:asciiTheme="minorHAnsi" w:hAnsiTheme="minorHAnsi"/>
        </w:rPr>
        <w:t>;</w:t>
      </w:r>
    </w:p>
    <w:p w14:paraId="29710925" w14:textId="67F1A9C9"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výška dane spolu</w:t>
      </w:r>
      <w:r w:rsidR="00434A78" w:rsidRPr="00215368">
        <w:rPr>
          <w:rFonts w:asciiTheme="minorHAnsi" w:hAnsiTheme="minorHAnsi"/>
        </w:rPr>
        <w:t>;</w:t>
      </w:r>
    </w:p>
    <w:p w14:paraId="70788B2F" w14:textId="7777777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podpis dodávateľa/zhotoviteľa</w:t>
      </w:r>
      <w:r w:rsidR="00925060" w:rsidRPr="00CF2D1E">
        <w:rPr>
          <w:rFonts w:asciiTheme="minorHAnsi" w:hAnsiTheme="minorHAnsi"/>
        </w:rPr>
        <w:t>.</w:t>
      </w:r>
    </w:p>
    <w:p w14:paraId="69DBBEDA" w14:textId="0174376B" w:rsidR="008207C0" w:rsidRPr="00CF2D1E" w:rsidRDefault="008207C0" w:rsidP="00CF2D1E">
      <w:pPr>
        <w:pStyle w:val="Odsekzoznamu"/>
        <w:numPr>
          <w:ilvl w:val="0"/>
          <w:numId w:val="107"/>
        </w:numPr>
        <w:jc w:val="both"/>
        <w:rPr>
          <w:rFonts w:asciiTheme="minorHAnsi" w:hAnsiTheme="minorHAnsi"/>
          <w:lang w:eastAsia="sk-SK"/>
        </w:rPr>
      </w:pPr>
      <w:r w:rsidRPr="00CF2D1E">
        <w:rPr>
          <w:rFonts w:asciiTheme="minorHAnsi" w:hAnsiTheme="minorHAnsi"/>
        </w:rPr>
        <w:t xml:space="preserve">a tiež </w:t>
      </w:r>
      <w:r w:rsidRPr="00CF2D1E">
        <w:rPr>
          <w:rFonts w:asciiTheme="minorHAnsi" w:hAnsiTheme="minorHAnsi"/>
          <w:b/>
        </w:rPr>
        <w:t xml:space="preserve">všeobecné náležitosti účtovného dokladu v zmysle § 10 ods. 1 zákona o účtovníctve </w:t>
      </w:r>
      <w:r w:rsidRPr="00CF2D1E">
        <w:rPr>
          <w:rFonts w:asciiTheme="minorHAnsi" w:hAnsiTheme="minorHAnsi"/>
        </w:rPr>
        <w:t>vo forme preukázateľného účtovného záznamu:</w:t>
      </w:r>
    </w:p>
    <w:p w14:paraId="2E35AABB" w14:textId="3D0B78D5"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slovné a číselné označenie  účtovného dokladu</w:t>
      </w:r>
      <w:r w:rsidR="00434A78" w:rsidRPr="00215368">
        <w:rPr>
          <w:rFonts w:asciiTheme="minorHAnsi" w:hAnsiTheme="minorHAnsi"/>
        </w:rPr>
        <w:t>;</w:t>
      </w:r>
    </w:p>
    <w:p w14:paraId="5BE3933C" w14:textId="338BB4A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obsah účtovného prípadu a označenie jeho účastníkov</w:t>
      </w:r>
      <w:r w:rsidR="00914F5B">
        <w:rPr>
          <w:rFonts w:asciiTheme="minorHAnsi" w:hAnsiTheme="minorHAnsi"/>
        </w:rPr>
        <w:t xml:space="preserve"> (musí z účtovného dokladu vyplývať aspoň nepriamo, odporúčame pre popis obsahu operácie voliť stručnú a výstižnú formu)</w:t>
      </w:r>
      <w:r w:rsidR="00434A78" w:rsidRPr="00215368">
        <w:rPr>
          <w:rFonts w:asciiTheme="minorHAnsi" w:hAnsiTheme="minorHAnsi"/>
        </w:rPr>
        <w:t>;</w:t>
      </w:r>
    </w:p>
    <w:p w14:paraId="449453B1" w14:textId="7777777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peňažnú sumu alebo údaj o cene za mernú jednotku a vyjadrenie množstva</w:t>
      </w:r>
      <w:r w:rsidR="00925060" w:rsidRPr="00CF2D1E">
        <w:rPr>
          <w:rFonts w:asciiTheme="minorHAnsi" w:hAnsiTheme="minorHAnsi"/>
        </w:rPr>
        <w:t>,</w:t>
      </w:r>
    </w:p>
    <w:p w14:paraId="095B808D" w14:textId="0E359340"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vyhotovenia účtovného dokladu</w:t>
      </w:r>
      <w:r w:rsidR="00434A78" w:rsidRPr="00215368">
        <w:rPr>
          <w:rFonts w:asciiTheme="minorHAnsi" w:hAnsiTheme="minorHAnsi"/>
        </w:rPr>
        <w:t>;</w:t>
      </w:r>
    </w:p>
    <w:p w14:paraId="165F4D22" w14:textId="385EB9F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uskutočnenia účtovného prípadu, ak nie je zhodný s dátumom vyhotovenia</w:t>
      </w:r>
      <w:r w:rsidR="00434A78" w:rsidRPr="00215368">
        <w:rPr>
          <w:rFonts w:asciiTheme="minorHAnsi" w:hAnsiTheme="minorHAnsi"/>
        </w:rPr>
        <w:t>;</w:t>
      </w:r>
    </w:p>
    <w:p w14:paraId="7AD80100" w14:textId="52B14CAD" w:rsidR="006B6B7E" w:rsidRPr="006B6B7E" w:rsidRDefault="008207C0" w:rsidP="006B6B7E">
      <w:pPr>
        <w:pStyle w:val="SRKNorm"/>
        <w:numPr>
          <w:ilvl w:val="0"/>
          <w:numId w:val="132"/>
        </w:numPr>
        <w:spacing w:before="0" w:after="0"/>
        <w:rPr>
          <w:rFonts w:asciiTheme="minorHAnsi" w:hAnsiTheme="minorHAnsi"/>
        </w:rPr>
      </w:pPr>
      <w:r w:rsidRPr="00CF2D1E">
        <w:rPr>
          <w:rFonts w:asciiTheme="minorHAnsi" w:hAnsiTheme="minorHAnsi"/>
        </w:rPr>
        <w:t xml:space="preserve">podpisový záznam osoby zodpovednej za účtovný prípad </w:t>
      </w:r>
      <w:r w:rsidR="006B6B7E">
        <w:rPr>
          <w:rFonts w:asciiTheme="minorHAnsi" w:hAnsiTheme="minorHAnsi"/>
        </w:rPr>
        <w:t xml:space="preserve">v účtovnej jednotke, ak overenie účtovného prípadu nie je zabezpečené podľa § 32 ods. 3 písm. b) (elektronickou výmenou údajov) alebo písm. c) zákona o účtovníctve (vnútorným kontrolným systémom účtovných záznamov). </w:t>
      </w:r>
    </w:p>
    <w:p w14:paraId="26A3169E" w14:textId="77777777" w:rsidR="008207C0" w:rsidRPr="00CF2D1E" w:rsidRDefault="008207C0"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b/>
          <w:color w:val="365F91"/>
          <w:u w:val="single"/>
        </w:rPr>
        <w:t>Podporná dokumentácia</w:t>
      </w:r>
      <w:r w:rsidRPr="00CF2D1E">
        <w:rPr>
          <w:rFonts w:asciiTheme="minorHAnsi" w:hAnsiTheme="minorHAnsi"/>
          <w:color w:val="365F91"/>
          <w:u w:val="single"/>
        </w:rPr>
        <w:t xml:space="preserve"> </w:t>
      </w:r>
      <w:r w:rsidRPr="00CF2D1E">
        <w:rPr>
          <w:rFonts w:asciiTheme="minorHAnsi" w:hAnsiTheme="minorHAnsi"/>
          <w:b/>
          <w:color w:val="365F91"/>
          <w:u w:val="single"/>
        </w:rPr>
        <w:t>– prílohy k zoznamu účtovných dokladov v </w:t>
      </w:r>
      <w:proofErr w:type="spellStart"/>
      <w:r w:rsidRPr="00CF2D1E">
        <w:rPr>
          <w:rFonts w:asciiTheme="minorHAnsi" w:hAnsiTheme="minorHAnsi"/>
          <w:b/>
          <w:color w:val="365F91"/>
          <w:u w:val="single"/>
        </w:rPr>
        <w:t>ŽoP</w:t>
      </w:r>
      <w:proofErr w:type="spellEnd"/>
    </w:p>
    <w:p w14:paraId="59A781A4" w14:textId="77777777" w:rsidR="008207C0" w:rsidRPr="00CF2D1E" w:rsidRDefault="008207C0" w:rsidP="00215368">
      <w:pPr>
        <w:spacing w:after="120"/>
        <w:rPr>
          <w:rFonts w:asciiTheme="minorHAnsi" w:hAnsiTheme="minorHAnsi"/>
        </w:rPr>
      </w:pPr>
      <w:r w:rsidRPr="00CF2D1E">
        <w:rPr>
          <w:rFonts w:asciiTheme="minorHAnsi" w:hAnsiTheme="minorHAnsi"/>
        </w:rPr>
        <w:t>K podpornej dokumentácii zaraďujeme aj podklady k výpočtu sumarizačné</w:t>
      </w:r>
      <w:r w:rsidR="00E90332" w:rsidRPr="00CF2D1E">
        <w:rPr>
          <w:rFonts w:asciiTheme="minorHAnsi" w:hAnsiTheme="minorHAnsi"/>
        </w:rPr>
        <w:t>ho</w:t>
      </w:r>
      <w:r w:rsidRPr="00CF2D1E">
        <w:rPr>
          <w:rFonts w:asciiTheme="minorHAnsi" w:hAnsiTheme="minorHAnsi"/>
        </w:rPr>
        <w:t xml:space="preserve"> hárk</w:t>
      </w:r>
      <w:r w:rsidR="00E90332" w:rsidRPr="00CF2D1E">
        <w:rPr>
          <w:rFonts w:asciiTheme="minorHAnsi" w:hAnsiTheme="minorHAnsi"/>
        </w:rPr>
        <w:t>u</w:t>
      </w:r>
      <w:r w:rsidRPr="00CF2D1E">
        <w:rPr>
          <w:rFonts w:asciiTheme="minorHAnsi" w:hAnsiTheme="minorHAnsi"/>
        </w:rPr>
        <w:t>.</w:t>
      </w:r>
    </w:p>
    <w:p w14:paraId="54095804" w14:textId="5DAD2B12" w:rsidR="00422E8E" w:rsidRPr="00CF2D1E" w:rsidRDefault="00914F5B" w:rsidP="00CF2D1E">
      <w:pPr>
        <w:autoSpaceDN w:val="0"/>
        <w:rPr>
          <w:rFonts w:asciiTheme="minorHAnsi" w:hAnsiTheme="minorHAnsi"/>
        </w:rPr>
      </w:pPr>
      <w:r>
        <w:rPr>
          <w:rFonts w:asciiTheme="minorHAnsi" w:hAnsiTheme="minorHAnsi"/>
        </w:rPr>
        <w:t xml:space="preserve">Všetky prílohy k účtovným dokladom zahrnuté do </w:t>
      </w:r>
      <w:proofErr w:type="spellStart"/>
      <w:r>
        <w:rPr>
          <w:rFonts w:asciiTheme="minorHAnsi" w:hAnsiTheme="minorHAnsi"/>
        </w:rPr>
        <w:t>ŽoP</w:t>
      </w:r>
      <w:proofErr w:type="spellEnd"/>
      <w:r w:rsidRPr="00CF2D1E">
        <w:rPr>
          <w:rFonts w:asciiTheme="minorHAnsi" w:hAnsiTheme="minorHAnsi"/>
        </w:rPr>
        <w:t xml:space="preserve"> zasiela Prijímateľ </w:t>
      </w:r>
      <w:r>
        <w:rPr>
          <w:rFonts w:asciiTheme="minorHAnsi" w:hAnsiTheme="minorHAnsi"/>
        </w:rPr>
        <w:t xml:space="preserve">elektronicky, pričom prílohy sa neautorizujú, ale prijímateľ ich iba vloží do ITMS2014+. V odôvodnených prípadoch je možné ich predkladanie </w:t>
      </w:r>
      <w:r w:rsidRPr="00CF2D1E">
        <w:rPr>
          <w:rFonts w:asciiTheme="minorHAnsi" w:hAnsiTheme="minorHAnsi"/>
        </w:rPr>
        <w:t>v listinnej podobe</w:t>
      </w:r>
      <w:r>
        <w:rPr>
          <w:rFonts w:asciiTheme="minorHAnsi" w:hAnsiTheme="minorHAnsi"/>
        </w:rPr>
        <w:t>, prípadne v inej elektronickej forme</w:t>
      </w:r>
      <w:r w:rsidRPr="00CF2D1E">
        <w:rPr>
          <w:rFonts w:asciiTheme="minorHAnsi" w:hAnsiTheme="minorHAnsi"/>
        </w:rPr>
        <w:t xml:space="preserve"> Poskytovateľovi v originálnych vyhotoveniach, resp. v  kópii</w:t>
      </w:r>
      <w:r w:rsidRPr="00CF2D1E">
        <w:rPr>
          <w:rStyle w:val="Odkaznapoznmkupodiarou"/>
          <w:rFonts w:asciiTheme="minorHAnsi" w:hAnsiTheme="minorHAnsi"/>
        </w:rPr>
        <w:footnoteReference w:id="13"/>
      </w:r>
      <w:r w:rsidRPr="00CF2D1E">
        <w:rPr>
          <w:rFonts w:asciiTheme="minorHAnsi" w:hAnsiTheme="minorHAnsi"/>
        </w:rPr>
        <w:t xml:space="preserve">. </w:t>
      </w:r>
      <w:r w:rsidR="00422E8E" w:rsidRPr="00CF2D1E">
        <w:rPr>
          <w:rFonts w:asciiTheme="minorHAnsi" w:hAnsiTheme="minorHAnsi"/>
        </w:rPr>
        <w:t xml:space="preserve">Súčasťou </w:t>
      </w:r>
      <w:r w:rsidR="00422E8E" w:rsidRPr="00CF2D1E">
        <w:rPr>
          <w:rFonts w:asciiTheme="minorHAnsi" w:hAnsiTheme="minorHAnsi"/>
          <w:b/>
        </w:rPr>
        <w:t xml:space="preserve">každej </w:t>
      </w:r>
      <w:proofErr w:type="spellStart"/>
      <w:r w:rsidR="00434A78" w:rsidRPr="00CF2D1E">
        <w:rPr>
          <w:rFonts w:asciiTheme="minorHAnsi" w:hAnsiTheme="minorHAnsi"/>
          <w:b/>
        </w:rPr>
        <w:t>ŽoP</w:t>
      </w:r>
      <w:proofErr w:type="spellEnd"/>
      <w:r w:rsidR="00422E8E" w:rsidRPr="00CF2D1E">
        <w:rPr>
          <w:rFonts w:asciiTheme="minorHAnsi" w:hAnsiTheme="minorHAnsi"/>
        </w:rPr>
        <w:t xml:space="preserve"> </w:t>
      </w:r>
      <w:r w:rsidR="0092359B" w:rsidRPr="00CF2D1E">
        <w:rPr>
          <w:rFonts w:asciiTheme="minorHAnsi" w:hAnsiTheme="minorHAnsi"/>
        </w:rPr>
        <w:t xml:space="preserve">sú </w:t>
      </w:r>
      <w:r w:rsidR="00433232" w:rsidRPr="00CF2D1E">
        <w:rPr>
          <w:rFonts w:asciiTheme="minorHAnsi" w:hAnsiTheme="minorHAnsi"/>
        </w:rPr>
        <w:t xml:space="preserve">najmä </w:t>
      </w:r>
      <w:r w:rsidR="00422E8E" w:rsidRPr="00CF2D1E">
        <w:rPr>
          <w:rFonts w:asciiTheme="minorHAnsi" w:hAnsiTheme="minorHAnsi"/>
          <w:u w:val="single"/>
        </w:rPr>
        <w:t>nasledovn</w:t>
      </w:r>
      <w:r w:rsidR="0092359B" w:rsidRPr="00CF2D1E">
        <w:rPr>
          <w:rFonts w:asciiTheme="minorHAnsi" w:hAnsiTheme="minorHAnsi"/>
          <w:u w:val="single"/>
        </w:rPr>
        <w:t>é prílohy k účtovným dokladom</w:t>
      </w:r>
      <w:r w:rsidR="00422E8E" w:rsidRPr="00CF2D1E">
        <w:rPr>
          <w:rFonts w:asciiTheme="minorHAnsi" w:hAnsiTheme="minorHAnsi"/>
          <w:u w:val="single"/>
        </w:rPr>
        <w:t>:</w:t>
      </w:r>
    </w:p>
    <w:p w14:paraId="05827410" w14:textId="79D3E70E" w:rsidR="00422E8E" w:rsidRPr="00CF2D1E" w:rsidRDefault="007C1DC0" w:rsidP="00CF2D1E">
      <w:pPr>
        <w:pStyle w:val="Odsekzoznamu"/>
        <w:numPr>
          <w:ilvl w:val="0"/>
          <w:numId w:val="152"/>
        </w:numPr>
        <w:jc w:val="both"/>
        <w:rPr>
          <w:rFonts w:asciiTheme="minorHAnsi" w:hAnsiTheme="minorHAnsi"/>
        </w:rPr>
      </w:pPr>
      <w:r>
        <w:rPr>
          <w:rFonts w:asciiTheme="minorHAnsi" w:hAnsiTheme="minorHAnsi"/>
        </w:rPr>
        <w:t>účtovný doklad</w:t>
      </w:r>
      <w:r w:rsidR="00434A78" w:rsidRPr="00CF2D1E">
        <w:rPr>
          <w:rFonts w:asciiTheme="minorHAnsi" w:hAnsiTheme="minorHAnsi"/>
        </w:rPr>
        <w:t>;</w:t>
      </w:r>
    </w:p>
    <w:p w14:paraId="78AB3EC9" w14:textId="09F87A8A" w:rsidR="008207C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likvidačný list (v prípade, ak sa vyhotovuje)</w:t>
      </w:r>
      <w:r w:rsidR="00434A78" w:rsidRPr="00CF2D1E">
        <w:rPr>
          <w:rFonts w:asciiTheme="minorHAnsi" w:hAnsiTheme="minorHAnsi"/>
        </w:rPr>
        <w:t>;</w:t>
      </w:r>
    </w:p>
    <w:p w14:paraId="5C948EF7" w14:textId="7902183D" w:rsidR="00925060" w:rsidRPr="004C19E9" w:rsidRDefault="00925060" w:rsidP="007C1DC0">
      <w:pPr>
        <w:pStyle w:val="Odsekzoznamu"/>
        <w:numPr>
          <w:ilvl w:val="0"/>
          <w:numId w:val="152"/>
        </w:numPr>
        <w:jc w:val="both"/>
        <w:rPr>
          <w:rFonts w:asciiTheme="minorHAnsi" w:hAnsiTheme="minorHAnsi"/>
        </w:rPr>
      </w:pPr>
      <w:r w:rsidRPr="00CF2D1E">
        <w:rPr>
          <w:rFonts w:asciiTheme="minorHAnsi" w:hAnsiTheme="minorHAnsi"/>
        </w:rPr>
        <w:t xml:space="preserve">záznam o vykonaní </w:t>
      </w:r>
      <w:r w:rsidR="00422715" w:rsidRPr="00CF2D1E">
        <w:rPr>
          <w:rFonts w:asciiTheme="minorHAnsi" w:hAnsiTheme="minorHAnsi"/>
        </w:rPr>
        <w:t xml:space="preserve">základnej </w:t>
      </w:r>
      <w:r w:rsidRPr="00CF2D1E">
        <w:rPr>
          <w:rFonts w:asciiTheme="minorHAnsi" w:hAnsiTheme="minorHAnsi"/>
        </w:rPr>
        <w:t xml:space="preserve">finančnej kontroly v zmysle zákona </w:t>
      </w:r>
      <w:r w:rsidR="00DB671B">
        <w:rPr>
          <w:rFonts w:asciiTheme="minorHAnsi" w:hAnsiTheme="minorHAnsi"/>
        </w:rPr>
        <w:t xml:space="preserve">o finančnej kontrole a audite </w:t>
      </w:r>
      <w:r w:rsidRPr="00CF2D1E">
        <w:rPr>
          <w:rFonts w:asciiTheme="minorHAnsi" w:hAnsiTheme="minorHAnsi"/>
        </w:rPr>
        <w:t>(ak relevantné)</w:t>
      </w:r>
      <w:r w:rsidR="007C1DC0">
        <w:rPr>
          <w:rFonts w:asciiTheme="minorHAnsi" w:hAnsiTheme="minorHAnsi"/>
          <w:b/>
        </w:rPr>
        <w:t>,</w:t>
      </w:r>
      <w:r w:rsidR="00AF6517" w:rsidRPr="004C19E9">
        <w:rPr>
          <w:rFonts w:asciiTheme="minorHAnsi" w:hAnsiTheme="minorHAnsi"/>
          <w:b/>
        </w:rPr>
        <w:t xml:space="preserve"> </w:t>
      </w:r>
      <w:r w:rsidR="00AF6517" w:rsidRPr="004C19E9">
        <w:rPr>
          <w:rFonts w:asciiTheme="minorHAnsi" w:hAnsiTheme="minorHAnsi"/>
        </w:rPr>
        <w:t>ak nie je súčasťou likvidačného listu</w:t>
      </w:r>
      <w:r w:rsidR="00434A78" w:rsidRPr="004C19E9">
        <w:rPr>
          <w:rFonts w:asciiTheme="minorHAnsi" w:hAnsiTheme="minorHAnsi"/>
        </w:rPr>
        <w:t>;</w:t>
      </w:r>
    </w:p>
    <w:p w14:paraId="4A3D93F0" w14:textId="6068D372" w:rsidR="008207C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účtovný doklad preukazujúci zaúčtovanie predpisu záväzku v</w:t>
      </w:r>
      <w:r w:rsidR="00083961">
        <w:rPr>
          <w:rFonts w:asciiTheme="minorHAnsi" w:hAnsiTheme="minorHAnsi"/>
        </w:rPr>
        <w:t> </w:t>
      </w:r>
      <w:r w:rsidRPr="00CF2D1E">
        <w:rPr>
          <w:rFonts w:asciiTheme="minorHAnsi" w:hAnsiTheme="minorHAnsi"/>
        </w:rPr>
        <w:t>účtovníctve</w:t>
      </w:r>
      <w:r w:rsidR="00083961">
        <w:rPr>
          <w:rFonts w:asciiTheme="minorHAnsi" w:hAnsiTheme="minorHAnsi"/>
        </w:rPr>
        <w:t xml:space="preserve"> (ak </w:t>
      </w:r>
      <w:r w:rsidR="004D4F60">
        <w:rPr>
          <w:rFonts w:asciiTheme="minorHAnsi" w:hAnsiTheme="minorHAnsi"/>
        </w:rPr>
        <w:t>účtovný doklad v prvom bode neobsahuje označenie účtov</w:t>
      </w:r>
      <w:r w:rsidR="002D6ED2">
        <w:rPr>
          <w:rFonts w:asciiTheme="minorHAnsi" w:hAnsiTheme="minorHAnsi"/>
        </w:rPr>
        <w:t>, na ktorých sa účtovný prípad zaúčtuje v účtovných jednotkách)</w:t>
      </w:r>
      <w:r w:rsidR="00434A78" w:rsidRPr="00CF2D1E">
        <w:rPr>
          <w:rFonts w:asciiTheme="minorHAnsi" w:hAnsiTheme="minorHAnsi"/>
        </w:rPr>
        <w:t>;</w:t>
      </w:r>
    </w:p>
    <w:p w14:paraId="376141D8" w14:textId="3EEF60C1" w:rsidR="0092359B" w:rsidRPr="00CF2D1E" w:rsidRDefault="0092359B" w:rsidP="00CF2D1E">
      <w:pPr>
        <w:pStyle w:val="Odsekzoznamu"/>
        <w:numPr>
          <w:ilvl w:val="0"/>
          <w:numId w:val="152"/>
        </w:numPr>
        <w:jc w:val="both"/>
        <w:rPr>
          <w:rFonts w:asciiTheme="minorHAnsi" w:hAnsiTheme="minorHAnsi"/>
        </w:rPr>
      </w:pPr>
      <w:r w:rsidRPr="00CF2D1E">
        <w:rPr>
          <w:rFonts w:asciiTheme="minorHAnsi" w:hAnsiTheme="minorHAnsi"/>
        </w:rPr>
        <w:t>účtovný doklad z účtovníctva preukazujúci zaúčtovanie úhrady v</w:t>
      </w:r>
      <w:r w:rsidR="00434A78" w:rsidRPr="00CF2D1E">
        <w:rPr>
          <w:rFonts w:asciiTheme="minorHAnsi" w:hAnsiTheme="minorHAnsi"/>
        </w:rPr>
        <w:t> </w:t>
      </w:r>
      <w:r w:rsidRPr="00CF2D1E">
        <w:rPr>
          <w:rFonts w:asciiTheme="minorHAnsi" w:hAnsiTheme="minorHAnsi"/>
        </w:rPr>
        <w:t>účtovníctve</w:t>
      </w:r>
      <w:r w:rsidR="002D6ED2" w:rsidRPr="002D6ED2">
        <w:rPr>
          <w:rFonts w:asciiTheme="minorHAnsi" w:hAnsiTheme="minorHAnsi"/>
        </w:rPr>
        <w:t xml:space="preserve"> </w:t>
      </w:r>
      <w:r w:rsidR="002D6ED2">
        <w:rPr>
          <w:rFonts w:asciiTheme="minorHAnsi" w:hAnsiTheme="minorHAnsi"/>
        </w:rPr>
        <w:t>(ak účtovný doklad v prvom bode neobsahuje označenie účtov, na ktorých sa účtovný prípad zaúčtuje v účtovných jednotkách)</w:t>
      </w:r>
      <w:r w:rsidR="00434A78" w:rsidRPr="00CF2D1E">
        <w:rPr>
          <w:rFonts w:asciiTheme="minorHAnsi" w:hAnsiTheme="minorHAnsi"/>
        </w:rPr>
        <w:t>;</w:t>
      </w:r>
    </w:p>
    <w:p w14:paraId="2927C546" w14:textId="1D2FFA45" w:rsidR="0092506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spôsob výpočtu oprávnenej výšky jednotlivých výdavkov</w:t>
      </w:r>
      <w:r w:rsidR="0092359B" w:rsidRPr="00CF2D1E">
        <w:rPr>
          <w:rFonts w:asciiTheme="minorHAnsi" w:hAnsiTheme="minorHAnsi"/>
        </w:rPr>
        <w:t xml:space="preserve"> (ak </w:t>
      </w:r>
      <w:r w:rsidR="002D6ED2">
        <w:rPr>
          <w:rFonts w:asciiTheme="minorHAnsi" w:hAnsiTheme="minorHAnsi"/>
        </w:rPr>
        <w:t xml:space="preserve">je to </w:t>
      </w:r>
      <w:r w:rsidR="0092359B" w:rsidRPr="00CF2D1E">
        <w:rPr>
          <w:rFonts w:asciiTheme="minorHAnsi" w:hAnsiTheme="minorHAnsi"/>
        </w:rPr>
        <w:t>relevantné)</w:t>
      </w:r>
      <w:r w:rsidR="00434A78" w:rsidRPr="00CF2D1E">
        <w:rPr>
          <w:rFonts w:asciiTheme="minorHAnsi" w:hAnsiTheme="minorHAnsi"/>
        </w:rPr>
        <w:t>;</w:t>
      </w:r>
    </w:p>
    <w:p w14:paraId="04EC12D4" w14:textId="05DADE10" w:rsidR="00925060" w:rsidRPr="00CF2D1E" w:rsidRDefault="00925060" w:rsidP="00CF2D1E">
      <w:pPr>
        <w:pStyle w:val="Odsekzoznamu"/>
        <w:numPr>
          <w:ilvl w:val="0"/>
          <w:numId w:val="152"/>
        </w:numPr>
        <w:jc w:val="both"/>
        <w:rPr>
          <w:rFonts w:asciiTheme="minorHAnsi" w:hAnsiTheme="minorHAnsi"/>
        </w:rPr>
      </w:pPr>
      <w:r w:rsidRPr="00CF2D1E">
        <w:rPr>
          <w:rFonts w:asciiTheme="minorHAnsi" w:hAnsiTheme="minorHAnsi"/>
        </w:rPr>
        <w:t>dokumentácia</w:t>
      </w:r>
      <w:r w:rsidR="00757E38">
        <w:rPr>
          <w:rStyle w:val="Odkaznapoznmkupodiarou"/>
          <w:rFonts w:asciiTheme="minorHAnsi" w:hAnsiTheme="minorHAnsi"/>
        </w:rPr>
        <w:footnoteReference w:id="14"/>
      </w:r>
      <w:r w:rsidRPr="00CF2D1E">
        <w:rPr>
          <w:rFonts w:asciiTheme="minorHAnsi" w:hAnsiTheme="minorHAnsi"/>
        </w:rPr>
        <w:t>, potvrdzujúca zabezpečenie publicity a informovanosti aktivít projektu (zabezpečenie povinnej publicity projektu prostredníctvom informačnej tabule, fotodokumentácia z informačných aktivít, fotodokumentácia potvrdzujúca o</w:t>
      </w:r>
      <w:r w:rsidR="00222E14" w:rsidRPr="00CF2D1E">
        <w:rPr>
          <w:rFonts w:asciiTheme="minorHAnsi" w:hAnsiTheme="minorHAnsi"/>
        </w:rPr>
        <w:t>značenie technického vybavenia)</w:t>
      </w:r>
      <w:r w:rsidR="00434A78" w:rsidRPr="00CF2D1E">
        <w:rPr>
          <w:rFonts w:asciiTheme="minorHAnsi" w:hAnsiTheme="minorHAnsi"/>
        </w:rPr>
        <w:t>;</w:t>
      </w:r>
    </w:p>
    <w:p w14:paraId="6F9B1419" w14:textId="493553F4" w:rsidR="008207C0" w:rsidRPr="00CF2D1E" w:rsidRDefault="00222E14" w:rsidP="00CF2D1E">
      <w:pPr>
        <w:pStyle w:val="Odsekzoznamu"/>
        <w:numPr>
          <w:ilvl w:val="0"/>
          <w:numId w:val="152"/>
        </w:numPr>
        <w:jc w:val="both"/>
        <w:rPr>
          <w:rFonts w:asciiTheme="minorHAnsi" w:hAnsiTheme="minorHAnsi"/>
        </w:rPr>
      </w:pPr>
      <w:r w:rsidRPr="00CF2D1E">
        <w:rPr>
          <w:rFonts w:asciiTheme="minorHAnsi" w:hAnsiTheme="minorHAnsi"/>
        </w:rPr>
        <w:lastRenderedPageBreak/>
        <w:t xml:space="preserve">zoznam </w:t>
      </w:r>
      <w:r w:rsidR="00BF29E9" w:rsidRPr="00CF2D1E">
        <w:rPr>
          <w:rFonts w:asciiTheme="minorHAnsi" w:hAnsiTheme="minorHAnsi"/>
        </w:rPr>
        <w:t xml:space="preserve">inej </w:t>
      </w:r>
      <w:r w:rsidRPr="00CF2D1E">
        <w:rPr>
          <w:rFonts w:asciiTheme="minorHAnsi" w:hAnsiTheme="minorHAnsi"/>
        </w:rPr>
        <w:t>podpornej dokumentácie (</w:t>
      </w:r>
      <w:r w:rsidR="00744536" w:rsidRPr="00CF2D1E">
        <w:rPr>
          <w:rFonts w:asciiTheme="minorHAnsi" w:hAnsiTheme="minorHAnsi"/>
        </w:rPr>
        <w:t>napr. na základe vyžiadania</w:t>
      </w:r>
      <w:r w:rsidRPr="00CF2D1E">
        <w:rPr>
          <w:rFonts w:asciiTheme="minorHAnsi" w:hAnsiTheme="minorHAnsi"/>
        </w:rPr>
        <w:t xml:space="preserve"> v rámci </w:t>
      </w:r>
      <w:r w:rsidR="007C1DC0">
        <w:rPr>
          <w:rFonts w:asciiTheme="minorHAnsi" w:hAnsiTheme="minorHAnsi"/>
        </w:rPr>
        <w:t xml:space="preserve">finančnej </w:t>
      </w:r>
      <w:r w:rsidRPr="00CF2D1E">
        <w:rPr>
          <w:rFonts w:asciiTheme="minorHAnsi" w:hAnsiTheme="minorHAnsi"/>
        </w:rPr>
        <w:t>kontroly na mieste).</w:t>
      </w:r>
    </w:p>
    <w:p w14:paraId="73D938AE" w14:textId="536D34EC" w:rsidR="001103BB" w:rsidRPr="00CF2D1E" w:rsidRDefault="001103BB" w:rsidP="00CF2D1E">
      <w:pPr>
        <w:spacing w:before="120"/>
        <w:rPr>
          <w:rFonts w:asciiTheme="minorHAnsi" w:hAnsiTheme="minorHAnsi"/>
        </w:rPr>
      </w:pPr>
      <w:r w:rsidRPr="00CF2D1E">
        <w:rPr>
          <w:rFonts w:asciiTheme="minorHAnsi" w:hAnsiTheme="minorHAnsi"/>
        </w:rPr>
        <w:t xml:space="preserve">Zároveň je prijímateľ povinný predložiť </w:t>
      </w:r>
      <w:r w:rsidR="00862EA5" w:rsidRPr="00CF2D1E">
        <w:rPr>
          <w:rFonts w:asciiTheme="minorHAnsi" w:hAnsiTheme="minorHAnsi"/>
        </w:rPr>
        <w:t xml:space="preserve">v elektronickej podobe </w:t>
      </w:r>
      <w:r w:rsidR="007C1DC0">
        <w:rPr>
          <w:rFonts w:asciiTheme="minorHAnsi" w:hAnsiTheme="minorHAnsi"/>
        </w:rPr>
        <w:t xml:space="preserve">prostredníctvom ITMS2014+ </w:t>
      </w:r>
      <w:r w:rsidRPr="00CF2D1E">
        <w:rPr>
          <w:rFonts w:asciiTheme="minorHAnsi" w:hAnsiTheme="minorHAnsi"/>
        </w:rPr>
        <w:t xml:space="preserve">ním vypracovaný  prepočet </w:t>
      </w:r>
      <w:r w:rsidRPr="00CF2D1E">
        <w:rPr>
          <w:rFonts w:asciiTheme="minorHAnsi" w:hAnsiTheme="minorHAnsi"/>
          <w:b/>
        </w:rPr>
        <w:t>v súbore Excel</w:t>
      </w:r>
      <w:r w:rsidRPr="00CF2D1E">
        <w:rPr>
          <w:rFonts w:asciiTheme="minorHAnsi" w:hAnsiTheme="minorHAnsi"/>
        </w:rPr>
        <w:t xml:space="preserve"> preukazujúci matematickú a finančnú správnosť výpočtu výdavkov (napr. súčet  položiek účtovného dokladu, resp. sledovanie neprekročenia čerpania osobohodín, resp. </w:t>
      </w:r>
      <w:proofErr w:type="spellStart"/>
      <w:r w:rsidRPr="00CF2D1E">
        <w:rPr>
          <w:rFonts w:asciiTheme="minorHAnsi" w:hAnsiTheme="minorHAnsi"/>
        </w:rPr>
        <w:t>osobodní</w:t>
      </w:r>
      <w:proofErr w:type="spellEnd"/>
      <w:r w:rsidRPr="00CF2D1E">
        <w:rPr>
          <w:rFonts w:asciiTheme="minorHAnsi" w:hAnsiTheme="minorHAnsi"/>
        </w:rPr>
        <w:t xml:space="preserve">  v zmysle zmluvy a preukázateľnú  kontrolu súčtu osobohodín vo vzťahu k účtovnému dokladu v rámci predloženej </w:t>
      </w:r>
      <w:proofErr w:type="spellStart"/>
      <w:r w:rsidRPr="00CF2D1E">
        <w:rPr>
          <w:rFonts w:asciiTheme="minorHAnsi" w:hAnsiTheme="minorHAnsi"/>
        </w:rPr>
        <w:t>ŽoP</w:t>
      </w:r>
      <w:proofErr w:type="spellEnd"/>
      <w:r w:rsidRPr="00CF2D1E">
        <w:rPr>
          <w:rFonts w:asciiTheme="minorHAnsi" w:hAnsiTheme="minorHAnsi"/>
        </w:rPr>
        <w:t>)</w:t>
      </w:r>
      <w:r w:rsidR="007C1DC0">
        <w:rPr>
          <w:rFonts w:asciiTheme="minorHAnsi" w:hAnsiTheme="minorHAnsi"/>
        </w:rPr>
        <w:t>.</w:t>
      </w:r>
    </w:p>
    <w:p w14:paraId="659DD749" w14:textId="42DEAE24" w:rsidR="00304630" w:rsidRPr="00CF2D1E" w:rsidRDefault="00557CF4" w:rsidP="00CF2D1E">
      <w:pPr>
        <w:spacing w:before="120"/>
        <w:rPr>
          <w:rFonts w:asciiTheme="minorHAnsi" w:hAnsiTheme="minorHAnsi"/>
        </w:rPr>
      </w:pPr>
      <w:r w:rsidRPr="00CF2D1E">
        <w:rPr>
          <w:rFonts w:asciiTheme="minorHAnsi" w:hAnsiTheme="minorHAnsi"/>
        </w:rPr>
        <w:t>RO</w:t>
      </w:r>
      <w:r w:rsidRPr="00CF2D1E" w:rsidDel="00557CF4">
        <w:rPr>
          <w:rFonts w:asciiTheme="minorHAnsi" w:hAnsiTheme="minorHAnsi"/>
        </w:rPr>
        <w:t xml:space="preserve"> </w:t>
      </w:r>
      <w:r w:rsidR="000D1457" w:rsidRPr="00CF2D1E">
        <w:rPr>
          <w:rFonts w:asciiTheme="minorHAnsi" w:hAnsiTheme="minorHAnsi"/>
        </w:rPr>
        <w:t>si vyhradzuje právo dožiadať od prijímateľa k </w:t>
      </w:r>
      <w:r w:rsidR="00A933EB" w:rsidRPr="00CF2D1E">
        <w:rPr>
          <w:rFonts w:asciiTheme="minorHAnsi" w:hAnsiTheme="minorHAnsi"/>
        </w:rPr>
        <w:t>predloženej</w:t>
      </w:r>
      <w:r w:rsidR="000D1457" w:rsidRPr="00CF2D1E">
        <w:rPr>
          <w:rFonts w:asciiTheme="minorHAnsi" w:hAnsiTheme="minorHAnsi"/>
        </w:rPr>
        <w:t xml:space="preserve"> žiadosti</w:t>
      </w:r>
      <w:r w:rsidR="00A933EB" w:rsidRPr="00CF2D1E">
        <w:rPr>
          <w:rFonts w:asciiTheme="minorHAnsi" w:hAnsiTheme="minorHAnsi"/>
        </w:rPr>
        <w:t xml:space="preserve"> </w:t>
      </w:r>
      <w:r w:rsidR="000D1457" w:rsidRPr="00CF2D1E">
        <w:rPr>
          <w:rFonts w:asciiTheme="minorHAnsi" w:hAnsiTheme="minorHAnsi"/>
        </w:rPr>
        <w:t>o</w:t>
      </w:r>
      <w:r w:rsidR="00A933EB" w:rsidRPr="00CF2D1E">
        <w:rPr>
          <w:rFonts w:asciiTheme="minorHAnsi" w:hAnsiTheme="minorHAnsi"/>
        </w:rPr>
        <w:t> </w:t>
      </w:r>
      <w:r w:rsidR="000D1457" w:rsidRPr="00CF2D1E">
        <w:rPr>
          <w:rFonts w:asciiTheme="minorHAnsi" w:hAnsiTheme="minorHAnsi"/>
        </w:rPr>
        <w:t>platbu</w:t>
      </w:r>
      <w:r w:rsidR="00A933EB" w:rsidRPr="00CF2D1E">
        <w:rPr>
          <w:rFonts w:asciiTheme="minorHAnsi" w:hAnsiTheme="minorHAnsi"/>
        </w:rPr>
        <w:t xml:space="preserve"> (</w:t>
      </w:r>
      <w:r w:rsidR="000D1457" w:rsidRPr="00CF2D1E">
        <w:rPr>
          <w:rFonts w:asciiTheme="minorHAnsi" w:hAnsiTheme="minorHAnsi"/>
        </w:rPr>
        <w:t>z dôvodu kontroly realizácie aktivity a úhrady výdavkov</w:t>
      </w:r>
      <w:r w:rsidR="00A933EB" w:rsidRPr="00CF2D1E">
        <w:rPr>
          <w:rFonts w:asciiTheme="minorHAnsi" w:hAnsiTheme="minorHAnsi"/>
        </w:rPr>
        <w:t xml:space="preserve">) </w:t>
      </w:r>
      <w:r w:rsidR="000D1457" w:rsidRPr="00CF2D1E">
        <w:rPr>
          <w:rFonts w:asciiTheme="minorHAnsi" w:hAnsiTheme="minorHAnsi"/>
        </w:rPr>
        <w:t>aj inú dodatočnú podpornú dokumentáciu neuvedenú vo vyššie uvedených zoznamoch, resp. dožiadať k žiadosti o platbu podpornú dokumentáciu označenú ako „uschovanú u prijímateľa“.</w:t>
      </w:r>
    </w:p>
    <w:p w14:paraId="3483A583" w14:textId="77777777" w:rsidR="008207C0" w:rsidRPr="00CF2D1E" w:rsidRDefault="008207C0" w:rsidP="00CF2D1E">
      <w:pPr>
        <w:pBdr>
          <w:top w:val="single" w:sz="4" w:space="1" w:color="auto"/>
          <w:left w:val="single" w:sz="4" w:space="4" w:color="auto"/>
          <w:bottom w:val="single" w:sz="4" w:space="1" w:color="auto"/>
          <w:right w:val="single" w:sz="4" w:space="4" w:color="auto"/>
        </w:pBdr>
        <w:shd w:val="clear" w:color="auto" w:fill="FBD4B4" w:themeFill="accent6" w:themeFillTint="66"/>
        <w:spacing w:before="120"/>
        <w:rPr>
          <w:rFonts w:asciiTheme="minorHAnsi" w:hAnsiTheme="minorHAnsi"/>
          <w:b/>
          <w:i/>
          <w:color w:val="365F91"/>
        </w:rPr>
      </w:pPr>
      <w:r w:rsidRPr="00CF2D1E">
        <w:rPr>
          <w:rFonts w:asciiTheme="minorHAnsi" w:hAnsiTheme="minorHAnsi"/>
          <w:b/>
          <w:i/>
          <w:color w:val="365F91"/>
        </w:rPr>
        <w:t>Dokladovanie oprávnených výdavkov podľa jednotlivých skupín výdavkov</w:t>
      </w:r>
    </w:p>
    <w:p w14:paraId="39715C18" w14:textId="77777777" w:rsidR="008207C0" w:rsidRPr="00CF2D1E" w:rsidRDefault="008207C0" w:rsidP="00215368">
      <w:pPr>
        <w:rPr>
          <w:rFonts w:asciiTheme="minorHAnsi" w:hAnsiTheme="minorHAnsi"/>
          <w:b/>
        </w:rPr>
      </w:pPr>
    </w:p>
    <w:p w14:paraId="37AE427D" w14:textId="77777777" w:rsidR="008207C0" w:rsidRPr="00CF2D1E" w:rsidRDefault="008207C0" w:rsidP="00CF2D1E">
      <w:pPr>
        <w:shd w:val="clear" w:color="auto" w:fill="FBD4B4" w:themeFill="accent6" w:themeFillTint="66"/>
        <w:spacing w:before="120"/>
        <w:rPr>
          <w:rFonts w:asciiTheme="minorHAnsi" w:hAnsiTheme="minorHAnsi"/>
          <w:b/>
          <w:color w:val="365F91"/>
        </w:rPr>
      </w:pPr>
      <w:r w:rsidRPr="00CF2D1E">
        <w:rPr>
          <w:rFonts w:asciiTheme="minorHAnsi" w:hAnsiTheme="minorHAnsi"/>
          <w:b/>
          <w:color w:val="365F91"/>
        </w:rPr>
        <w:t>Osobné výdavky</w:t>
      </w:r>
    </w:p>
    <w:p w14:paraId="38EE8F9A" w14:textId="379A452A" w:rsidR="00092768" w:rsidRDefault="008207C0" w:rsidP="00CF2D1E">
      <w:pPr>
        <w:spacing w:before="120"/>
        <w:rPr>
          <w:rFonts w:asciiTheme="minorHAnsi" w:hAnsiTheme="minorHAnsi"/>
        </w:rPr>
      </w:pPr>
      <w:r w:rsidRPr="00CF2D1E">
        <w:rPr>
          <w:rFonts w:asciiTheme="minorHAnsi" w:hAnsiTheme="minorHAnsi"/>
        </w:rPr>
        <w:t xml:space="preserve">Pri dokladovaní osobných výdavkov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333973FB" w14:textId="407739BB" w:rsidR="008207C0" w:rsidRPr="00CF2D1E" w:rsidRDefault="008207C0" w:rsidP="00C42EBE">
      <w:pPr>
        <w:spacing w:before="120"/>
        <w:rPr>
          <w:rFonts w:asciiTheme="minorHAnsi" w:hAnsiTheme="minorHAnsi"/>
        </w:rPr>
      </w:pPr>
      <w:r w:rsidRPr="00CF2D1E">
        <w:rPr>
          <w:rFonts w:asciiTheme="minorHAnsi" w:hAnsiTheme="minorHAnsi"/>
        </w:rPr>
        <w:t xml:space="preserve">Pracovné zmluvy a dohody o práci vykonávanej mimo pracovného pomeru sú uzatvorené na základe </w:t>
      </w:r>
      <w:r w:rsidR="00561A6E">
        <w:rPr>
          <w:rFonts w:asciiTheme="minorHAnsi" w:hAnsiTheme="minorHAnsi"/>
        </w:rPr>
        <w:t>Z</w:t>
      </w:r>
      <w:r w:rsidRPr="00CF2D1E">
        <w:rPr>
          <w:rFonts w:asciiTheme="minorHAnsi" w:hAnsiTheme="minorHAnsi"/>
        </w:rPr>
        <w:t xml:space="preserve">ákonníka práce, zákona o výkone práce vo verejnom záujme, resp. zákona o štátnej službe a obsahujú všetky náležitosti pracovnej zmluvy/dohody podľa týchto zákonov. </w:t>
      </w:r>
    </w:p>
    <w:p w14:paraId="53B3FE3A" w14:textId="4F973A22" w:rsidR="00147249" w:rsidRPr="00CF2D1E" w:rsidRDefault="00092768" w:rsidP="00C42EBE">
      <w:pPr>
        <w:pStyle w:val="Zkladntext"/>
        <w:spacing w:before="120" w:after="0"/>
        <w:rPr>
          <w:rFonts w:asciiTheme="minorHAnsi" w:hAnsiTheme="minorHAnsi"/>
        </w:rPr>
      </w:pPr>
      <w:r w:rsidRPr="00CF2D1E">
        <w:rPr>
          <w:rFonts w:asciiTheme="minorHAnsi" w:hAnsiTheme="minorHAnsi"/>
        </w:rPr>
        <w:t xml:space="preserve">Zamestnancami </w:t>
      </w:r>
      <w:r>
        <w:rPr>
          <w:rFonts w:asciiTheme="minorHAnsi" w:hAnsiTheme="minorHAnsi"/>
          <w:lang w:val="sk-SK"/>
        </w:rPr>
        <w:t>oprávnených</w:t>
      </w:r>
      <w:r w:rsidRPr="00CF2D1E">
        <w:rPr>
          <w:rFonts w:asciiTheme="minorHAnsi" w:hAnsiTheme="minorHAnsi"/>
        </w:rPr>
        <w:t xml:space="preserve"> prijímateľov uvedených v OP TP, ktorých </w:t>
      </w:r>
      <w:r>
        <w:rPr>
          <w:rFonts w:asciiTheme="minorHAnsi" w:hAnsiTheme="minorHAnsi"/>
          <w:lang w:val="sk-SK"/>
        </w:rPr>
        <w:t>mzdy</w:t>
      </w:r>
      <w:r w:rsidRPr="00CF2D1E">
        <w:rPr>
          <w:rFonts w:asciiTheme="minorHAnsi" w:hAnsiTheme="minorHAnsi"/>
        </w:rPr>
        <w:t xml:space="preserve"> a odmeny sú oprávnené na refundáciu sa rozumejú AK vykonávajúce: </w:t>
      </w:r>
    </w:p>
    <w:p w14:paraId="44932712" w14:textId="70B23B68" w:rsidR="00147249" w:rsidRPr="004C19E9" w:rsidRDefault="00092768" w:rsidP="004C19E9">
      <w:pPr>
        <w:pStyle w:val="Odsekzoznamu"/>
        <w:numPr>
          <w:ilvl w:val="0"/>
          <w:numId w:val="107"/>
        </w:numPr>
        <w:spacing w:before="120"/>
        <w:jc w:val="both"/>
        <w:rPr>
          <w:rFonts w:asciiTheme="minorHAnsi" w:hAnsiTheme="minorHAnsi"/>
          <w:szCs w:val="20"/>
          <w:lang w:val="x-none"/>
        </w:rPr>
      </w:pPr>
      <w:r w:rsidRPr="00CF2D1E">
        <w:rPr>
          <w:rFonts w:asciiTheme="minorHAnsi" w:hAnsiTheme="minorHAnsi"/>
          <w:szCs w:val="20"/>
          <w:lang w:val="x-none"/>
        </w:rPr>
        <w:t>priamo činnosti riadenia, implementácie, kontroly a auditu OP</w:t>
      </w:r>
      <w:r w:rsidRPr="00CF2D1E">
        <w:rPr>
          <w:rFonts w:asciiTheme="minorHAnsi" w:hAnsiTheme="minorHAnsi"/>
          <w:szCs w:val="20"/>
        </w:rPr>
        <w:t xml:space="preserve"> TP</w:t>
      </w:r>
      <w:r w:rsidRPr="00CF2D1E">
        <w:rPr>
          <w:rFonts w:asciiTheme="minorHAnsi" w:hAnsiTheme="minorHAnsi"/>
          <w:szCs w:val="20"/>
          <w:lang w:val="x-none"/>
        </w:rPr>
        <w:t>/EŠIF vrátane činnosti asistentiek/asistentov</w:t>
      </w:r>
      <w:r w:rsidRPr="00CF2D1E">
        <w:rPr>
          <w:rFonts w:asciiTheme="minorHAnsi" w:hAnsiTheme="minorHAnsi"/>
          <w:szCs w:val="20"/>
        </w:rPr>
        <w:t>;</w:t>
      </w:r>
      <w:r w:rsidRPr="00CF2D1E">
        <w:rPr>
          <w:rFonts w:asciiTheme="minorHAnsi" w:hAnsiTheme="minorHAnsi"/>
          <w:szCs w:val="20"/>
          <w:lang w:val="x-none"/>
        </w:rPr>
        <w:t xml:space="preserve"> </w:t>
      </w:r>
    </w:p>
    <w:p w14:paraId="5328928C" w14:textId="494B6662" w:rsidR="00147249" w:rsidRPr="004C19E9" w:rsidRDefault="00092768" w:rsidP="004C19E9">
      <w:pPr>
        <w:pStyle w:val="Odsekzoznamu"/>
        <w:numPr>
          <w:ilvl w:val="0"/>
          <w:numId w:val="107"/>
        </w:numPr>
        <w:spacing w:before="120"/>
        <w:jc w:val="both"/>
        <w:rPr>
          <w:rFonts w:asciiTheme="minorHAnsi" w:hAnsiTheme="minorHAnsi"/>
          <w:szCs w:val="20"/>
        </w:rPr>
      </w:pPr>
      <w:r w:rsidRPr="00CF2D1E">
        <w:rPr>
          <w:rFonts w:asciiTheme="minorHAnsi" w:hAnsiTheme="minorHAnsi"/>
          <w:szCs w:val="20"/>
          <w:lang w:val="x-none"/>
        </w:rPr>
        <w:t>podporné činnosti pre riadenie, implementáciu, kontrolu a audit OP/EŠIF („podporné AK“) (ako napr. mzdov</w:t>
      </w:r>
      <w:r w:rsidR="009F359A">
        <w:rPr>
          <w:rFonts w:asciiTheme="minorHAnsi" w:hAnsiTheme="minorHAnsi"/>
          <w:szCs w:val="20"/>
        </w:rPr>
        <w:t>í</w:t>
      </w:r>
      <w:r w:rsidRPr="00CF2D1E">
        <w:rPr>
          <w:rFonts w:asciiTheme="minorHAnsi" w:hAnsiTheme="minorHAnsi"/>
          <w:szCs w:val="20"/>
          <w:lang w:val="x-none"/>
        </w:rPr>
        <w:t xml:space="preserve"> účtovní</w:t>
      </w:r>
      <w:r w:rsidR="009F359A">
        <w:rPr>
          <w:rFonts w:asciiTheme="minorHAnsi" w:hAnsiTheme="minorHAnsi"/>
          <w:szCs w:val="20"/>
        </w:rPr>
        <w:t>ci</w:t>
      </w:r>
      <w:r w:rsidRPr="00CF2D1E">
        <w:rPr>
          <w:rFonts w:asciiTheme="minorHAnsi" w:hAnsiTheme="minorHAnsi"/>
          <w:szCs w:val="20"/>
          <w:lang w:val="x-none"/>
        </w:rPr>
        <w:t>, zamestnanci osobných úradov</w:t>
      </w:r>
      <w:r w:rsidRPr="00CF2D1E">
        <w:rPr>
          <w:rFonts w:asciiTheme="minorHAnsi" w:hAnsiTheme="minorHAnsi"/>
          <w:szCs w:val="20"/>
        </w:rPr>
        <w:t>), pričom výdavky na podporné AK musia byť efektívne vynaložené, pomerne k sume deklarovanej za skupinu zamestnancov v</w:t>
      </w:r>
      <w:r>
        <w:rPr>
          <w:rFonts w:asciiTheme="minorHAnsi" w:hAnsiTheme="minorHAnsi"/>
          <w:szCs w:val="20"/>
        </w:rPr>
        <w:t xml:space="preserve"> predchádzajúcom </w:t>
      </w:r>
      <w:r w:rsidRPr="00CF2D1E">
        <w:rPr>
          <w:rFonts w:asciiTheme="minorHAnsi" w:hAnsiTheme="minorHAnsi"/>
          <w:szCs w:val="20"/>
        </w:rPr>
        <w:t>bode. RO odporúča prijímateľom zaslať vopred na odsúhlasenie RO plánované výdavky na podporné AK;</w:t>
      </w:r>
    </w:p>
    <w:p w14:paraId="7FD322AB" w14:textId="6CA39318" w:rsidR="00147249" w:rsidRPr="004C19E9" w:rsidRDefault="00092768" w:rsidP="004C19E9">
      <w:pPr>
        <w:pStyle w:val="Odsekzoznamu"/>
        <w:numPr>
          <w:ilvl w:val="0"/>
          <w:numId w:val="107"/>
        </w:numPr>
        <w:spacing w:before="120"/>
        <w:jc w:val="both"/>
        <w:rPr>
          <w:rFonts w:asciiTheme="minorHAnsi" w:hAnsiTheme="minorHAnsi"/>
          <w:szCs w:val="20"/>
          <w:lang w:val="x-none"/>
        </w:rPr>
      </w:pPr>
      <w:r w:rsidRPr="00CF2D1E">
        <w:rPr>
          <w:rFonts w:asciiTheme="minorHAnsi" w:hAnsiTheme="minorHAnsi"/>
          <w:szCs w:val="20"/>
          <w:lang w:val="x-none"/>
        </w:rPr>
        <w:t>osoby vykonávajúce činnosti na základe dohôd o prácach vykonávaných mimo pracovného pomeru</w:t>
      </w:r>
      <w:r w:rsidRPr="00CF2D1E">
        <w:rPr>
          <w:rFonts w:asciiTheme="minorHAnsi" w:hAnsiTheme="minorHAnsi"/>
          <w:szCs w:val="20"/>
        </w:rPr>
        <w:t>.</w:t>
      </w:r>
    </w:p>
    <w:p w14:paraId="2FA24D43" w14:textId="39DF1F9F" w:rsidR="00147249" w:rsidRPr="00CF2D1E" w:rsidRDefault="00B22519" w:rsidP="00C42EBE">
      <w:pPr>
        <w:pStyle w:val="Zkladntext"/>
        <w:spacing w:before="120" w:after="0"/>
        <w:rPr>
          <w:rFonts w:asciiTheme="minorHAnsi" w:hAnsiTheme="minorHAnsi"/>
        </w:rPr>
      </w:pPr>
      <w:r w:rsidRPr="00CF2D1E">
        <w:rPr>
          <w:rFonts w:asciiTheme="minorHAnsi" w:hAnsiTheme="minorHAnsi"/>
          <w:lang w:val="sk-SK"/>
        </w:rPr>
        <w:t>Pre potreb</w:t>
      </w:r>
      <w:r w:rsidR="0097608A">
        <w:rPr>
          <w:rFonts w:asciiTheme="minorHAnsi" w:hAnsiTheme="minorHAnsi"/>
          <w:lang w:val="sk-SK"/>
        </w:rPr>
        <w:t>y</w:t>
      </w:r>
      <w:r w:rsidRPr="00CF2D1E">
        <w:rPr>
          <w:rFonts w:asciiTheme="minorHAnsi" w:hAnsiTheme="minorHAnsi"/>
          <w:lang w:val="sk-SK"/>
        </w:rPr>
        <w:t xml:space="preserve"> vykazovania činností v pracovných výkazoch </w:t>
      </w:r>
      <w:r w:rsidR="00147249">
        <w:rPr>
          <w:rFonts w:asciiTheme="minorHAnsi" w:hAnsiTheme="minorHAnsi"/>
          <w:lang w:val="sk-SK"/>
        </w:rPr>
        <w:t>rozlišujeme</w:t>
      </w:r>
      <w:r w:rsidR="00147249" w:rsidRPr="00CF2D1E">
        <w:rPr>
          <w:rFonts w:asciiTheme="minorHAnsi" w:hAnsiTheme="minorHAnsi"/>
        </w:rPr>
        <w:t xml:space="preserve"> </w:t>
      </w:r>
      <w:r w:rsidRPr="00CF2D1E">
        <w:rPr>
          <w:rFonts w:asciiTheme="minorHAnsi" w:hAnsiTheme="minorHAnsi"/>
          <w:u w:val="single"/>
        </w:rPr>
        <w:t>dve alternatívy</w:t>
      </w:r>
      <w:r w:rsidRPr="00CF2D1E">
        <w:rPr>
          <w:rStyle w:val="Odkaznapoznmkupodiarou"/>
          <w:rFonts w:asciiTheme="minorHAnsi" w:hAnsiTheme="minorHAnsi"/>
        </w:rPr>
        <w:footnoteReference w:id="15"/>
      </w:r>
      <w:r w:rsidRPr="00CF2D1E">
        <w:rPr>
          <w:rFonts w:asciiTheme="minorHAnsi" w:hAnsiTheme="minorHAnsi"/>
        </w:rPr>
        <w:t>:</w:t>
      </w:r>
    </w:p>
    <w:p w14:paraId="36CE6ABE" w14:textId="3FCCF88B" w:rsidR="00B22519" w:rsidRPr="00CF2D1E" w:rsidRDefault="00B22519" w:rsidP="004C19E9">
      <w:pPr>
        <w:pStyle w:val="Zkladntext"/>
        <w:numPr>
          <w:ilvl w:val="0"/>
          <w:numId w:val="156"/>
        </w:numPr>
        <w:autoSpaceDN w:val="0"/>
        <w:spacing w:before="120" w:after="0"/>
        <w:ind w:left="567" w:hanging="567"/>
        <w:rPr>
          <w:rFonts w:asciiTheme="minorHAnsi" w:hAnsiTheme="minorHAnsi"/>
          <w:b/>
          <w:szCs w:val="24"/>
          <w:u w:val="single"/>
        </w:rPr>
      </w:pPr>
      <w:r w:rsidRPr="00CF2D1E">
        <w:rPr>
          <w:rFonts w:asciiTheme="minorHAnsi" w:hAnsiTheme="minorHAnsi"/>
          <w:b/>
          <w:szCs w:val="24"/>
          <w:u w:val="single"/>
        </w:rPr>
        <w:t xml:space="preserve">Zamestnanec vykonáva počas celého ustanoveného pracovného času, resp. dohodnutého kratšieho pracovného času v prípade pracovného pomeru na kratší pracovný čas v danom mesiaci činnosti týkajúce sa </w:t>
      </w:r>
      <w:r w:rsidRPr="00A45409">
        <w:rPr>
          <w:rFonts w:asciiTheme="minorHAnsi" w:hAnsiTheme="minorHAnsi"/>
          <w:b/>
          <w:color w:val="F79646" w:themeColor="accent6"/>
          <w:szCs w:val="24"/>
          <w:u w:val="single"/>
        </w:rPr>
        <w:t>výlučne</w:t>
      </w:r>
      <w:r w:rsidRPr="00CF2D1E">
        <w:rPr>
          <w:rFonts w:asciiTheme="minorHAnsi" w:hAnsiTheme="minorHAnsi"/>
          <w:b/>
          <w:szCs w:val="24"/>
          <w:u w:val="single"/>
        </w:rPr>
        <w:t xml:space="preserve"> oprávnených aktivít projektu </w:t>
      </w:r>
      <w:r w:rsidRPr="00A45409">
        <w:rPr>
          <w:rFonts w:asciiTheme="minorHAnsi" w:hAnsiTheme="minorHAnsi"/>
          <w:b/>
          <w:color w:val="F79646" w:themeColor="accent6"/>
          <w:szCs w:val="24"/>
          <w:u w:val="single"/>
        </w:rPr>
        <w:t>súvisiacich s EŠIF:</w:t>
      </w:r>
    </w:p>
    <w:p w14:paraId="017A41A6" w14:textId="15AD741B" w:rsidR="00147249" w:rsidRPr="00CF2D1E" w:rsidRDefault="00B22519" w:rsidP="004C19E9">
      <w:pPr>
        <w:spacing w:before="120"/>
        <w:ind w:left="567"/>
        <w:rPr>
          <w:rFonts w:asciiTheme="minorHAnsi" w:hAnsiTheme="minorHAnsi"/>
          <w:szCs w:val="20"/>
        </w:rPr>
      </w:pPr>
      <w:r w:rsidRPr="00CF2D1E">
        <w:rPr>
          <w:rFonts w:asciiTheme="minorHAnsi" w:hAnsiTheme="minorHAnsi"/>
          <w:szCs w:val="20"/>
        </w:rPr>
        <w:t>U zamestnancov Prijímateľa, ktorých podiel oprávnených činností z celkovej činnosti zamestnanca v danom mesiaci predstavuje 100</w:t>
      </w:r>
      <w:r>
        <w:rPr>
          <w:rFonts w:asciiTheme="minorHAnsi" w:hAnsiTheme="minorHAnsi"/>
          <w:szCs w:val="20"/>
        </w:rPr>
        <w:t xml:space="preserve"> </w:t>
      </w:r>
      <w:r w:rsidRPr="00CF2D1E">
        <w:rPr>
          <w:rFonts w:asciiTheme="minorHAnsi" w:hAnsiTheme="minorHAnsi"/>
          <w:szCs w:val="20"/>
        </w:rPr>
        <w:t>%</w:t>
      </w:r>
      <w:r>
        <w:rPr>
          <w:rFonts w:asciiTheme="minorHAnsi" w:hAnsiTheme="minorHAnsi"/>
          <w:szCs w:val="20"/>
        </w:rPr>
        <w:t xml:space="preserve"> alebo využíva schválené alokačné </w:t>
      </w:r>
      <w:r>
        <w:rPr>
          <w:rFonts w:asciiTheme="minorHAnsi" w:hAnsiTheme="minorHAnsi"/>
          <w:szCs w:val="20"/>
        </w:rPr>
        <w:lastRenderedPageBreak/>
        <w:t>kritérium</w:t>
      </w:r>
      <w:r w:rsidRPr="00CF2D1E">
        <w:rPr>
          <w:rFonts w:asciiTheme="minorHAnsi" w:hAnsiTheme="minorHAnsi"/>
          <w:szCs w:val="20"/>
        </w:rPr>
        <w:t>,</w:t>
      </w:r>
      <w:r>
        <w:rPr>
          <w:rFonts w:asciiTheme="minorHAnsi" w:hAnsiTheme="minorHAnsi"/>
          <w:szCs w:val="20"/>
        </w:rPr>
        <w:t xml:space="preserve"> nie je potrebné vypracúvať pracovný výkaz (príloha č. 1)</w:t>
      </w:r>
      <w:r w:rsidR="0030023E">
        <w:rPr>
          <w:rFonts w:asciiTheme="minorHAnsi" w:hAnsiTheme="minorHAnsi"/>
          <w:szCs w:val="20"/>
        </w:rPr>
        <w:t xml:space="preserve"> a neuvádzajú sa</w:t>
      </w:r>
      <w:r>
        <w:rPr>
          <w:rFonts w:asciiTheme="minorHAnsi" w:hAnsiTheme="minorHAnsi"/>
          <w:szCs w:val="20"/>
        </w:rPr>
        <w:t xml:space="preserve"> ani </w:t>
      </w:r>
      <w:r w:rsidR="0030023E">
        <w:rPr>
          <w:rFonts w:asciiTheme="minorHAnsi" w:hAnsiTheme="minorHAnsi"/>
          <w:szCs w:val="20"/>
        </w:rPr>
        <w:t xml:space="preserve">do </w:t>
      </w:r>
      <w:r>
        <w:rPr>
          <w:rFonts w:asciiTheme="minorHAnsi" w:hAnsiTheme="minorHAnsi"/>
          <w:szCs w:val="20"/>
        </w:rPr>
        <w:t>súhrnn</w:t>
      </w:r>
      <w:r w:rsidR="0030023E">
        <w:rPr>
          <w:rFonts w:asciiTheme="minorHAnsi" w:hAnsiTheme="minorHAnsi"/>
          <w:szCs w:val="20"/>
        </w:rPr>
        <w:t>ého</w:t>
      </w:r>
      <w:r>
        <w:rPr>
          <w:rFonts w:asciiTheme="minorHAnsi" w:hAnsiTheme="minorHAnsi"/>
          <w:szCs w:val="20"/>
        </w:rPr>
        <w:t xml:space="preserve"> pracovn</w:t>
      </w:r>
      <w:r w:rsidR="0030023E">
        <w:rPr>
          <w:rFonts w:asciiTheme="minorHAnsi" w:hAnsiTheme="minorHAnsi"/>
          <w:szCs w:val="20"/>
        </w:rPr>
        <w:t>ého</w:t>
      </w:r>
      <w:r>
        <w:rPr>
          <w:rFonts w:asciiTheme="minorHAnsi" w:hAnsiTheme="minorHAnsi"/>
          <w:szCs w:val="20"/>
        </w:rPr>
        <w:t xml:space="preserve"> výkaz</w:t>
      </w:r>
      <w:r w:rsidR="0030023E">
        <w:rPr>
          <w:rFonts w:asciiTheme="minorHAnsi" w:hAnsiTheme="minorHAnsi"/>
          <w:szCs w:val="20"/>
        </w:rPr>
        <w:t>u</w:t>
      </w:r>
      <w:r>
        <w:rPr>
          <w:rFonts w:asciiTheme="minorHAnsi" w:hAnsiTheme="minorHAnsi"/>
          <w:szCs w:val="20"/>
        </w:rPr>
        <w:t xml:space="preserve"> (príloha č. 2).</w:t>
      </w:r>
      <w:r w:rsidRPr="00CF2D1E">
        <w:rPr>
          <w:rFonts w:asciiTheme="minorHAnsi" w:hAnsiTheme="minorHAnsi"/>
          <w:szCs w:val="20"/>
        </w:rPr>
        <w:t xml:space="preserve"> </w:t>
      </w:r>
    </w:p>
    <w:p w14:paraId="1D3179A6" w14:textId="77777777" w:rsidR="00B22519" w:rsidRPr="00CF2D1E" w:rsidRDefault="00B22519" w:rsidP="004C19E9">
      <w:pPr>
        <w:pStyle w:val="Zkladntext"/>
        <w:numPr>
          <w:ilvl w:val="0"/>
          <w:numId w:val="156"/>
        </w:numPr>
        <w:autoSpaceDN w:val="0"/>
        <w:spacing w:before="120" w:after="0"/>
        <w:ind w:left="567" w:hanging="567"/>
        <w:rPr>
          <w:rFonts w:asciiTheme="minorHAnsi" w:hAnsiTheme="minorHAnsi"/>
          <w:szCs w:val="24"/>
          <w:u w:val="single"/>
        </w:rPr>
      </w:pPr>
      <w:r w:rsidRPr="00CF2D1E">
        <w:rPr>
          <w:rFonts w:asciiTheme="minorHAnsi" w:hAnsiTheme="minorHAnsi"/>
          <w:b/>
          <w:szCs w:val="24"/>
          <w:u w:val="single"/>
        </w:rPr>
        <w:t xml:space="preserve">Zamestnanec vykonáva počas pracovného času v danom mesiaci </w:t>
      </w:r>
      <w:r w:rsidRPr="00A45409">
        <w:rPr>
          <w:rFonts w:asciiTheme="minorHAnsi" w:hAnsiTheme="minorHAnsi"/>
          <w:b/>
          <w:color w:val="F79646" w:themeColor="accent6"/>
          <w:szCs w:val="24"/>
          <w:u w:val="single"/>
        </w:rPr>
        <w:t xml:space="preserve">aj činnosti </w:t>
      </w:r>
      <w:r w:rsidRPr="00CF2D1E">
        <w:rPr>
          <w:rFonts w:asciiTheme="minorHAnsi" w:hAnsiTheme="minorHAnsi"/>
          <w:b/>
          <w:szCs w:val="24"/>
          <w:u w:val="single"/>
        </w:rPr>
        <w:t xml:space="preserve">týkajúce sa aktivít </w:t>
      </w:r>
      <w:r w:rsidRPr="004C19E9">
        <w:rPr>
          <w:rFonts w:asciiTheme="minorHAnsi" w:hAnsiTheme="minorHAnsi"/>
          <w:b/>
          <w:color w:val="F79646" w:themeColor="accent6"/>
          <w:szCs w:val="24"/>
          <w:u w:val="single"/>
        </w:rPr>
        <w:t xml:space="preserve">mimo EŠIF alebo aktivít, ktoré </w:t>
      </w:r>
      <w:r w:rsidRPr="00A45409">
        <w:rPr>
          <w:rFonts w:asciiTheme="minorHAnsi" w:hAnsiTheme="minorHAnsi"/>
          <w:b/>
          <w:color w:val="F79646" w:themeColor="accent6"/>
          <w:szCs w:val="24"/>
          <w:u w:val="single"/>
        </w:rPr>
        <w:t>nesúvisia s daným projektom</w:t>
      </w:r>
      <w:r w:rsidRPr="00CF2D1E">
        <w:rPr>
          <w:rFonts w:asciiTheme="minorHAnsi" w:hAnsiTheme="minorHAnsi"/>
          <w:b/>
          <w:szCs w:val="24"/>
          <w:u w:val="single"/>
        </w:rPr>
        <w:t>:</w:t>
      </w:r>
    </w:p>
    <w:p w14:paraId="2182A657" w14:textId="77777777" w:rsidR="0030023E" w:rsidRPr="004C19E9" w:rsidRDefault="0030023E" w:rsidP="004C19E9">
      <w:pPr>
        <w:pStyle w:val="Zkladntext3"/>
        <w:spacing w:before="120" w:after="0"/>
        <w:ind w:left="567"/>
        <w:jc w:val="both"/>
        <w:rPr>
          <w:rFonts w:asciiTheme="minorHAnsi" w:hAnsiTheme="minorHAnsi"/>
          <w:sz w:val="24"/>
          <w:szCs w:val="24"/>
        </w:rPr>
      </w:pPr>
      <w:r w:rsidRPr="004C19E9">
        <w:rPr>
          <w:rFonts w:asciiTheme="minorHAnsi" w:hAnsiTheme="minorHAnsi"/>
          <w:sz w:val="24"/>
          <w:szCs w:val="24"/>
        </w:rPr>
        <w:t xml:space="preserve">Oprávneným zamestnancom sa rozumie zamestnanec, ktorý sa pri výkone svojich pracovných činností podieľa na implementácii OP TP. Percento oprávnenosti na možnosť čerpania finančných prostriedkov na osobné výdavky v rámci OP TP, ktoré sa uvádza v pracovnom výkaze, resp. súhrnnom pracovnom výkaze, sa stanovuje </w:t>
      </w:r>
      <w:r w:rsidRPr="004C19E9">
        <w:rPr>
          <w:rFonts w:asciiTheme="minorHAnsi" w:hAnsiTheme="minorHAnsi"/>
          <w:sz w:val="24"/>
          <w:szCs w:val="24"/>
        </w:rPr>
        <w:br/>
        <w:t xml:space="preserve">na základe rozsahu činností vykonávaných výlučne v súvislosti s implementáciou OP TP. </w:t>
      </w:r>
    </w:p>
    <w:p w14:paraId="0E14A435" w14:textId="76D76DEC" w:rsidR="00B22519" w:rsidRPr="00CF2D1E" w:rsidRDefault="00B22519" w:rsidP="004C19E9">
      <w:pPr>
        <w:pStyle w:val="Zkladntext3"/>
        <w:spacing w:before="120" w:after="0"/>
        <w:ind w:left="567"/>
        <w:jc w:val="both"/>
        <w:rPr>
          <w:rFonts w:asciiTheme="minorHAnsi" w:hAnsiTheme="minorHAnsi"/>
          <w:sz w:val="24"/>
          <w:szCs w:val="24"/>
          <w:lang w:val="sk-SK"/>
        </w:rPr>
      </w:pPr>
      <w:r w:rsidRPr="00CF2D1E">
        <w:rPr>
          <w:rFonts w:asciiTheme="minorHAnsi" w:eastAsia="Calibri" w:hAnsiTheme="minorHAnsi"/>
          <w:sz w:val="24"/>
          <w:szCs w:val="24"/>
          <w:lang w:val="sk-SK"/>
        </w:rPr>
        <w:t xml:space="preserve">Zamestnanci Prijímateľa, ktorí v danom mesiaci vykonávali okrem aktivít súvisiacich </w:t>
      </w:r>
      <w:r w:rsidRPr="00CF2D1E">
        <w:rPr>
          <w:rFonts w:asciiTheme="minorHAnsi" w:eastAsia="Calibri" w:hAnsiTheme="minorHAnsi"/>
          <w:sz w:val="24"/>
          <w:szCs w:val="24"/>
          <w:lang w:val="sk-SK"/>
        </w:rPr>
        <w:br/>
        <w:t>s projektom aj iné činnosti</w:t>
      </w:r>
      <w:r w:rsidR="0030023E">
        <w:rPr>
          <w:rFonts w:asciiTheme="minorHAnsi" w:eastAsia="Calibri" w:hAnsiTheme="minorHAnsi"/>
          <w:sz w:val="24"/>
          <w:szCs w:val="24"/>
          <w:lang w:val="sk-SK"/>
        </w:rPr>
        <w:t>,</w:t>
      </w:r>
      <w:r w:rsidRPr="00CF2D1E">
        <w:rPr>
          <w:rFonts w:asciiTheme="minorHAnsi" w:eastAsia="Calibri" w:hAnsiTheme="minorHAnsi"/>
          <w:sz w:val="24"/>
          <w:szCs w:val="24"/>
          <w:lang w:val="sk-SK"/>
        </w:rPr>
        <w:t xml:space="preserve"> resp. činnosti mimo EŠIF, vypĺňajú pracovný výkaz</w:t>
      </w:r>
      <w:r>
        <w:rPr>
          <w:rFonts w:asciiTheme="minorHAnsi" w:eastAsia="Calibri" w:hAnsiTheme="minorHAnsi"/>
          <w:sz w:val="24"/>
          <w:szCs w:val="24"/>
          <w:lang w:val="sk-SK"/>
        </w:rPr>
        <w:t xml:space="preserve"> (príloha č. 1) a</w:t>
      </w:r>
      <w:r w:rsidR="0030023E">
        <w:rPr>
          <w:rFonts w:asciiTheme="minorHAnsi" w:eastAsia="Calibri" w:hAnsiTheme="minorHAnsi"/>
          <w:sz w:val="24"/>
          <w:szCs w:val="24"/>
          <w:lang w:val="sk-SK"/>
        </w:rPr>
        <w:t xml:space="preserve"> uvádzajú sa aj do </w:t>
      </w:r>
      <w:r>
        <w:rPr>
          <w:rFonts w:asciiTheme="minorHAnsi" w:eastAsia="Calibri" w:hAnsiTheme="minorHAnsi"/>
          <w:sz w:val="24"/>
          <w:szCs w:val="24"/>
          <w:lang w:val="sk-SK"/>
        </w:rPr>
        <w:t>súhrnn</w:t>
      </w:r>
      <w:r w:rsidR="0030023E">
        <w:rPr>
          <w:rFonts w:asciiTheme="minorHAnsi" w:eastAsia="Calibri" w:hAnsiTheme="minorHAnsi"/>
          <w:sz w:val="24"/>
          <w:szCs w:val="24"/>
          <w:lang w:val="sk-SK"/>
        </w:rPr>
        <w:t>ého</w:t>
      </w:r>
      <w:r>
        <w:rPr>
          <w:rFonts w:asciiTheme="minorHAnsi" w:eastAsia="Calibri" w:hAnsiTheme="minorHAnsi"/>
          <w:sz w:val="24"/>
          <w:szCs w:val="24"/>
          <w:lang w:val="sk-SK"/>
        </w:rPr>
        <w:t xml:space="preserve"> pracov</w:t>
      </w:r>
      <w:r w:rsidR="0030023E">
        <w:rPr>
          <w:rFonts w:asciiTheme="minorHAnsi" w:eastAsia="Calibri" w:hAnsiTheme="minorHAnsi"/>
          <w:sz w:val="24"/>
          <w:szCs w:val="24"/>
          <w:lang w:val="sk-SK"/>
        </w:rPr>
        <w:t>ného</w:t>
      </w:r>
      <w:r>
        <w:rPr>
          <w:rFonts w:asciiTheme="minorHAnsi" w:eastAsia="Calibri" w:hAnsiTheme="minorHAnsi"/>
          <w:sz w:val="24"/>
          <w:szCs w:val="24"/>
          <w:lang w:val="sk-SK"/>
        </w:rPr>
        <w:t xml:space="preserve"> výkaz</w:t>
      </w:r>
      <w:r w:rsidR="0030023E">
        <w:rPr>
          <w:rFonts w:asciiTheme="minorHAnsi" w:eastAsia="Calibri" w:hAnsiTheme="minorHAnsi"/>
          <w:sz w:val="24"/>
          <w:szCs w:val="24"/>
          <w:lang w:val="sk-SK"/>
        </w:rPr>
        <w:t>u</w:t>
      </w:r>
      <w:r>
        <w:rPr>
          <w:rFonts w:asciiTheme="minorHAnsi" w:eastAsia="Calibri" w:hAnsiTheme="minorHAnsi"/>
          <w:sz w:val="24"/>
          <w:szCs w:val="24"/>
          <w:lang w:val="sk-SK"/>
        </w:rPr>
        <w:t xml:space="preserve"> (príloha č. 2)</w:t>
      </w:r>
      <w:r w:rsidR="008F10AC">
        <w:rPr>
          <w:rFonts w:asciiTheme="minorHAnsi" w:eastAsia="Calibri" w:hAnsiTheme="minorHAnsi"/>
          <w:sz w:val="24"/>
          <w:szCs w:val="24"/>
          <w:lang w:val="sk-SK"/>
        </w:rPr>
        <w:t>, ak RO neusmerní prijímateľov inak</w:t>
      </w:r>
      <w:r>
        <w:rPr>
          <w:rFonts w:asciiTheme="minorHAnsi" w:eastAsia="Calibri" w:hAnsiTheme="minorHAnsi"/>
          <w:sz w:val="24"/>
          <w:szCs w:val="24"/>
          <w:lang w:val="sk-SK"/>
        </w:rPr>
        <w:t>. V obidvoch dokumentoch</w:t>
      </w:r>
      <w:r w:rsidR="0030023E">
        <w:rPr>
          <w:rFonts w:asciiTheme="minorHAnsi" w:eastAsia="Calibri" w:hAnsiTheme="minorHAnsi"/>
          <w:sz w:val="24"/>
          <w:szCs w:val="24"/>
          <w:lang w:val="sk-SK"/>
        </w:rPr>
        <w:t xml:space="preserve"> </w:t>
      </w:r>
      <w:r w:rsidRPr="00B22519">
        <w:rPr>
          <w:rFonts w:asciiTheme="minorHAnsi" w:hAnsiTheme="minorHAnsi"/>
          <w:sz w:val="24"/>
          <w:szCs w:val="24"/>
        </w:rPr>
        <w:t xml:space="preserve">je postačujúce uvádzať </w:t>
      </w:r>
      <w:r w:rsidR="0030023E">
        <w:rPr>
          <w:rFonts w:asciiTheme="minorHAnsi" w:hAnsiTheme="minorHAnsi"/>
          <w:sz w:val="24"/>
          <w:szCs w:val="24"/>
          <w:lang w:val="sk-SK"/>
        </w:rPr>
        <w:t>stručne oprávnenú činnosť vykonávanú príslušným zamestnancom v</w:t>
      </w:r>
      <w:r w:rsidR="00C42EBE">
        <w:rPr>
          <w:rFonts w:asciiTheme="minorHAnsi" w:hAnsiTheme="minorHAnsi"/>
          <w:sz w:val="24"/>
          <w:szCs w:val="24"/>
          <w:lang w:val="sk-SK"/>
        </w:rPr>
        <w:t xml:space="preserve"> danej </w:t>
      </w:r>
      <w:r w:rsidR="0030023E">
        <w:rPr>
          <w:rFonts w:asciiTheme="minorHAnsi" w:hAnsiTheme="minorHAnsi"/>
          <w:sz w:val="24"/>
          <w:szCs w:val="24"/>
          <w:lang w:val="sk-SK"/>
        </w:rPr>
        <w:t>oblasti</w:t>
      </w:r>
      <w:r w:rsidRPr="00B22519">
        <w:rPr>
          <w:rFonts w:asciiTheme="minorHAnsi" w:hAnsiTheme="minorHAnsi"/>
          <w:sz w:val="24"/>
          <w:szCs w:val="24"/>
        </w:rPr>
        <w:t xml:space="preserve"> EŠIF</w:t>
      </w:r>
      <w:r w:rsidR="0030023E">
        <w:rPr>
          <w:rFonts w:asciiTheme="minorHAnsi" w:hAnsiTheme="minorHAnsi"/>
          <w:sz w:val="24"/>
          <w:szCs w:val="24"/>
          <w:lang w:val="sk-SK"/>
        </w:rPr>
        <w:t xml:space="preserve"> </w:t>
      </w:r>
      <w:r w:rsidRPr="00B22519">
        <w:rPr>
          <w:rFonts w:asciiTheme="minorHAnsi" w:hAnsiTheme="minorHAnsi"/>
          <w:sz w:val="24"/>
          <w:szCs w:val="24"/>
        </w:rPr>
        <w:t>(napr.</w:t>
      </w:r>
      <w:r w:rsidR="005E798E">
        <w:rPr>
          <w:rFonts w:asciiTheme="minorHAnsi" w:hAnsiTheme="minorHAnsi"/>
          <w:sz w:val="24"/>
          <w:szCs w:val="24"/>
          <w:lang w:val="sk-SK"/>
        </w:rPr>
        <w:t xml:space="preserve"> </w:t>
      </w:r>
      <w:r w:rsidRPr="00B22519">
        <w:rPr>
          <w:rFonts w:asciiTheme="minorHAnsi" w:hAnsiTheme="minorHAnsi"/>
          <w:sz w:val="24"/>
          <w:szCs w:val="24"/>
        </w:rPr>
        <w:t>implementácia projektov v rámci PO .... OP TP, koordinácia procesu schvaľovania žiadostí o NFP predložených v rámci OP TP, administrácia a koordinácia žiadostí o NFP predložených v rámci OP TP</w:t>
      </w:r>
      <w:r w:rsidR="0030023E">
        <w:rPr>
          <w:rFonts w:asciiTheme="minorHAnsi" w:hAnsiTheme="minorHAnsi"/>
          <w:sz w:val="24"/>
          <w:szCs w:val="24"/>
          <w:lang w:val="sk-SK"/>
        </w:rPr>
        <w:t>,</w:t>
      </w:r>
      <w:r w:rsidRPr="00B22519">
        <w:rPr>
          <w:rFonts w:asciiTheme="minorHAnsi" w:hAnsiTheme="minorHAnsi"/>
          <w:sz w:val="24"/>
          <w:szCs w:val="24"/>
        </w:rPr>
        <w:t xml:space="preserve"> atď. – v zmysle popisov štandardizovaných pozícií pre RO/SO alebo okruhu činností v zmysle opisu činnosti štátnozamestnaneckého miesta/pracovnej náplne</w:t>
      </w:r>
      <w:r w:rsidRPr="00C42EBE">
        <w:rPr>
          <w:rFonts w:asciiTheme="minorHAnsi" w:hAnsiTheme="minorHAnsi"/>
          <w:sz w:val="24"/>
          <w:szCs w:val="24"/>
        </w:rPr>
        <w:t>).</w:t>
      </w:r>
      <w:r w:rsidRPr="00D73B14">
        <w:rPr>
          <w:rFonts w:asciiTheme="minorHAnsi" w:eastAsia="Calibri" w:hAnsiTheme="minorHAnsi"/>
          <w:sz w:val="24"/>
          <w:szCs w:val="24"/>
          <w:lang w:val="sk-SK"/>
        </w:rPr>
        <w:t xml:space="preserve"> </w:t>
      </w:r>
      <w:r w:rsidR="00147249" w:rsidRPr="004C19E9">
        <w:rPr>
          <w:rFonts w:asciiTheme="minorHAnsi" w:hAnsiTheme="minorHAnsi"/>
          <w:sz w:val="24"/>
          <w:szCs w:val="24"/>
        </w:rPr>
        <w:t xml:space="preserve">Činnosti a objem práce </w:t>
      </w:r>
      <w:r w:rsidR="00147249" w:rsidRPr="004C19E9">
        <w:rPr>
          <w:rFonts w:asciiTheme="minorHAnsi" w:hAnsiTheme="minorHAnsi"/>
          <w:b/>
          <w:sz w:val="24"/>
          <w:szCs w:val="24"/>
        </w:rPr>
        <w:t>v pracovnom výkaze</w:t>
      </w:r>
      <w:r w:rsidR="00147249" w:rsidRPr="004C19E9">
        <w:rPr>
          <w:rFonts w:asciiTheme="minorHAnsi" w:hAnsiTheme="minorHAnsi"/>
          <w:sz w:val="24"/>
          <w:szCs w:val="24"/>
        </w:rPr>
        <w:t xml:space="preserve"> musia zodpovedať skutočne vykonanej práci v rámci vykazovaného obdobia. </w:t>
      </w:r>
    </w:p>
    <w:p w14:paraId="48EC42FF" w14:textId="12D3AC10" w:rsidR="00B22519" w:rsidRPr="00CF2D1E" w:rsidRDefault="00B22519" w:rsidP="004C19E9">
      <w:pPr>
        <w:pStyle w:val="Zkladntext3"/>
        <w:spacing w:before="120" w:after="0"/>
        <w:ind w:left="567"/>
        <w:jc w:val="both"/>
        <w:rPr>
          <w:rFonts w:asciiTheme="minorHAnsi" w:eastAsia="Calibri" w:hAnsiTheme="minorHAnsi"/>
          <w:sz w:val="24"/>
          <w:szCs w:val="24"/>
          <w:lang w:val="sk-SK"/>
        </w:rPr>
      </w:pPr>
      <w:r w:rsidRPr="00215368">
        <w:rPr>
          <w:rFonts w:asciiTheme="minorHAnsi" w:hAnsiTheme="minorHAnsi"/>
          <w:sz w:val="24"/>
          <w:szCs w:val="24"/>
        </w:rPr>
        <w:t>Pre osoby pracujúce na projekte čiastočne, t.</w:t>
      </w:r>
      <w:r w:rsidRPr="00215368">
        <w:rPr>
          <w:rFonts w:asciiTheme="minorHAnsi" w:hAnsiTheme="minorHAnsi"/>
          <w:sz w:val="24"/>
          <w:szCs w:val="24"/>
          <w:lang w:val="sk-SK"/>
        </w:rPr>
        <w:t xml:space="preserve"> </w:t>
      </w:r>
      <w:r w:rsidRPr="00215368">
        <w:rPr>
          <w:rFonts w:asciiTheme="minorHAnsi" w:hAnsiTheme="minorHAnsi"/>
          <w:sz w:val="24"/>
          <w:szCs w:val="24"/>
        </w:rPr>
        <w:t>j. nie v rámci celého odpracovaného času, je možnosť stanoviť pevný percentuálny podiel času odpracovaného v projekte v pracovnej zmluve (nie je potrebné zaznamenávať odpracovaný čas</w:t>
      </w:r>
      <w:r w:rsidRPr="00CF2D1E">
        <w:rPr>
          <w:rStyle w:val="Odkaznapoznmkupodiarou"/>
          <w:rFonts w:asciiTheme="minorHAnsi" w:hAnsiTheme="minorHAnsi"/>
        </w:rPr>
        <w:footnoteReference w:id="16"/>
      </w:r>
      <w:r w:rsidR="006D4F62">
        <w:rPr>
          <w:rFonts w:asciiTheme="minorHAnsi" w:hAnsiTheme="minorHAnsi"/>
          <w:sz w:val="24"/>
          <w:szCs w:val="24"/>
          <w:lang w:val="sk-SK"/>
        </w:rPr>
        <w:t>)</w:t>
      </w:r>
      <w:r w:rsidRPr="00215368">
        <w:rPr>
          <w:rFonts w:asciiTheme="minorHAnsi" w:hAnsiTheme="minorHAnsi"/>
          <w:sz w:val="24"/>
          <w:szCs w:val="24"/>
          <w:lang w:val="sk-SK"/>
        </w:rPr>
        <w:t>.</w:t>
      </w:r>
    </w:p>
    <w:p w14:paraId="37950412" w14:textId="25F8AA3C" w:rsidR="00147249" w:rsidRPr="005C7BDF" w:rsidRDefault="00147249" w:rsidP="004C19E9">
      <w:pPr>
        <w:spacing w:before="120"/>
        <w:ind w:left="567"/>
        <w:rPr>
          <w:rFonts w:asciiTheme="minorHAnsi" w:hAnsiTheme="minorHAnsi"/>
        </w:rPr>
      </w:pPr>
      <w:r w:rsidRPr="005C7BDF">
        <w:rPr>
          <w:rFonts w:asciiTheme="minorHAnsi" w:hAnsiTheme="minorHAnsi"/>
        </w:rPr>
        <w:t xml:space="preserve">Vykazovanie sa realizuje na základe určenia počtu odpracovaných dní/hodín na projekte </w:t>
      </w:r>
      <w:r w:rsidRPr="005C7BDF">
        <w:rPr>
          <w:rFonts w:asciiTheme="minorHAnsi" w:hAnsiTheme="minorHAnsi"/>
        </w:rPr>
        <w:br/>
        <w:t>za daný mesiac</w:t>
      </w:r>
      <w:r>
        <w:rPr>
          <w:rFonts w:asciiTheme="minorHAnsi" w:hAnsiTheme="minorHAnsi"/>
        </w:rPr>
        <w:t>,</w:t>
      </w:r>
      <w:r w:rsidRPr="005C7BDF">
        <w:rPr>
          <w:rFonts w:asciiTheme="minorHAnsi" w:hAnsiTheme="minorHAnsi"/>
        </w:rPr>
        <w:t xml:space="preserve"> resp. vykonan</w:t>
      </w:r>
      <w:r w:rsidR="00E67E97">
        <w:rPr>
          <w:rFonts w:asciiTheme="minorHAnsi" w:hAnsiTheme="minorHAnsi"/>
        </w:rPr>
        <w:t>ím</w:t>
      </w:r>
      <w:r w:rsidRPr="005C7BDF">
        <w:rPr>
          <w:rFonts w:asciiTheme="minorHAnsi" w:hAnsiTheme="minorHAnsi"/>
        </w:rPr>
        <w:t xml:space="preserve"> stanovenej pracovnej úlohy v rámci vyplnenia pracovného výkazu, ktorého údaje sú doplnené prehľadom činností na iných projektoch OP TP, projektov iných OP, iných programov, atď. </w:t>
      </w:r>
    </w:p>
    <w:p w14:paraId="2AD2FDE4" w14:textId="4FA7888D" w:rsidR="00B22519" w:rsidRPr="00CF2D1E" w:rsidRDefault="00B22519" w:rsidP="004C19E9">
      <w:pPr>
        <w:spacing w:before="120"/>
        <w:ind w:left="567"/>
        <w:rPr>
          <w:rFonts w:asciiTheme="minorHAnsi" w:hAnsiTheme="minorHAnsi"/>
          <w:szCs w:val="20"/>
        </w:rPr>
      </w:pPr>
      <w:r w:rsidRPr="00CF2D1E">
        <w:rPr>
          <w:rFonts w:asciiTheme="minorHAnsi" w:hAnsiTheme="minorHAnsi"/>
          <w:szCs w:val="20"/>
        </w:rPr>
        <w:t>U zamestnancov organizačných útvarov Prijímateľa, ktorých zamestnanci zabezpečujú podporné činnosti pre oprávnených prijímateľov sa pracovné výkazy uvádzajú podrobným spôsobom (napr. príprava súťažných podkladov na predmet zákazky XX pre účely implementácie OP TP, základná finančná kontrola prijatých faktúr v súvislosti s realizáciou OP TP, zaúčtovanie faktúr v súvislosti s realizáciou OP TP, evidencia faktúr v súvislosti s realizáciou OP TP, poskytovanie informáci</w:t>
      </w:r>
      <w:r w:rsidR="00B82BE5">
        <w:rPr>
          <w:rFonts w:asciiTheme="minorHAnsi" w:hAnsiTheme="minorHAnsi"/>
          <w:szCs w:val="20"/>
        </w:rPr>
        <w:t>í</w:t>
      </w:r>
      <w:r w:rsidRPr="00CF2D1E">
        <w:rPr>
          <w:rFonts w:asciiTheme="minorHAnsi" w:hAnsiTheme="minorHAnsi"/>
          <w:szCs w:val="20"/>
        </w:rPr>
        <w:t xml:space="preserve"> potenciálnym prijímateľom v súvislosti s XX a pod.).</w:t>
      </w:r>
    </w:p>
    <w:p w14:paraId="7B62D1B7" w14:textId="7745DA1F" w:rsidR="00B22519" w:rsidRDefault="00B22519" w:rsidP="004C19E9">
      <w:pPr>
        <w:spacing w:before="120"/>
        <w:ind w:left="567"/>
        <w:rPr>
          <w:rFonts w:asciiTheme="minorHAnsi" w:hAnsiTheme="minorHAnsi"/>
          <w:szCs w:val="20"/>
        </w:rPr>
      </w:pPr>
      <w:r w:rsidRPr="00CF2D1E">
        <w:rPr>
          <w:rFonts w:asciiTheme="minorHAnsi" w:hAnsiTheme="minorHAnsi"/>
          <w:szCs w:val="20"/>
        </w:rPr>
        <w:t>Zadávané činnosti v pracovných výkazoch musia byť v prípade kontroly Poskytovateľom, resp. orgánom auditu, certifikačným orgánom, auditnou misiou EK náležite zdokumentované a zdôvodnené.</w:t>
      </w:r>
    </w:p>
    <w:p w14:paraId="4DCDE21A" w14:textId="14EA0042" w:rsidR="00147249" w:rsidRDefault="00147249" w:rsidP="005151C5">
      <w:pPr>
        <w:pStyle w:val="Zkladntext3"/>
        <w:spacing w:before="120" w:after="0"/>
        <w:ind w:left="567"/>
        <w:jc w:val="both"/>
        <w:rPr>
          <w:rFonts w:asciiTheme="minorHAnsi" w:eastAsia="Calibri" w:hAnsiTheme="minorHAnsi"/>
          <w:sz w:val="24"/>
          <w:szCs w:val="24"/>
          <w:lang w:val="sk-SK"/>
        </w:rPr>
      </w:pPr>
      <w:r w:rsidRPr="00CF2D1E">
        <w:rPr>
          <w:rFonts w:asciiTheme="minorHAnsi" w:eastAsia="Calibri" w:hAnsiTheme="minorHAnsi"/>
          <w:sz w:val="24"/>
          <w:szCs w:val="24"/>
          <w:lang w:val="sk-SK"/>
        </w:rPr>
        <w:t>Súhrnný pracovný výkaz</w:t>
      </w:r>
      <w:r w:rsidRPr="00CF2D1E">
        <w:rPr>
          <w:rStyle w:val="Odkaznapoznmkupodiarou"/>
          <w:rFonts w:asciiTheme="minorHAnsi" w:eastAsia="Calibri" w:hAnsiTheme="minorHAnsi"/>
          <w:sz w:val="24"/>
          <w:szCs w:val="24"/>
          <w:lang w:val="sk-SK"/>
        </w:rPr>
        <w:footnoteReference w:id="17"/>
      </w:r>
      <w:r w:rsidRPr="00CF2D1E">
        <w:rPr>
          <w:rFonts w:asciiTheme="minorHAnsi" w:eastAsia="Calibri" w:hAnsiTheme="minorHAnsi"/>
          <w:sz w:val="24"/>
          <w:szCs w:val="24"/>
          <w:lang w:val="sk-SK"/>
        </w:rPr>
        <w:t xml:space="preserve"> sa vypĺňa za celý oprávnený organizačný útvar za každý mesiac osobitne s uvedením percenta oprávnenosti v rámci OP TP a iných OP jednotlivo</w:t>
      </w:r>
      <w:r>
        <w:rPr>
          <w:rFonts w:asciiTheme="minorHAnsi" w:eastAsia="Calibri" w:hAnsiTheme="minorHAnsi"/>
          <w:sz w:val="24"/>
          <w:szCs w:val="24"/>
          <w:lang w:val="sk-SK"/>
        </w:rPr>
        <w:t>,</w:t>
      </w:r>
      <w:r w:rsidRPr="00CF2D1E">
        <w:rPr>
          <w:rFonts w:asciiTheme="minorHAnsi" w:eastAsia="Calibri" w:hAnsiTheme="minorHAnsi"/>
          <w:sz w:val="24"/>
          <w:szCs w:val="24"/>
          <w:lang w:val="sk-SK"/>
        </w:rPr>
        <w:t xml:space="preserve"> resp. ďalších neoprávnených činností za každého zamestnanca daného útvaru. </w:t>
      </w:r>
    </w:p>
    <w:p w14:paraId="7018B38C" w14:textId="77777777" w:rsidR="00752744" w:rsidRPr="00AB5543" w:rsidRDefault="00752744" w:rsidP="004C19E9">
      <w:pPr>
        <w:pStyle w:val="Zkladntext3"/>
        <w:spacing w:before="120" w:after="0"/>
        <w:ind w:left="567"/>
        <w:jc w:val="both"/>
        <w:rPr>
          <w:rFonts w:asciiTheme="minorHAnsi" w:hAnsiTheme="minorHAnsi"/>
        </w:rPr>
      </w:pPr>
    </w:p>
    <w:p w14:paraId="5551635E" w14:textId="77777777" w:rsidR="00092768" w:rsidRPr="00CD2658" w:rsidRDefault="00092768" w:rsidP="00092768">
      <w:pPr>
        <w:autoSpaceDN w:val="0"/>
        <w:spacing w:before="120"/>
        <w:rPr>
          <w:rFonts w:asciiTheme="minorHAnsi" w:hAnsiTheme="minorHAnsi"/>
          <w:b/>
        </w:rPr>
      </w:pPr>
      <w:r w:rsidRPr="00CD2658">
        <w:rPr>
          <w:rFonts w:asciiTheme="minorHAnsi" w:hAnsiTheme="minorHAnsi"/>
          <w:b/>
        </w:rPr>
        <w:lastRenderedPageBreak/>
        <w:t xml:space="preserve">Súčasťou podpornej dokumentácie </w:t>
      </w:r>
      <w:r w:rsidRPr="00CD2658">
        <w:rPr>
          <w:rFonts w:asciiTheme="minorHAnsi" w:hAnsiTheme="minorHAnsi"/>
          <w:b/>
          <w:u w:val="single"/>
        </w:rPr>
        <w:t>týkajúcej sa financovania mzdových výdavkov vrátane odvodov a odmien zamestnávateľa</w:t>
      </w:r>
      <w:r w:rsidRPr="00CD2658">
        <w:rPr>
          <w:rFonts w:asciiTheme="minorHAnsi" w:hAnsiTheme="minorHAnsi"/>
          <w:b/>
        </w:rPr>
        <w:t xml:space="preserve"> sú najmä nasledovné dokumenty:</w:t>
      </w:r>
    </w:p>
    <w:p w14:paraId="137EE22B" w14:textId="48DBDC4E" w:rsidR="00051B18" w:rsidRPr="00CF2D1E" w:rsidRDefault="00051B18" w:rsidP="004C19E9">
      <w:pPr>
        <w:pStyle w:val="Odsekzoznamu"/>
        <w:rPr>
          <w:rFonts w:asciiTheme="minorHAnsi" w:hAnsiTheme="minorHAnsi"/>
        </w:rPr>
      </w:pPr>
    </w:p>
    <w:p w14:paraId="2755FEE6" w14:textId="77777777" w:rsidR="00051B18" w:rsidRPr="00CF2D1E" w:rsidRDefault="00051B18" w:rsidP="00051B18">
      <w:pPr>
        <w:shd w:val="clear" w:color="auto" w:fill="FBD4B4" w:themeFill="accent6" w:themeFillTint="66"/>
        <w:spacing w:before="120"/>
        <w:rPr>
          <w:rFonts w:asciiTheme="minorHAnsi" w:hAnsiTheme="minorHAnsi"/>
          <w:color w:val="365F91"/>
          <w:highlight w:val="yellow"/>
        </w:rPr>
      </w:pPr>
      <w:r w:rsidRPr="00CF2D1E">
        <w:rPr>
          <w:rFonts w:asciiTheme="minorHAnsi" w:hAnsiTheme="minorHAnsi"/>
          <w:b/>
          <w:color w:val="365F91"/>
        </w:rPr>
        <w:t>Osobné výdavky</w:t>
      </w:r>
      <w:r w:rsidRPr="00CF2D1E">
        <w:rPr>
          <w:rFonts w:asciiTheme="minorHAnsi" w:hAnsiTheme="minorHAnsi"/>
          <w:color w:val="365F91"/>
        </w:rPr>
        <w:t xml:space="preserve"> Prijímateľ predkladá aj </w:t>
      </w:r>
      <w:r w:rsidRPr="00CF2D1E">
        <w:rPr>
          <w:rFonts w:asciiTheme="minorHAnsi" w:hAnsiTheme="minorHAnsi"/>
          <w:b/>
          <w:color w:val="365F91"/>
        </w:rPr>
        <w:t>systémom sumarizačných hárkov:</w:t>
      </w:r>
    </w:p>
    <w:p w14:paraId="72813078" w14:textId="15448305" w:rsidR="00092768" w:rsidRPr="00CF2D1E" w:rsidRDefault="00051B18" w:rsidP="004C19E9">
      <w:pPr>
        <w:pStyle w:val="Odsekzoznamu"/>
        <w:numPr>
          <w:ilvl w:val="0"/>
          <w:numId w:val="182"/>
        </w:numPr>
        <w:shd w:val="clear" w:color="auto" w:fill="FBD4B4" w:themeFill="accent6" w:themeFillTint="66"/>
        <w:spacing w:before="120"/>
        <w:ind w:left="426"/>
      </w:pPr>
      <w:r w:rsidRPr="004C19E9">
        <w:rPr>
          <w:rFonts w:asciiTheme="minorHAnsi" w:hAnsiTheme="minorHAnsi"/>
        </w:rPr>
        <w:t>Výpis priznaných a vyplatených miezd vrátane odvodov zamestnávateľa a odmien</w:t>
      </w:r>
      <w:r w:rsidRPr="004C19E9">
        <w:rPr>
          <w:rFonts w:asciiTheme="minorHAnsi" w:hAnsiTheme="minorHAnsi"/>
          <w:color w:val="365F91"/>
        </w:rPr>
        <w:t xml:space="preserve">, vrátane podkladov k výpočtom (Príloha č. </w:t>
      </w:r>
      <w:r w:rsidR="00EC78E2">
        <w:rPr>
          <w:rFonts w:asciiTheme="minorHAnsi" w:hAnsiTheme="minorHAnsi"/>
          <w:color w:val="365F91"/>
        </w:rPr>
        <w:t>3</w:t>
      </w:r>
      <w:r w:rsidRPr="004C19E9">
        <w:rPr>
          <w:rFonts w:asciiTheme="minorHAnsi" w:hAnsiTheme="minorHAnsi"/>
          <w:color w:val="365F91"/>
        </w:rPr>
        <w:t>)</w:t>
      </w:r>
    </w:p>
    <w:p w14:paraId="7C3C0588" w14:textId="77777777" w:rsidR="0097608A" w:rsidRPr="004C19E9" w:rsidRDefault="0097608A" w:rsidP="004C19E9">
      <w:pPr>
        <w:pStyle w:val="Odsekzoznamu"/>
        <w:ind w:left="426"/>
        <w:jc w:val="both"/>
        <w:rPr>
          <w:rFonts w:asciiTheme="minorHAnsi" w:hAnsiTheme="minorHAnsi"/>
        </w:rPr>
      </w:pPr>
    </w:p>
    <w:p w14:paraId="5A91498B" w14:textId="41A0F836" w:rsidR="0097608A" w:rsidRPr="004C19E9" w:rsidRDefault="0097608A" w:rsidP="004C19E9">
      <w:pPr>
        <w:rPr>
          <w:rFonts w:asciiTheme="minorHAnsi" w:hAnsiTheme="minorHAnsi"/>
        </w:rPr>
      </w:pPr>
      <w:r w:rsidRPr="004C19E9">
        <w:rPr>
          <w:rFonts w:asciiTheme="minorHAnsi" w:hAnsiTheme="minorHAnsi"/>
        </w:rPr>
        <w:t xml:space="preserve">Prijímateľ </w:t>
      </w:r>
      <w:r>
        <w:rPr>
          <w:rFonts w:asciiTheme="minorHAnsi" w:hAnsiTheme="minorHAnsi"/>
        </w:rPr>
        <w:t xml:space="preserve">je </w:t>
      </w:r>
      <w:r w:rsidRPr="004C19E9">
        <w:rPr>
          <w:rFonts w:asciiTheme="minorHAnsi" w:hAnsiTheme="minorHAnsi"/>
        </w:rPr>
        <w:t xml:space="preserve">povinný predložiť v elektronickej podobe </w:t>
      </w:r>
      <w:r>
        <w:rPr>
          <w:rFonts w:asciiTheme="minorHAnsi" w:hAnsiTheme="minorHAnsi"/>
        </w:rPr>
        <w:t xml:space="preserve">ku každej </w:t>
      </w:r>
      <w:proofErr w:type="spellStart"/>
      <w:r>
        <w:rPr>
          <w:rFonts w:asciiTheme="minorHAnsi" w:hAnsiTheme="minorHAnsi"/>
        </w:rPr>
        <w:t>ŽoP</w:t>
      </w:r>
      <w:proofErr w:type="spellEnd"/>
      <w:r>
        <w:rPr>
          <w:rFonts w:asciiTheme="minorHAnsi" w:hAnsiTheme="minorHAnsi"/>
        </w:rPr>
        <w:t xml:space="preserve"> </w:t>
      </w:r>
      <w:r w:rsidRPr="004C19E9">
        <w:rPr>
          <w:rFonts w:asciiTheme="minorHAnsi" w:hAnsiTheme="minorHAnsi"/>
        </w:rPr>
        <w:t xml:space="preserve">ním vypracovaný  prepočet </w:t>
      </w:r>
      <w:r w:rsidRPr="004C19E9">
        <w:rPr>
          <w:rFonts w:asciiTheme="minorHAnsi" w:hAnsiTheme="minorHAnsi"/>
          <w:b/>
        </w:rPr>
        <w:t>v súbore Excel</w:t>
      </w:r>
      <w:r w:rsidRPr="004C19E9">
        <w:rPr>
          <w:rFonts w:asciiTheme="minorHAnsi" w:hAnsiTheme="minorHAnsi"/>
        </w:rPr>
        <w:t> preukazujúci matematickú správnosť výpočtu</w:t>
      </w:r>
      <w:r w:rsidR="005E798E">
        <w:rPr>
          <w:rFonts w:asciiTheme="minorHAnsi" w:hAnsiTheme="minorHAnsi"/>
        </w:rPr>
        <w:t xml:space="preserve"> </w:t>
      </w:r>
      <w:r w:rsidRPr="004C19E9">
        <w:rPr>
          <w:rFonts w:asciiTheme="minorHAnsi" w:hAnsiTheme="minorHAnsi"/>
        </w:rPr>
        <w:t>oprávnených výdavkov alebo príslušnému projektovému manažérovi RO</w:t>
      </w:r>
      <w:r>
        <w:rPr>
          <w:rFonts w:asciiTheme="minorHAnsi" w:hAnsiTheme="minorHAnsi"/>
        </w:rPr>
        <w:t>.</w:t>
      </w:r>
    </w:p>
    <w:p w14:paraId="72114C56" w14:textId="77777777" w:rsidR="00051B18" w:rsidRPr="00CF2D1E" w:rsidDel="005151C5" w:rsidRDefault="00051B18" w:rsidP="004C19E9">
      <w:pPr>
        <w:pStyle w:val="Odsekzoznamu"/>
        <w:ind w:left="794"/>
        <w:jc w:val="both"/>
        <w:rPr>
          <w:rFonts w:asciiTheme="minorHAnsi" w:hAnsiTheme="minorHAnsi"/>
        </w:rPr>
      </w:pPr>
    </w:p>
    <w:p w14:paraId="3E232200" w14:textId="65D693EB" w:rsidR="00304630" w:rsidRDefault="00304630" w:rsidP="00CF2D1E">
      <w:pPr>
        <w:spacing w:before="120"/>
        <w:rPr>
          <w:rFonts w:asciiTheme="minorHAnsi" w:hAnsiTheme="minorHAnsi"/>
          <w:color w:val="365F91"/>
        </w:rPr>
      </w:pPr>
      <w:r w:rsidRPr="00CF2D1E">
        <w:rPr>
          <w:rFonts w:asciiTheme="minorHAnsi" w:hAnsiTheme="minorHAnsi"/>
          <w:b/>
          <w:color w:val="365F91"/>
        </w:rPr>
        <w:t>Pracovný pomer na základe pracovnej/služobnej zmluvy</w:t>
      </w:r>
    </w:p>
    <w:p w14:paraId="64AB74D8" w14:textId="77777777" w:rsidR="00051B18" w:rsidRDefault="00051B18" w:rsidP="00CF2D1E">
      <w:pPr>
        <w:spacing w:before="120"/>
        <w:rPr>
          <w:rFonts w:asciiTheme="minorHAnsi" w:hAnsiTheme="minorHAnsi"/>
          <w:color w:val="365F91"/>
        </w:rPr>
      </w:pPr>
    </w:p>
    <w:p w14:paraId="7B0A41D9" w14:textId="73F58B3D" w:rsidR="00051B18" w:rsidRPr="004C19E9" w:rsidRDefault="00B61AC3" w:rsidP="004C19E9">
      <w:pPr>
        <w:rPr>
          <w:rStyle w:val="Nadpis2Char"/>
          <w:rFonts w:asciiTheme="minorHAnsi" w:hAnsiTheme="minorHAnsi"/>
          <w:bCs/>
          <w:sz w:val="24"/>
          <w:lang w:val="sk-SK"/>
        </w:rPr>
      </w:pPr>
      <w:r>
        <w:rPr>
          <w:rFonts w:asciiTheme="minorHAnsi" w:hAnsiTheme="minorHAnsi"/>
          <w:b/>
          <w:bCs/>
          <w:i/>
        </w:rPr>
        <w:t xml:space="preserve">Minimálny rozsah </w:t>
      </w:r>
      <w:r w:rsidR="00051B18">
        <w:rPr>
          <w:rFonts w:asciiTheme="minorHAnsi" w:hAnsiTheme="minorHAnsi"/>
          <w:b/>
          <w:bCs/>
          <w:i/>
        </w:rPr>
        <w:t xml:space="preserve">dokumentácie predkladanej k </w:t>
      </w:r>
      <w:proofErr w:type="spellStart"/>
      <w:r w:rsidR="00051B18">
        <w:rPr>
          <w:rFonts w:asciiTheme="minorHAnsi" w:hAnsiTheme="minorHAnsi"/>
          <w:b/>
          <w:bCs/>
          <w:i/>
        </w:rPr>
        <w:t>ŽoP</w:t>
      </w:r>
      <w:proofErr w:type="spellEnd"/>
      <w:r w:rsidR="00051B18" w:rsidRPr="005C7BDF">
        <w:rPr>
          <w:rFonts w:asciiTheme="minorHAnsi" w:hAnsiTheme="minorHAnsi"/>
          <w:b/>
          <w:bCs/>
          <w:i/>
        </w:rPr>
        <w:t>:</w:t>
      </w:r>
    </w:p>
    <w:p w14:paraId="77384C40" w14:textId="2DEBA071" w:rsidR="00051B18" w:rsidRPr="00CF2D1E" w:rsidRDefault="00051B18" w:rsidP="00051B18">
      <w:pPr>
        <w:pStyle w:val="Odsekzoznamu"/>
        <w:numPr>
          <w:ilvl w:val="0"/>
          <w:numId w:val="152"/>
        </w:numPr>
        <w:jc w:val="both"/>
        <w:rPr>
          <w:rFonts w:asciiTheme="minorHAnsi" w:hAnsiTheme="minorHAnsi"/>
        </w:rPr>
      </w:pPr>
      <w:r w:rsidRPr="00CF2D1E">
        <w:rPr>
          <w:rFonts w:asciiTheme="minorHAnsi" w:hAnsiTheme="minorHAnsi"/>
        </w:rPr>
        <w:t>zoznam pracovných pozícií (</w:t>
      </w:r>
      <w:r>
        <w:rPr>
          <w:rFonts w:asciiTheme="minorHAnsi" w:hAnsiTheme="minorHAnsi"/>
        </w:rPr>
        <w:t>pri každej zmene a zmen</w:t>
      </w:r>
      <w:r w:rsidR="00232D64">
        <w:rPr>
          <w:rFonts w:asciiTheme="minorHAnsi" w:hAnsiTheme="minorHAnsi"/>
        </w:rPr>
        <w:t>e</w:t>
      </w:r>
      <w:r>
        <w:rPr>
          <w:rFonts w:asciiTheme="minorHAnsi" w:hAnsiTheme="minorHAnsi"/>
        </w:rPr>
        <w:t xml:space="preserve"> týkajúce</w:t>
      </w:r>
      <w:r w:rsidR="00CB3DD1">
        <w:rPr>
          <w:rFonts w:asciiTheme="minorHAnsi" w:hAnsiTheme="minorHAnsi"/>
        </w:rPr>
        <w:t>j</w:t>
      </w:r>
      <w:r>
        <w:rPr>
          <w:rFonts w:asciiTheme="minorHAnsi" w:hAnsiTheme="minorHAnsi"/>
        </w:rPr>
        <w:t xml:space="preserve"> sa oprávneného zamestnanca (prijatie/ukončenie pracovného pomeru, resp. preradenie) je prijímateľ povinný priebežne nahlásiť na RO OP TP, najneskôr však pri predložení súvisiacej </w:t>
      </w:r>
      <w:proofErr w:type="spellStart"/>
      <w:r>
        <w:rPr>
          <w:rFonts w:asciiTheme="minorHAnsi" w:hAnsiTheme="minorHAnsi"/>
        </w:rPr>
        <w:t>ŽoP</w:t>
      </w:r>
      <w:proofErr w:type="spellEnd"/>
      <w:r>
        <w:rPr>
          <w:rFonts w:asciiTheme="minorHAnsi" w:hAnsiTheme="minorHAnsi"/>
        </w:rPr>
        <w:t xml:space="preserve">, </w:t>
      </w:r>
      <w:r w:rsidRPr="00CF2D1E">
        <w:rPr>
          <w:rFonts w:asciiTheme="minorHAnsi" w:hAnsiTheme="minorHAnsi"/>
        </w:rPr>
        <w:t>v prípade, že bol</w:t>
      </w:r>
      <w:r>
        <w:rPr>
          <w:rFonts w:asciiTheme="minorHAnsi" w:hAnsiTheme="minorHAnsi"/>
        </w:rPr>
        <w:t xml:space="preserve"> zoznam pracovných pozícií</w:t>
      </w:r>
      <w:r w:rsidRPr="00CF2D1E">
        <w:rPr>
          <w:rFonts w:asciiTheme="minorHAnsi" w:hAnsiTheme="minorHAnsi"/>
        </w:rPr>
        <w:t xml:space="preserve"> predložen</w:t>
      </w:r>
      <w:r>
        <w:rPr>
          <w:rFonts w:asciiTheme="minorHAnsi" w:hAnsiTheme="minorHAnsi"/>
        </w:rPr>
        <w:t>ý</w:t>
      </w:r>
      <w:r w:rsidRPr="00CF2D1E">
        <w:rPr>
          <w:rFonts w:asciiTheme="minorHAnsi" w:hAnsiTheme="minorHAnsi"/>
        </w:rPr>
        <w:t xml:space="preserve"> pri žiadosti o NFP a nedošlo k zmenám nie je potrebné prikladať);</w:t>
      </w:r>
    </w:p>
    <w:p w14:paraId="7428D797" w14:textId="1E54B7A8" w:rsidR="00051B18" w:rsidRDefault="00051B18" w:rsidP="00051B18">
      <w:pPr>
        <w:pStyle w:val="Odsekzoznamu"/>
        <w:numPr>
          <w:ilvl w:val="0"/>
          <w:numId w:val="152"/>
        </w:numPr>
        <w:jc w:val="both"/>
        <w:rPr>
          <w:rFonts w:asciiTheme="minorHAnsi" w:hAnsiTheme="minorHAnsi"/>
        </w:rPr>
      </w:pPr>
      <w:r w:rsidRPr="00CF2D1E">
        <w:rPr>
          <w:rFonts w:asciiTheme="minorHAnsi" w:hAnsiTheme="minorHAnsi"/>
        </w:rPr>
        <w:t>opis činností štátnozamestnaneckého miesta/pracovná náplň</w:t>
      </w:r>
      <w:r w:rsidRPr="00CF2D1E">
        <w:rPr>
          <w:rStyle w:val="Odkaznapoznmkupodiarou"/>
          <w:rFonts w:asciiTheme="minorHAnsi" w:hAnsiTheme="minorHAnsi"/>
        </w:rPr>
        <w:footnoteReference w:id="18"/>
      </w:r>
      <w:r>
        <w:rPr>
          <w:rFonts w:asciiTheme="minorHAnsi" w:hAnsiTheme="minorHAnsi"/>
        </w:rPr>
        <w:t xml:space="preserve">, zmena opisu činností štátnozamestnaneckého miesta/pracovnej náplne </w:t>
      </w:r>
      <w:r w:rsidRPr="00CF2D1E">
        <w:rPr>
          <w:rFonts w:asciiTheme="minorHAnsi" w:hAnsiTheme="minorHAnsi"/>
        </w:rPr>
        <w:t>(v prípade, že bolo predložené pri žiadosti o NFP a nedošlo k zmenám nie je potrebné prikladať);</w:t>
      </w:r>
    </w:p>
    <w:p w14:paraId="5BB7B622" w14:textId="2B66D601" w:rsidR="00051B18" w:rsidRPr="00CF2D1E" w:rsidRDefault="00051B18" w:rsidP="00051B18">
      <w:pPr>
        <w:pStyle w:val="Odsekzoznamu"/>
        <w:numPr>
          <w:ilvl w:val="0"/>
          <w:numId w:val="152"/>
        </w:numPr>
        <w:jc w:val="both"/>
        <w:rPr>
          <w:rFonts w:asciiTheme="minorHAnsi" w:hAnsiTheme="minorHAnsi"/>
          <w:b/>
        </w:rPr>
      </w:pPr>
      <w:r w:rsidRPr="00CF2D1E">
        <w:rPr>
          <w:rFonts w:asciiTheme="minorHAnsi" w:hAnsiTheme="minorHAnsi"/>
        </w:rPr>
        <w:t>pracovné výkazy jednotlivých zamestnancov (originál)</w:t>
      </w:r>
      <w:r>
        <w:rPr>
          <w:rFonts w:asciiTheme="minorHAnsi" w:hAnsiTheme="minorHAnsi"/>
        </w:rPr>
        <w:t xml:space="preserve"> za príslušný mesiac</w:t>
      </w:r>
      <w:r w:rsidRPr="00CF2D1E">
        <w:rPr>
          <w:rFonts w:asciiTheme="minorHAnsi" w:hAnsiTheme="minorHAnsi"/>
        </w:rPr>
        <w:t xml:space="preserve">, </w:t>
      </w:r>
      <w:r>
        <w:rPr>
          <w:rFonts w:asciiTheme="minorHAnsi" w:hAnsiTheme="minorHAnsi"/>
        </w:rPr>
        <w:t xml:space="preserve">pracovný výkaz </w:t>
      </w:r>
      <w:r w:rsidRPr="00CF2D1E">
        <w:rPr>
          <w:rFonts w:asciiTheme="minorHAnsi" w:hAnsiTheme="minorHAnsi"/>
          <w:b/>
        </w:rPr>
        <w:t xml:space="preserve">nie je </w:t>
      </w:r>
      <w:r>
        <w:rPr>
          <w:rFonts w:asciiTheme="minorHAnsi" w:hAnsiTheme="minorHAnsi"/>
          <w:b/>
        </w:rPr>
        <w:t xml:space="preserve">potrebné </w:t>
      </w:r>
      <w:r>
        <w:rPr>
          <w:rFonts w:asciiTheme="minorHAnsi" w:hAnsiTheme="minorHAnsi"/>
          <w:bCs/>
        </w:rPr>
        <w:t xml:space="preserve">vypracúvať </w:t>
      </w:r>
      <w:r w:rsidRPr="00CF2D1E">
        <w:rPr>
          <w:rFonts w:asciiTheme="minorHAnsi" w:hAnsiTheme="minorHAnsi"/>
        </w:rPr>
        <w:t>v prípade, že zamestnanci sú refundovaní na 100</w:t>
      </w:r>
      <w:r>
        <w:rPr>
          <w:rFonts w:asciiTheme="minorHAnsi" w:hAnsiTheme="minorHAnsi"/>
        </w:rPr>
        <w:t xml:space="preserve"> </w:t>
      </w:r>
      <w:r w:rsidRPr="00CF2D1E">
        <w:rPr>
          <w:rFonts w:asciiTheme="minorHAnsi" w:hAnsiTheme="minorHAnsi"/>
        </w:rPr>
        <w:t>% alebo využívajú alokačné kritérium</w:t>
      </w:r>
      <w:r w:rsidRPr="00CF2D1E">
        <w:rPr>
          <w:rStyle w:val="Odkaznapoznmkupodiarou"/>
          <w:rFonts w:asciiTheme="minorHAnsi" w:hAnsiTheme="minorHAnsi"/>
        </w:rPr>
        <w:footnoteReference w:id="19"/>
      </w:r>
      <w:r>
        <w:rPr>
          <w:rFonts w:asciiTheme="minorHAnsi" w:hAnsiTheme="minorHAnsi"/>
          <w:b/>
        </w:rPr>
        <w:t xml:space="preserve"> </w:t>
      </w:r>
      <w:r w:rsidRPr="00CF2D1E">
        <w:rPr>
          <w:rFonts w:asciiTheme="minorHAnsi" w:hAnsiTheme="minorHAnsi"/>
        </w:rPr>
        <w:t xml:space="preserve">– príloha č. 1; </w:t>
      </w:r>
    </w:p>
    <w:p w14:paraId="31D32DDD" w14:textId="4376DD80" w:rsidR="00051B18" w:rsidRPr="004C19E9" w:rsidRDefault="00051B18" w:rsidP="00051B18">
      <w:pPr>
        <w:pStyle w:val="Odsekzoznamu"/>
        <w:numPr>
          <w:ilvl w:val="0"/>
          <w:numId w:val="152"/>
        </w:numPr>
        <w:jc w:val="both"/>
        <w:rPr>
          <w:rFonts w:asciiTheme="minorHAnsi" w:hAnsiTheme="minorHAnsi"/>
          <w:b/>
        </w:rPr>
      </w:pPr>
      <w:r w:rsidRPr="00CF2D1E">
        <w:rPr>
          <w:rFonts w:asciiTheme="minorHAnsi" w:hAnsiTheme="minorHAnsi"/>
        </w:rPr>
        <w:t xml:space="preserve">súhrnné pracovné výkazy, ktoré oprávnené organizačné útvary mesačne predkladajú </w:t>
      </w:r>
      <w:r w:rsidRPr="00CF2D1E">
        <w:rPr>
          <w:rFonts w:asciiTheme="minorHAnsi" w:hAnsiTheme="minorHAnsi"/>
          <w:iCs/>
        </w:rPr>
        <w:t>za oprávnených zamestnancov</w:t>
      </w:r>
      <w:r w:rsidRPr="00CF2D1E">
        <w:rPr>
          <w:rFonts w:asciiTheme="minorHAnsi" w:hAnsiTheme="minorHAnsi"/>
        </w:rPr>
        <w:t xml:space="preserve"> (originál)</w:t>
      </w:r>
      <w:r>
        <w:rPr>
          <w:rFonts w:asciiTheme="minorHAnsi" w:hAnsiTheme="minorHAnsi"/>
        </w:rPr>
        <w:t xml:space="preserve">, súhrnný pracovný výkaz </w:t>
      </w:r>
      <w:r w:rsidRPr="00C269CB">
        <w:rPr>
          <w:rFonts w:asciiTheme="minorHAnsi" w:hAnsiTheme="minorHAnsi"/>
          <w:b/>
        </w:rPr>
        <w:t>nie je potrebné</w:t>
      </w:r>
      <w:r>
        <w:rPr>
          <w:rFonts w:asciiTheme="minorHAnsi" w:hAnsiTheme="minorHAnsi"/>
        </w:rPr>
        <w:t xml:space="preserve"> vypracúvať pre zamestnancov, ktorí sú 100 % financovaní z OP TP alebo majú schválené alokačné kritérium</w:t>
      </w:r>
      <w:r w:rsidRPr="00CF2D1E">
        <w:rPr>
          <w:rFonts w:asciiTheme="minorHAnsi" w:hAnsiTheme="minorHAnsi"/>
        </w:rPr>
        <w:t xml:space="preserve"> – príloha č. 2</w:t>
      </w:r>
      <w:r>
        <w:rPr>
          <w:rFonts w:asciiTheme="minorHAnsi" w:hAnsiTheme="minorHAnsi"/>
        </w:rPr>
        <w:t>.</w:t>
      </w:r>
    </w:p>
    <w:p w14:paraId="3368B53E" w14:textId="77777777" w:rsidR="00051B18" w:rsidRPr="00CF2D1E" w:rsidRDefault="00051B18" w:rsidP="004C19E9">
      <w:pPr>
        <w:pStyle w:val="Odsekzoznamu"/>
        <w:ind w:left="794"/>
        <w:jc w:val="both"/>
        <w:rPr>
          <w:rFonts w:asciiTheme="minorHAnsi" w:hAnsiTheme="minorHAnsi"/>
          <w:b/>
        </w:rPr>
      </w:pPr>
    </w:p>
    <w:p w14:paraId="6DE5FA79" w14:textId="42EEEEE0" w:rsidR="00744536" w:rsidRPr="004C19E9" w:rsidRDefault="00CD5E63" w:rsidP="00CF2D1E">
      <w:pPr>
        <w:rPr>
          <w:rFonts w:asciiTheme="minorHAnsi" w:hAnsiTheme="minorHAnsi"/>
          <w:b/>
          <w:bCs/>
          <w:i/>
        </w:rPr>
      </w:pPr>
      <w:r w:rsidRPr="004C19E9">
        <w:rPr>
          <w:rFonts w:asciiTheme="minorHAnsi" w:hAnsiTheme="minorHAnsi"/>
          <w:b/>
          <w:bCs/>
          <w:i/>
        </w:rPr>
        <w:t xml:space="preserve">Na </w:t>
      </w:r>
      <w:r w:rsidR="00744536" w:rsidRPr="004C19E9">
        <w:rPr>
          <w:rFonts w:asciiTheme="minorHAnsi" w:hAnsiTheme="minorHAnsi"/>
          <w:b/>
          <w:bCs/>
          <w:i/>
        </w:rPr>
        <w:t xml:space="preserve">základe vyžiadania </w:t>
      </w:r>
      <w:r w:rsidR="006E10B4" w:rsidRPr="004C19E9">
        <w:rPr>
          <w:rFonts w:asciiTheme="minorHAnsi" w:hAnsiTheme="minorHAnsi"/>
          <w:b/>
          <w:bCs/>
          <w:i/>
        </w:rPr>
        <w:t>pri</w:t>
      </w:r>
      <w:r w:rsidR="00744536" w:rsidRPr="004C19E9">
        <w:rPr>
          <w:rFonts w:asciiTheme="minorHAnsi" w:hAnsiTheme="minorHAnsi"/>
          <w:b/>
          <w:bCs/>
          <w:i/>
        </w:rPr>
        <w:t xml:space="preserve"> </w:t>
      </w:r>
      <w:r w:rsidR="00AD37EF" w:rsidRPr="004C19E9">
        <w:rPr>
          <w:rFonts w:asciiTheme="minorHAnsi" w:hAnsiTheme="minorHAnsi"/>
          <w:b/>
          <w:bCs/>
          <w:i/>
        </w:rPr>
        <w:t xml:space="preserve">finančnej </w:t>
      </w:r>
      <w:r w:rsidR="00744536" w:rsidRPr="004C19E9">
        <w:rPr>
          <w:rFonts w:asciiTheme="minorHAnsi" w:hAnsiTheme="minorHAnsi"/>
          <w:b/>
          <w:bCs/>
          <w:i/>
        </w:rPr>
        <w:t>kontrole na mieste</w:t>
      </w:r>
      <w:r w:rsidR="00C42EBE" w:rsidRPr="004C19E9">
        <w:rPr>
          <w:rFonts w:asciiTheme="minorHAnsi" w:hAnsiTheme="minorHAnsi"/>
          <w:b/>
          <w:bCs/>
          <w:i/>
        </w:rPr>
        <w:t>, prípadne si ich môže RO vyžiadať vo forme kópie</w:t>
      </w:r>
      <w:r w:rsidR="00B61AC3">
        <w:rPr>
          <w:rFonts w:asciiTheme="minorHAnsi" w:hAnsiTheme="minorHAnsi"/>
          <w:b/>
          <w:bCs/>
          <w:i/>
        </w:rPr>
        <w:t xml:space="preserve"> najmä nasledovnú dokumentáciu</w:t>
      </w:r>
      <w:r w:rsidR="00744536" w:rsidRPr="004C19E9">
        <w:rPr>
          <w:rFonts w:asciiTheme="minorHAnsi" w:hAnsiTheme="minorHAnsi"/>
          <w:b/>
          <w:bCs/>
          <w:i/>
        </w:rPr>
        <w:t>:</w:t>
      </w:r>
    </w:p>
    <w:p w14:paraId="2AC6F5E2" w14:textId="2EDC904C"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pracovné zmluvy</w:t>
      </w:r>
      <w:r w:rsidR="00205484">
        <w:rPr>
          <w:rFonts w:asciiTheme="minorHAnsi" w:hAnsiTheme="minorHAnsi"/>
        </w:rPr>
        <w:t xml:space="preserve"> a platové návrhy</w:t>
      </w:r>
      <w:r w:rsidRPr="00CF2D1E">
        <w:rPr>
          <w:rFonts w:asciiTheme="minorHAnsi" w:hAnsiTheme="minorHAnsi"/>
        </w:rPr>
        <w:t xml:space="preserve"> zamestnancov </w:t>
      </w:r>
      <w:r w:rsidR="0017586F" w:rsidRPr="00CF2D1E">
        <w:rPr>
          <w:rFonts w:asciiTheme="minorHAnsi" w:hAnsiTheme="minorHAnsi"/>
        </w:rPr>
        <w:t>financovaných z</w:t>
      </w:r>
      <w:r w:rsidRPr="00CF2D1E">
        <w:rPr>
          <w:rFonts w:asciiTheme="minorHAnsi" w:hAnsiTheme="minorHAnsi"/>
        </w:rPr>
        <w:t xml:space="preserve"> </w:t>
      </w:r>
      <w:r w:rsidR="0017586F" w:rsidRPr="00CF2D1E">
        <w:rPr>
          <w:rFonts w:asciiTheme="minorHAnsi" w:hAnsiTheme="minorHAnsi"/>
        </w:rPr>
        <w:t xml:space="preserve">projektu </w:t>
      </w:r>
      <w:r w:rsidRPr="00CF2D1E">
        <w:rPr>
          <w:rFonts w:asciiTheme="minorHAnsi" w:hAnsiTheme="minorHAnsi"/>
        </w:rPr>
        <w:t>(kópie): pracovná zmluva/služobná zmluva, resp. vymenovanie do štátnej služby/verejnej služby, dodatok k pracovnej zmluve/služobnej zmluve/zmena pracovnej náplne (kópia)</w:t>
      </w:r>
      <w:r w:rsidR="00557CF4" w:rsidRPr="00CF2D1E">
        <w:rPr>
          <w:rFonts w:asciiTheme="minorHAnsi" w:hAnsiTheme="minorHAnsi"/>
        </w:rPr>
        <w:t>;</w:t>
      </w:r>
    </w:p>
    <w:p w14:paraId="2DD3B7BE" w14:textId="1CC50E78" w:rsidR="00304630" w:rsidRPr="00CF2D1E" w:rsidRDefault="00C42EBE" w:rsidP="00CF2D1E">
      <w:pPr>
        <w:pStyle w:val="Odsekzoznamu"/>
        <w:numPr>
          <w:ilvl w:val="0"/>
          <w:numId w:val="152"/>
        </w:numPr>
        <w:jc w:val="both"/>
        <w:rPr>
          <w:rFonts w:asciiTheme="minorHAnsi" w:hAnsiTheme="minorHAnsi"/>
        </w:rPr>
      </w:pPr>
      <w:r>
        <w:rPr>
          <w:rFonts w:asciiTheme="minorHAnsi" w:hAnsiTheme="minorHAnsi"/>
        </w:rPr>
        <w:t xml:space="preserve">výplatná páska, </w:t>
      </w:r>
      <w:r w:rsidR="00304630" w:rsidRPr="00CF2D1E">
        <w:rPr>
          <w:rFonts w:asciiTheme="minorHAnsi" w:hAnsiTheme="minorHAnsi"/>
        </w:rPr>
        <w:t>mzdový list</w:t>
      </w:r>
      <w:r>
        <w:rPr>
          <w:rFonts w:asciiTheme="minorHAnsi" w:hAnsiTheme="minorHAnsi"/>
        </w:rPr>
        <w:t xml:space="preserve"> </w:t>
      </w:r>
      <w:r w:rsidRPr="00CF2D1E">
        <w:rPr>
          <w:rFonts w:asciiTheme="minorHAnsi" w:hAnsiTheme="minorHAnsi"/>
        </w:rPr>
        <w:t>alebo iný relevantný doklad</w:t>
      </w:r>
      <w:r>
        <w:rPr>
          <w:rFonts w:asciiTheme="minorHAnsi" w:hAnsiTheme="minorHAnsi"/>
        </w:rPr>
        <w:t xml:space="preserve"> (</w:t>
      </w:r>
      <w:r w:rsidRPr="00CF2D1E">
        <w:rPr>
          <w:rFonts w:asciiTheme="minorHAnsi" w:hAnsiTheme="minorHAnsi"/>
        </w:rPr>
        <w:t>v prípade, ak nie je vymeriavací základ uvedený na výplatnej páske, resp. mzdovom liste, prikladá sa doklad, kde sú uvedené vymeriavacie základy, z ktorých zamestnávateľ vypočíta odvody, výpisy z bankového účtu potvrdzujúce úhradu deklarovaných výdavkov</w:t>
      </w:r>
      <w:r>
        <w:rPr>
          <w:rFonts w:asciiTheme="minorHAnsi" w:hAnsiTheme="minorHAnsi"/>
        </w:rPr>
        <w:t>)</w:t>
      </w:r>
      <w:r w:rsidR="00557CF4" w:rsidRPr="00CF2D1E">
        <w:rPr>
          <w:rFonts w:asciiTheme="minorHAnsi" w:hAnsiTheme="minorHAnsi"/>
        </w:rPr>
        <w:t>;</w:t>
      </w:r>
    </w:p>
    <w:p w14:paraId="2E3CC94B" w14:textId="575F04A9" w:rsidR="00304630" w:rsidRPr="00CF2D1E" w:rsidRDefault="00C42EBE" w:rsidP="00CF2D1E">
      <w:pPr>
        <w:pStyle w:val="Odsekzoznamu"/>
        <w:numPr>
          <w:ilvl w:val="0"/>
          <w:numId w:val="152"/>
        </w:numPr>
        <w:jc w:val="both"/>
        <w:rPr>
          <w:rFonts w:asciiTheme="minorHAnsi" w:hAnsiTheme="minorHAnsi"/>
        </w:rPr>
      </w:pPr>
      <w:r w:rsidRPr="00CF2D1E">
        <w:rPr>
          <w:rFonts w:asciiTheme="minorHAnsi" w:hAnsiTheme="minorHAnsi"/>
        </w:rPr>
        <w:lastRenderedPageBreak/>
        <w:t xml:space="preserve">výkazy preddavkov na poistné na verejné zdravotné poistenie, výkazy preddavkov </w:t>
      </w:r>
      <w:r w:rsidRPr="00CF2D1E">
        <w:rPr>
          <w:rFonts w:asciiTheme="minorHAnsi" w:hAnsiTheme="minorHAnsi"/>
        </w:rPr>
        <w:br/>
        <w:t>na sociálne poistenie</w:t>
      </w:r>
      <w:r w:rsidR="00557CF4" w:rsidRPr="00CF2D1E">
        <w:rPr>
          <w:rFonts w:asciiTheme="minorHAnsi" w:hAnsiTheme="minorHAnsi"/>
        </w:rPr>
        <w:t>;</w:t>
      </w:r>
    </w:p>
    <w:p w14:paraId="19998608" w14:textId="50B4E5B5" w:rsidR="005151C5" w:rsidRPr="004C19E9" w:rsidRDefault="005151C5" w:rsidP="00051B18">
      <w:pPr>
        <w:pStyle w:val="Odsekzoznamu"/>
        <w:numPr>
          <w:ilvl w:val="0"/>
          <w:numId w:val="152"/>
        </w:numPr>
        <w:jc w:val="both"/>
        <w:rPr>
          <w:rFonts w:asciiTheme="minorHAnsi" w:hAnsiTheme="minorHAnsi"/>
        </w:rPr>
      </w:pPr>
      <w:r w:rsidRPr="00CF2D1E">
        <w:rPr>
          <w:rFonts w:asciiTheme="minorHAnsi" w:hAnsiTheme="minorHAnsi"/>
        </w:rPr>
        <w:t>identifikácia účtov zamestnancov, ktorých mzdy sú hradené z</w:t>
      </w:r>
      <w:r w:rsidR="009F359A">
        <w:rPr>
          <w:rFonts w:asciiTheme="minorHAnsi" w:hAnsiTheme="minorHAnsi"/>
        </w:rPr>
        <w:t> </w:t>
      </w:r>
      <w:r w:rsidRPr="00CF2D1E">
        <w:rPr>
          <w:rFonts w:asciiTheme="minorHAnsi" w:hAnsiTheme="minorHAnsi"/>
        </w:rPr>
        <w:t>projektu</w:t>
      </w:r>
      <w:r w:rsidR="009F359A">
        <w:rPr>
          <w:rFonts w:asciiTheme="minorHAnsi" w:hAnsiTheme="minorHAnsi"/>
        </w:rPr>
        <w:t>, ak nie sú uvedené v pracovných zmluvách, resp. v súhlase dotknutej osoby na spracovanie a poskytnutie osobných údajov</w:t>
      </w:r>
      <w:r w:rsidRPr="00CF2D1E">
        <w:rPr>
          <w:rFonts w:asciiTheme="minorHAnsi" w:hAnsiTheme="minorHAnsi"/>
        </w:rPr>
        <w:t>;</w:t>
      </w:r>
    </w:p>
    <w:p w14:paraId="6D0310D8" w14:textId="0A624702"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výpis z bankového účtu o úhrade mzdy s identifikáciou zamestnanca</w:t>
      </w:r>
      <w:r w:rsidR="009F359A">
        <w:rPr>
          <w:rFonts w:asciiTheme="minorHAnsi" w:hAnsiTheme="minorHAnsi"/>
        </w:rPr>
        <w:t>, resp. doklad deklarujúci uhradenie mzdy v hotovosti</w:t>
      </w:r>
      <w:r w:rsidR="00557CF4" w:rsidRPr="00CF2D1E">
        <w:rPr>
          <w:rFonts w:asciiTheme="minorHAnsi" w:hAnsiTheme="minorHAnsi"/>
        </w:rPr>
        <w:t>;</w:t>
      </w:r>
    </w:p>
    <w:p w14:paraId="29AA1D11" w14:textId="29EE8B40"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výpis z bankového účtu o úhrade preddavkov na daň a odvodov do poisťovní s identifikáciou platby</w:t>
      </w:r>
      <w:r w:rsidR="00557CF4" w:rsidRPr="00CF2D1E">
        <w:rPr>
          <w:rFonts w:asciiTheme="minorHAnsi" w:hAnsiTheme="minorHAnsi"/>
        </w:rPr>
        <w:t>;</w:t>
      </w:r>
    </w:p>
    <w:p w14:paraId="7E29CC8B" w14:textId="2A020D5F" w:rsidR="00304630" w:rsidRDefault="00304630" w:rsidP="00CF2D1E">
      <w:pPr>
        <w:pStyle w:val="Odsekzoznamu"/>
        <w:numPr>
          <w:ilvl w:val="0"/>
          <w:numId w:val="152"/>
        </w:numPr>
        <w:jc w:val="both"/>
        <w:rPr>
          <w:rFonts w:asciiTheme="minorHAnsi" w:hAnsiTheme="minorHAnsi"/>
        </w:rPr>
      </w:pPr>
      <w:r w:rsidRPr="00CF2D1E">
        <w:rPr>
          <w:rFonts w:asciiTheme="minorHAnsi" w:hAnsiTheme="minorHAnsi"/>
        </w:rPr>
        <w:t>výpočet oprávnenej mzdy a</w:t>
      </w:r>
      <w:r w:rsidR="00557CF4" w:rsidRPr="00CF2D1E">
        <w:rPr>
          <w:rFonts w:asciiTheme="minorHAnsi" w:hAnsiTheme="minorHAnsi"/>
        </w:rPr>
        <w:t> </w:t>
      </w:r>
      <w:r w:rsidRPr="00CF2D1E">
        <w:rPr>
          <w:rFonts w:asciiTheme="minorHAnsi" w:hAnsiTheme="minorHAnsi"/>
        </w:rPr>
        <w:t>odvodov</w:t>
      </w:r>
      <w:r w:rsidR="00557CF4" w:rsidRPr="00CF2D1E">
        <w:rPr>
          <w:rFonts w:asciiTheme="minorHAnsi" w:hAnsiTheme="minorHAnsi"/>
        </w:rPr>
        <w:t>;</w:t>
      </w:r>
    </w:p>
    <w:p w14:paraId="2BC7AD7C" w14:textId="65CD85FC" w:rsidR="00051B18" w:rsidRPr="004C19E9" w:rsidRDefault="00051B18" w:rsidP="00051B18">
      <w:pPr>
        <w:pStyle w:val="Odsekzoznamu"/>
        <w:numPr>
          <w:ilvl w:val="0"/>
          <w:numId w:val="152"/>
        </w:numPr>
        <w:jc w:val="both"/>
        <w:rPr>
          <w:rFonts w:asciiTheme="minorHAnsi" w:hAnsiTheme="minorHAnsi"/>
        </w:rPr>
      </w:pPr>
      <w:r>
        <w:rPr>
          <w:rFonts w:asciiTheme="minorHAnsi" w:hAnsiTheme="minorHAnsi"/>
        </w:rPr>
        <w:t>v</w:t>
      </w:r>
      <w:r w:rsidRPr="00CF2D1E">
        <w:rPr>
          <w:rFonts w:asciiTheme="minorHAnsi" w:hAnsiTheme="minorHAnsi"/>
        </w:rPr>
        <w:t xml:space="preserve">ýpis priznaných a vyplatených miezd vrátane odvodov zamestnávateľa a odmien v prípade, že Prijímateľ nepredložil </w:t>
      </w:r>
      <w:proofErr w:type="spellStart"/>
      <w:r w:rsidRPr="00CF2D1E">
        <w:rPr>
          <w:rFonts w:asciiTheme="minorHAnsi" w:hAnsiTheme="minorHAnsi"/>
        </w:rPr>
        <w:t>položkovite</w:t>
      </w:r>
      <w:proofErr w:type="spellEnd"/>
      <w:r w:rsidRPr="00CF2D1E">
        <w:rPr>
          <w:rFonts w:asciiTheme="minorHAnsi" w:hAnsiTheme="minorHAnsi"/>
        </w:rPr>
        <w:t xml:space="preserve"> vyplnenú tabuľku za každého zamestnanca pri </w:t>
      </w:r>
      <w:proofErr w:type="spellStart"/>
      <w:r>
        <w:rPr>
          <w:rFonts w:asciiTheme="minorHAnsi" w:hAnsiTheme="minorHAnsi"/>
        </w:rPr>
        <w:t>ŽoP</w:t>
      </w:r>
      <w:proofErr w:type="spellEnd"/>
      <w:r w:rsidRPr="00CF2D1E">
        <w:rPr>
          <w:rFonts w:asciiTheme="minorHAnsi" w:hAnsiTheme="minorHAnsi"/>
        </w:rPr>
        <w:t>.</w:t>
      </w:r>
    </w:p>
    <w:p w14:paraId="2498F99E" w14:textId="17901768" w:rsidR="00304630" w:rsidRDefault="00304630" w:rsidP="00CF2D1E">
      <w:pPr>
        <w:pStyle w:val="Odsekzoznamu"/>
        <w:numPr>
          <w:ilvl w:val="0"/>
          <w:numId w:val="152"/>
        </w:numPr>
        <w:jc w:val="both"/>
        <w:rPr>
          <w:rFonts w:asciiTheme="minorHAnsi" w:hAnsiTheme="minorHAnsi"/>
        </w:rPr>
      </w:pPr>
      <w:r w:rsidRPr="00CF2D1E">
        <w:rPr>
          <w:rFonts w:asciiTheme="minorHAnsi" w:hAnsiTheme="minorHAnsi"/>
        </w:rPr>
        <w:t>súhlas dotknutej osoby na spracovanie a poskytnutie osobných údajov s identifikáciou čísla bankového spojenia</w:t>
      </w:r>
      <w:r w:rsidR="00557CF4" w:rsidRPr="00CF2D1E">
        <w:rPr>
          <w:rFonts w:asciiTheme="minorHAnsi" w:hAnsiTheme="minorHAnsi"/>
        </w:rPr>
        <w:t>.</w:t>
      </w:r>
    </w:p>
    <w:p w14:paraId="0DDEB412" w14:textId="77777777" w:rsidR="00752744" w:rsidRPr="00CF2D1E" w:rsidRDefault="00752744" w:rsidP="004C19E9">
      <w:pPr>
        <w:pStyle w:val="Odsekzoznamu"/>
        <w:ind w:left="794"/>
        <w:jc w:val="both"/>
        <w:rPr>
          <w:rFonts w:asciiTheme="minorHAnsi" w:hAnsiTheme="minorHAnsi"/>
        </w:rPr>
      </w:pPr>
    </w:p>
    <w:p w14:paraId="52EBA925" w14:textId="4DAACCE5" w:rsidR="00304630" w:rsidRDefault="00304630" w:rsidP="00CF2D1E">
      <w:pPr>
        <w:spacing w:before="120"/>
        <w:rPr>
          <w:rFonts w:asciiTheme="minorHAnsi" w:hAnsiTheme="minorHAnsi"/>
          <w:b/>
          <w:color w:val="365F91"/>
        </w:rPr>
      </w:pPr>
      <w:r w:rsidRPr="00CF2D1E">
        <w:rPr>
          <w:rFonts w:asciiTheme="minorHAnsi" w:hAnsiTheme="minorHAnsi"/>
          <w:b/>
          <w:color w:val="365F91"/>
        </w:rPr>
        <w:t>Dohody o práci vykonávanej mimo pracovného pomeru</w:t>
      </w:r>
    </w:p>
    <w:p w14:paraId="2C834F20" w14:textId="77777777" w:rsidR="0097608A" w:rsidRDefault="0097608A" w:rsidP="00CF2D1E">
      <w:pPr>
        <w:spacing w:before="120"/>
        <w:rPr>
          <w:rFonts w:asciiTheme="minorHAnsi" w:hAnsiTheme="minorHAnsi"/>
          <w:b/>
          <w:color w:val="365F91"/>
        </w:rPr>
      </w:pPr>
    </w:p>
    <w:p w14:paraId="462BCAD5" w14:textId="46DD2845" w:rsidR="0097608A" w:rsidRPr="004C19E9" w:rsidRDefault="00B61AC3" w:rsidP="004C19E9">
      <w:pPr>
        <w:rPr>
          <w:rFonts w:asciiTheme="minorHAnsi" w:hAnsiTheme="minorHAnsi"/>
          <w:b/>
          <w:bCs/>
          <w:i/>
        </w:rPr>
      </w:pPr>
      <w:r>
        <w:rPr>
          <w:rFonts w:asciiTheme="minorHAnsi" w:hAnsiTheme="minorHAnsi"/>
          <w:b/>
          <w:bCs/>
          <w:i/>
        </w:rPr>
        <w:t>Minimálny rozsah</w:t>
      </w:r>
      <w:r w:rsidR="0097608A">
        <w:rPr>
          <w:rFonts w:asciiTheme="minorHAnsi" w:hAnsiTheme="minorHAnsi"/>
          <w:b/>
          <w:bCs/>
          <w:i/>
        </w:rPr>
        <w:t xml:space="preserve"> dokumentácie predkladanej k </w:t>
      </w:r>
      <w:proofErr w:type="spellStart"/>
      <w:r w:rsidR="0097608A">
        <w:rPr>
          <w:rFonts w:asciiTheme="minorHAnsi" w:hAnsiTheme="minorHAnsi"/>
          <w:b/>
          <w:bCs/>
          <w:i/>
        </w:rPr>
        <w:t>ŽoP</w:t>
      </w:r>
      <w:proofErr w:type="spellEnd"/>
      <w:r w:rsidR="0097608A" w:rsidRPr="005C7BDF">
        <w:rPr>
          <w:rFonts w:asciiTheme="minorHAnsi" w:hAnsiTheme="minorHAnsi"/>
          <w:b/>
          <w:bCs/>
          <w:i/>
        </w:rPr>
        <w:t>:</w:t>
      </w:r>
    </w:p>
    <w:p w14:paraId="35C4E302" w14:textId="2D5EBEE7" w:rsidR="00304630" w:rsidRPr="00CF2D1E" w:rsidRDefault="0097608A" w:rsidP="00CF2D1E">
      <w:pPr>
        <w:pStyle w:val="Odsekzoznamu"/>
        <w:numPr>
          <w:ilvl w:val="0"/>
          <w:numId w:val="152"/>
        </w:numPr>
        <w:jc w:val="both"/>
        <w:rPr>
          <w:rFonts w:asciiTheme="minorHAnsi" w:hAnsiTheme="minorHAnsi"/>
        </w:rPr>
      </w:pPr>
      <w:r>
        <w:rPr>
          <w:rFonts w:asciiTheme="minorHAnsi" w:hAnsiTheme="minorHAnsi"/>
        </w:rPr>
        <w:t>dohod</w:t>
      </w:r>
      <w:r w:rsidR="00752744">
        <w:rPr>
          <w:rFonts w:asciiTheme="minorHAnsi" w:hAnsiTheme="minorHAnsi"/>
        </w:rPr>
        <w:t>y</w:t>
      </w:r>
      <w:r>
        <w:rPr>
          <w:rFonts w:asciiTheme="minorHAnsi" w:hAnsiTheme="minorHAnsi"/>
        </w:rPr>
        <w:t xml:space="preserve"> o práci vykonávanej mimo pracovného pomeru</w:t>
      </w:r>
      <w:r w:rsidR="00752744">
        <w:rPr>
          <w:rFonts w:asciiTheme="minorHAnsi" w:hAnsiTheme="minorHAnsi"/>
        </w:rPr>
        <w:t xml:space="preserve"> - kópia</w:t>
      </w:r>
      <w:r>
        <w:rPr>
          <w:rFonts w:asciiTheme="minorHAnsi" w:hAnsiTheme="minorHAnsi"/>
        </w:rPr>
        <w:t xml:space="preserve"> (napr. </w:t>
      </w:r>
      <w:r w:rsidR="00304630" w:rsidRPr="00CF2D1E">
        <w:rPr>
          <w:rFonts w:asciiTheme="minorHAnsi" w:hAnsiTheme="minorHAnsi"/>
        </w:rPr>
        <w:t xml:space="preserve">dohoda o vykonaní práce, resp. iná dohoda o práci vykonávanej mimo pracovného pomeru v zmysle </w:t>
      </w:r>
      <w:r w:rsidR="00CD5E63" w:rsidRPr="00CF2D1E">
        <w:rPr>
          <w:rFonts w:asciiTheme="minorHAnsi" w:hAnsiTheme="minorHAnsi"/>
        </w:rPr>
        <w:t xml:space="preserve">Zákonníka </w:t>
      </w:r>
      <w:r w:rsidR="00304630" w:rsidRPr="00CF2D1E">
        <w:rPr>
          <w:rFonts w:asciiTheme="minorHAnsi" w:hAnsiTheme="minorHAnsi"/>
        </w:rPr>
        <w:t>práce</w:t>
      </w:r>
      <w:r w:rsidR="00752744">
        <w:rPr>
          <w:rFonts w:asciiTheme="minorHAnsi" w:hAnsiTheme="minorHAnsi"/>
        </w:rPr>
        <w:t>)</w:t>
      </w:r>
      <w:r w:rsidR="00E02B65" w:rsidRPr="00E02B65">
        <w:rPr>
          <w:rFonts w:asciiTheme="minorHAnsi" w:hAnsiTheme="minorHAnsi"/>
        </w:rPr>
        <w:t xml:space="preserve"> </w:t>
      </w:r>
      <w:r w:rsidR="00E02B65" w:rsidRPr="00CF2D1E">
        <w:rPr>
          <w:rFonts w:asciiTheme="minorHAnsi" w:hAnsiTheme="minorHAnsi"/>
        </w:rPr>
        <w:t>(v prípade, že bolo predložené pri žiadosti o NFP a nedošlo k zmenám nie je potrebné prikladať</w:t>
      </w:r>
      <w:r w:rsidR="00752744">
        <w:rPr>
          <w:rFonts w:asciiTheme="minorHAnsi" w:hAnsiTheme="minorHAnsi"/>
        </w:rPr>
        <w:t>)</w:t>
      </w:r>
      <w:r w:rsidR="00557CF4" w:rsidRPr="00CF2D1E">
        <w:rPr>
          <w:rFonts w:asciiTheme="minorHAnsi" w:hAnsiTheme="minorHAnsi"/>
        </w:rPr>
        <w:t>;</w:t>
      </w:r>
    </w:p>
    <w:p w14:paraId="5D459326" w14:textId="5F1EE1BC" w:rsidR="00744536" w:rsidRPr="00CF2D1E" w:rsidRDefault="00744536" w:rsidP="00CF2D1E">
      <w:pPr>
        <w:pStyle w:val="Odsekzoznamu"/>
        <w:numPr>
          <w:ilvl w:val="0"/>
          <w:numId w:val="152"/>
        </w:numPr>
        <w:jc w:val="both"/>
        <w:rPr>
          <w:rFonts w:asciiTheme="minorHAnsi" w:hAnsiTheme="minorHAnsi"/>
        </w:rPr>
      </w:pPr>
      <w:r w:rsidRPr="00CF2D1E">
        <w:rPr>
          <w:rFonts w:asciiTheme="minorHAnsi" w:hAnsiTheme="minorHAnsi"/>
        </w:rPr>
        <w:t>pracovný výkaz</w:t>
      </w:r>
      <w:r w:rsidR="0097608A">
        <w:rPr>
          <w:rFonts w:asciiTheme="minorHAnsi" w:hAnsiTheme="minorHAnsi"/>
        </w:rPr>
        <w:t xml:space="preserve"> (príloha č. 1)</w:t>
      </w:r>
      <w:r w:rsidRPr="00CF2D1E">
        <w:rPr>
          <w:rFonts w:asciiTheme="minorHAnsi" w:hAnsiTheme="minorHAnsi"/>
        </w:rPr>
        <w:t>: výkazy odpracovaných hodín zamestnancov pracujúcich na dohody o prácach vykonávaných mimo pracovného pomeru, pričom zamestnanci pracujúci na základe dohody o brigádnickej práci študenta predkladajú zároveň prehľad dochádzky. Vo výkazoch odpracovaných hodín musí byť zadefinovaný výpočet odpracovaných hodín a výšk</w:t>
      </w:r>
      <w:r w:rsidR="00561A6E">
        <w:rPr>
          <w:rFonts w:asciiTheme="minorHAnsi" w:hAnsiTheme="minorHAnsi"/>
        </w:rPr>
        <w:t>a</w:t>
      </w:r>
      <w:r w:rsidRPr="00CF2D1E">
        <w:rPr>
          <w:rFonts w:asciiTheme="minorHAnsi" w:hAnsiTheme="minorHAnsi"/>
        </w:rPr>
        <w:t xml:space="preserve"> odmeny za dané obdobie.</w:t>
      </w:r>
      <w:r w:rsidR="00084839" w:rsidRPr="00CF2D1E">
        <w:rPr>
          <w:rFonts w:asciiTheme="minorHAnsi" w:hAnsiTheme="minorHAnsi"/>
        </w:rPr>
        <w:t xml:space="preserve"> </w:t>
      </w:r>
      <w:r w:rsidRPr="00CF2D1E">
        <w:rPr>
          <w:rFonts w:asciiTheme="minorHAnsi" w:hAnsiTheme="minorHAnsi"/>
        </w:rPr>
        <w:t>U zamestnancov, ktorí pracujú na základe dohody o vykonaní práce, resp. dohody o pracovnej činnosti, je ich nadriadený zamestnanec povinný sledovať ich dochádzku a po skončení odpracovaného obdobia potvrdiť svojim podpisom odpracovaný čas, resp. výstup daného zamestnanca</w:t>
      </w:r>
      <w:r w:rsidR="00350E8B">
        <w:rPr>
          <w:rStyle w:val="Odkaznapoznmkupodiarou"/>
          <w:rFonts w:asciiTheme="minorHAnsi" w:hAnsiTheme="minorHAnsi"/>
        </w:rPr>
        <w:footnoteReference w:id="20"/>
      </w:r>
      <w:r w:rsidR="003F5C33">
        <w:rPr>
          <w:rFonts w:asciiTheme="minorHAnsi" w:hAnsiTheme="minorHAnsi"/>
        </w:rPr>
        <w:t xml:space="preserve">. Pracovný výkaz </w:t>
      </w:r>
      <w:r w:rsidR="003F5C33" w:rsidRPr="00CF2D1E">
        <w:rPr>
          <w:rFonts w:asciiTheme="minorHAnsi" w:hAnsiTheme="minorHAnsi"/>
          <w:b/>
        </w:rPr>
        <w:t xml:space="preserve">nie je </w:t>
      </w:r>
      <w:r w:rsidR="003F5C33">
        <w:rPr>
          <w:rFonts w:asciiTheme="minorHAnsi" w:hAnsiTheme="minorHAnsi"/>
          <w:b/>
        </w:rPr>
        <w:t xml:space="preserve">potrebné </w:t>
      </w:r>
      <w:r w:rsidR="003F5C33">
        <w:rPr>
          <w:rFonts w:asciiTheme="minorHAnsi" w:hAnsiTheme="minorHAnsi"/>
          <w:bCs/>
        </w:rPr>
        <w:t xml:space="preserve">vypracúvať </w:t>
      </w:r>
      <w:r w:rsidR="003F5C33" w:rsidRPr="00CF2D1E">
        <w:rPr>
          <w:rFonts w:asciiTheme="minorHAnsi" w:hAnsiTheme="minorHAnsi"/>
        </w:rPr>
        <w:t xml:space="preserve">v prípade, </w:t>
      </w:r>
      <w:r w:rsidR="00F379D0">
        <w:rPr>
          <w:rFonts w:asciiTheme="minorHAnsi" w:hAnsiTheme="minorHAnsi"/>
        </w:rPr>
        <w:t>ak</w:t>
      </w:r>
      <w:r w:rsidR="003F5C33" w:rsidRPr="00CF2D1E">
        <w:rPr>
          <w:rFonts w:asciiTheme="minorHAnsi" w:hAnsiTheme="minorHAnsi"/>
        </w:rPr>
        <w:t xml:space="preserve"> </w:t>
      </w:r>
      <w:r w:rsidR="00F379D0">
        <w:rPr>
          <w:rFonts w:asciiTheme="minorHAnsi" w:hAnsiTheme="minorHAnsi"/>
        </w:rPr>
        <w:t xml:space="preserve">sú </w:t>
      </w:r>
      <w:r w:rsidR="003F5C33" w:rsidRPr="00CF2D1E">
        <w:rPr>
          <w:rFonts w:asciiTheme="minorHAnsi" w:hAnsiTheme="minorHAnsi"/>
        </w:rPr>
        <w:t>zamestnanci refundovaní na 100</w:t>
      </w:r>
      <w:r w:rsidR="003F5C33">
        <w:rPr>
          <w:rFonts w:asciiTheme="minorHAnsi" w:hAnsiTheme="minorHAnsi"/>
        </w:rPr>
        <w:t xml:space="preserve"> </w:t>
      </w:r>
      <w:r w:rsidR="003F5C33" w:rsidRPr="00CF2D1E">
        <w:rPr>
          <w:rFonts w:asciiTheme="minorHAnsi" w:hAnsiTheme="minorHAnsi"/>
        </w:rPr>
        <w:t>% alebo využívajú alokačné kritérium</w:t>
      </w:r>
      <w:r w:rsidR="00557CF4" w:rsidRPr="00CF2D1E">
        <w:rPr>
          <w:rFonts w:asciiTheme="minorHAnsi" w:hAnsiTheme="minorHAnsi"/>
        </w:rPr>
        <w:t>;</w:t>
      </w:r>
    </w:p>
    <w:p w14:paraId="78C9BE78" w14:textId="77777777" w:rsidR="0097608A" w:rsidRPr="00CF2D1E" w:rsidRDefault="0097608A" w:rsidP="0097608A">
      <w:pPr>
        <w:pStyle w:val="Odsekzoznamu"/>
        <w:numPr>
          <w:ilvl w:val="0"/>
          <w:numId w:val="152"/>
        </w:numPr>
        <w:jc w:val="both"/>
        <w:rPr>
          <w:rFonts w:asciiTheme="minorHAnsi" w:hAnsiTheme="minorHAnsi"/>
        </w:rPr>
      </w:pPr>
      <w:r>
        <w:rPr>
          <w:rFonts w:asciiTheme="minorHAnsi" w:hAnsiTheme="minorHAnsi"/>
        </w:rPr>
        <w:t xml:space="preserve">výplatná páska, </w:t>
      </w:r>
      <w:r w:rsidRPr="00CF2D1E">
        <w:rPr>
          <w:rFonts w:asciiTheme="minorHAnsi" w:hAnsiTheme="minorHAnsi"/>
        </w:rPr>
        <w:t>mzdový list</w:t>
      </w:r>
      <w:r>
        <w:rPr>
          <w:rFonts w:asciiTheme="minorHAnsi" w:hAnsiTheme="minorHAnsi"/>
        </w:rPr>
        <w:t xml:space="preserve"> </w:t>
      </w:r>
      <w:r w:rsidRPr="00CF2D1E">
        <w:rPr>
          <w:rFonts w:asciiTheme="minorHAnsi" w:hAnsiTheme="minorHAnsi"/>
        </w:rPr>
        <w:t>alebo iný relevantný doklad</w:t>
      </w:r>
      <w:r>
        <w:rPr>
          <w:rFonts w:asciiTheme="minorHAnsi" w:hAnsiTheme="minorHAnsi"/>
        </w:rPr>
        <w:t xml:space="preserve"> (</w:t>
      </w:r>
      <w:r w:rsidRPr="00CF2D1E">
        <w:rPr>
          <w:rFonts w:asciiTheme="minorHAnsi" w:hAnsiTheme="minorHAnsi"/>
        </w:rPr>
        <w:t>v prípade, ak nie je vymeriavací základ uvedený na výplatnej páske, resp. mzdovom liste, prikladá sa doklad, kde sú uvedené vymeriavacie základy, z ktorých zamestnávateľ vypočíta odvody, výpisy z bankového účtu potvrdzujúce úhradu deklarovaných výdavkov</w:t>
      </w:r>
      <w:r>
        <w:rPr>
          <w:rFonts w:asciiTheme="minorHAnsi" w:hAnsiTheme="minorHAnsi"/>
        </w:rPr>
        <w:t>)</w:t>
      </w:r>
      <w:r w:rsidRPr="00CF2D1E">
        <w:rPr>
          <w:rFonts w:asciiTheme="minorHAnsi" w:hAnsiTheme="minorHAnsi"/>
        </w:rPr>
        <w:t>;</w:t>
      </w:r>
    </w:p>
    <w:p w14:paraId="6E9CFF52" w14:textId="3EC6C5FC" w:rsidR="0097608A" w:rsidRPr="00CF2D1E" w:rsidRDefault="0097608A" w:rsidP="0097608A">
      <w:pPr>
        <w:pStyle w:val="Odsekzoznamu"/>
        <w:numPr>
          <w:ilvl w:val="0"/>
          <w:numId w:val="152"/>
        </w:numPr>
        <w:jc w:val="both"/>
        <w:rPr>
          <w:rFonts w:asciiTheme="minorHAnsi" w:hAnsiTheme="minorHAnsi"/>
        </w:rPr>
      </w:pPr>
      <w:r w:rsidRPr="00CF2D1E">
        <w:rPr>
          <w:rFonts w:asciiTheme="minorHAnsi" w:hAnsiTheme="minorHAnsi"/>
        </w:rPr>
        <w:t xml:space="preserve">výkazy preddavkov na poistné na verejné zdravotné poistenie, výkazy preddavkov </w:t>
      </w:r>
      <w:r w:rsidRPr="00CF2D1E">
        <w:rPr>
          <w:rFonts w:asciiTheme="minorHAnsi" w:hAnsiTheme="minorHAnsi"/>
        </w:rPr>
        <w:br/>
        <w:t>na sociálne poistenie;</w:t>
      </w:r>
    </w:p>
    <w:p w14:paraId="60ED7390" w14:textId="04B3695E" w:rsidR="009F359A" w:rsidRPr="004C19E9" w:rsidRDefault="009F359A" w:rsidP="001335BB">
      <w:pPr>
        <w:pStyle w:val="Odsekzoznamu"/>
        <w:numPr>
          <w:ilvl w:val="0"/>
          <w:numId w:val="152"/>
        </w:numPr>
        <w:jc w:val="both"/>
        <w:rPr>
          <w:rFonts w:asciiTheme="minorHAnsi" w:hAnsiTheme="minorHAnsi"/>
        </w:rPr>
      </w:pPr>
      <w:r w:rsidRPr="00CF2D1E">
        <w:rPr>
          <w:rFonts w:asciiTheme="minorHAnsi" w:hAnsiTheme="minorHAnsi"/>
        </w:rPr>
        <w:t>identifikácia účtov zamestnancov, ktorých mzdy sú hradené z</w:t>
      </w:r>
      <w:r>
        <w:rPr>
          <w:rFonts w:asciiTheme="minorHAnsi" w:hAnsiTheme="minorHAnsi"/>
        </w:rPr>
        <w:t> </w:t>
      </w:r>
      <w:r w:rsidRPr="00CF2D1E">
        <w:rPr>
          <w:rFonts w:asciiTheme="minorHAnsi" w:hAnsiTheme="minorHAnsi"/>
        </w:rPr>
        <w:t>projektu</w:t>
      </w:r>
      <w:r>
        <w:rPr>
          <w:rFonts w:asciiTheme="minorHAnsi" w:hAnsiTheme="minorHAnsi"/>
        </w:rPr>
        <w:t>, ak nie sú uvedené v pracovných zmluvách</w:t>
      </w:r>
      <w:r w:rsidRPr="00CF2D1E">
        <w:rPr>
          <w:rFonts w:asciiTheme="minorHAnsi" w:hAnsiTheme="minorHAnsi"/>
        </w:rPr>
        <w:t>;</w:t>
      </w:r>
    </w:p>
    <w:p w14:paraId="520FCDE4" w14:textId="2FE5BE63" w:rsidR="0097608A" w:rsidRPr="00CF2D1E" w:rsidRDefault="0097608A" w:rsidP="0097608A">
      <w:pPr>
        <w:pStyle w:val="Odsekzoznamu"/>
        <w:numPr>
          <w:ilvl w:val="0"/>
          <w:numId w:val="152"/>
        </w:numPr>
        <w:jc w:val="both"/>
        <w:rPr>
          <w:rFonts w:asciiTheme="minorHAnsi" w:hAnsiTheme="minorHAnsi"/>
        </w:rPr>
      </w:pPr>
      <w:r w:rsidRPr="00CF2D1E">
        <w:rPr>
          <w:rFonts w:asciiTheme="minorHAnsi" w:hAnsiTheme="minorHAnsi"/>
        </w:rPr>
        <w:t>výpis z bankového účtu o úhrade mzdy s identifikáciou zamestnanca</w:t>
      </w:r>
      <w:r w:rsidR="009F359A">
        <w:rPr>
          <w:rFonts w:asciiTheme="minorHAnsi" w:hAnsiTheme="minorHAnsi"/>
        </w:rPr>
        <w:t>, resp. doklad deklarujúci uhradenie mzdy v hotovosti</w:t>
      </w:r>
      <w:r w:rsidRPr="00CF2D1E">
        <w:rPr>
          <w:rFonts w:asciiTheme="minorHAnsi" w:hAnsiTheme="minorHAnsi"/>
        </w:rPr>
        <w:t>;</w:t>
      </w:r>
    </w:p>
    <w:p w14:paraId="435A8D41" w14:textId="77777777" w:rsidR="0097608A" w:rsidRPr="00CF2D1E" w:rsidRDefault="0097608A" w:rsidP="0097608A">
      <w:pPr>
        <w:pStyle w:val="Odsekzoznamu"/>
        <w:numPr>
          <w:ilvl w:val="0"/>
          <w:numId w:val="152"/>
        </w:numPr>
        <w:jc w:val="both"/>
        <w:rPr>
          <w:rFonts w:asciiTheme="minorHAnsi" w:hAnsiTheme="minorHAnsi"/>
        </w:rPr>
      </w:pPr>
      <w:r w:rsidRPr="00CF2D1E">
        <w:rPr>
          <w:rFonts w:asciiTheme="minorHAnsi" w:hAnsiTheme="minorHAnsi"/>
        </w:rPr>
        <w:lastRenderedPageBreak/>
        <w:t>výpis z bankového účtu o úhrade preddavkov na daň a odvodov do poisťovní s identifikáciou platby;</w:t>
      </w:r>
    </w:p>
    <w:p w14:paraId="6BB60B3F" w14:textId="178E6152"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výpočet oprávnenej výšky výdavku</w:t>
      </w:r>
      <w:r w:rsidR="00557CF4" w:rsidRPr="00215368">
        <w:rPr>
          <w:rFonts w:asciiTheme="minorHAnsi" w:hAnsiTheme="minorHAnsi"/>
        </w:rPr>
        <w:t>;</w:t>
      </w:r>
    </w:p>
    <w:p w14:paraId="708FDC31" w14:textId="298F18B8" w:rsidR="00E36473" w:rsidRDefault="00B31F60" w:rsidP="00CF2D1E">
      <w:pPr>
        <w:pStyle w:val="Odsekzoznamu"/>
        <w:numPr>
          <w:ilvl w:val="0"/>
          <w:numId w:val="152"/>
        </w:numPr>
        <w:jc w:val="both"/>
        <w:rPr>
          <w:rFonts w:asciiTheme="minorHAnsi" w:hAnsiTheme="minorHAnsi"/>
        </w:rPr>
      </w:pPr>
      <w:r w:rsidRPr="00CF2D1E">
        <w:rPr>
          <w:rFonts w:asciiTheme="minorHAnsi" w:hAnsiTheme="minorHAnsi"/>
        </w:rPr>
        <w:t xml:space="preserve">v prípade, že </w:t>
      </w:r>
      <w:r w:rsidR="00507E7D" w:rsidRPr="00CF2D1E">
        <w:rPr>
          <w:rFonts w:asciiTheme="minorHAnsi" w:hAnsiTheme="minorHAnsi"/>
        </w:rPr>
        <w:t>ide o</w:t>
      </w:r>
      <w:r w:rsidRPr="00CF2D1E">
        <w:rPr>
          <w:rFonts w:asciiTheme="minorHAnsi" w:hAnsiTheme="minorHAnsi"/>
        </w:rPr>
        <w:t xml:space="preserve"> vykonanie odborných prác, ktorých výstupom je vypracovanie konkrétneho zadania</w:t>
      </w:r>
      <w:r w:rsidR="0097608A">
        <w:rPr>
          <w:rFonts w:asciiTheme="minorHAnsi" w:hAnsiTheme="minorHAnsi"/>
        </w:rPr>
        <w:t>/</w:t>
      </w:r>
      <w:r w:rsidRPr="00CF2D1E">
        <w:rPr>
          <w:rFonts w:asciiTheme="minorHAnsi" w:hAnsiTheme="minorHAnsi"/>
        </w:rPr>
        <w:t>dokumentu</w:t>
      </w:r>
      <w:r w:rsidR="0097608A">
        <w:rPr>
          <w:rFonts w:asciiTheme="minorHAnsi" w:hAnsiTheme="minorHAnsi"/>
        </w:rPr>
        <w:t>,</w:t>
      </w:r>
      <w:r w:rsidRPr="00CF2D1E">
        <w:rPr>
          <w:rFonts w:asciiTheme="minorHAnsi" w:hAnsiTheme="minorHAnsi"/>
        </w:rPr>
        <w:t xml:space="preserve"> resp. poskytovanie poradenských a konzultačných služieb aj </w:t>
      </w:r>
      <w:r w:rsidR="00E36473" w:rsidRPr="00CF2D1E">
        <w:rPr>
          <w:rFonts w:asciiTheme="minorHAnsi" w:hAnsiTheme="minorHAnsi"/>
        </w:rPr>
        <w:t xml:space="preserve">podporná dokumentácia </w:t>
      </w:r>
      <w:r w:rsidR="00E36473" w:rsidRPr="00CF2D1E">
        <w:rPr>
          <w:rFonts w:asciiTheme="minorHAnsi" w:hAnsiTheme="minorHAnsi"/>
          <w:b/>
        </w:rPr>
        <w:t>preukazujúca oprávnenosť poskytovaných služieb a vykonaných prác</w:t>
      </w:r>
      <w:r w:rsidR="00E36473" w:rsidRPr="00CF2D1E">
        <w:rPr>
          <w:rFonts w:asciiTheme="minorHAnsi" w:hAnsiTheme="minorHAnsi"/>
        </w:rPr>
        <w:t xml:space="preserve"> (výstupné dokumenty </w:t>
      </w:r>
      <w:r w:rsidR="00C16AB3" w:rsidRPr="00CF2D1E">
        <w:rPr>
          <w:rFonts w:asciiTheme="minorHAnsi" w:hAnsiTheme="minorHAnsi"/>
        </w:rPr>
        <w:t>–</w:t>
      </w:r>
      <w:r w:rsidR="00E36473" w:rsidRPr="00CF2D1E">
        <w:rPr>
          <w:rFonts w:asciiTheme="minorHAnsi" w:hAnsiTheme="minorHAnsi"/>
        </w:rPr>
        <w:t xml:space="preserve"> </w:t>
      </w:r>
      <w:r w:rsidR="00C16AB3" w:rsidRPr="00CF2D1E">
        <w:rPr>
          <w:rFonts w:asciiTheme="minorHAnsi" w:hAnsiTheme="minorHAnsi"/>
        </w:rPr>
        <w:t xml:space="preserve">vypracované </w:t>
      </w:r>
      <w:r w:rsidR="00E36473" w:rsidRPr="00CF2D1E">
        <w:rPr>
          <w:rFonts w:asciiTheme="minorHAnsi" w:hAnsiTheme="minorHAnsi"/>
        </w:rPr>
        <w:t xml:space="preserve">stanoviská, </w:t>
      </w:r>
      <w:r w:rsidR="00C16AB3" w:rsidRPr="00CF2D1E">
        <w:rPr>
          <w:rFonts w:asciiTheme="minorHAnsi" w:hAnsiTheme="minorHAnsi"/>
        </w:rPr>
        <w:t xml:space="preserve">štúdie, </w:t>
      </w:r>
      <w:r w:rsidR="00E36473" w:rsidRPr="00CF2D1E">
        <w:rPr>
          <w:rFonts w:asciiTheme="minorHAnsi" w:hAnsiTheme="minorHAnsi"/>
        </w:rPr>
        <w:t>záznamy z rokovania a konzultácii</w:t>
      </w:r>
      <w:r w:rsidR="00C16AB3" w:rsidRPr="00CF2D1E">
        <w:rPr>
          <w:rFonts w:asciiTheme="minorHAnsi" w:hAnsiTheme="minorHAnsi"/>
        </w:rPr>
        <w:t xml:space="preserve"> osobitne pre každé jednotlivé rokovanie </w:t>
      </w:r>
      <w:r w:rsidR="00045CB0" w:rsidRPr="00CF2D1E">
        <w:rPr>
          <w:rFonts w:asciiTheme="minorHAnsi" w:hAnsiTheme="minorHAnsi"/>
        </w:rPr>
        <w:t xml:space="preserve">podľa prílohy </w:t>
      </w:r>
      <w:r w:rsidR="00C16AB3" w:rsidRPr="00CF2D1E">
        <w:rPr>
          <w:rFonts w:asciiTheme="minorHAnsi" w:hAnsiTheme="minorHAnsi"/>
        </w:rPr>
        <w:t>č.</w:t>
      </w:r>
      <w:r w:rsidR="0097608A">
        <w:rPr>
          <w:rFonts w:asciiTheme="minorHAnsi" w:hAnsiTheme="minorHAnsi"/>
        </w:rPr>
        <w:t xml:space="preserve"> </w:t>
      </w:r>
      <w:r w:rsidR="00C16AB3" w:rsidRPr="00CF2D1E">
        <w:rPr>
          <w:rFonts w:asciiTheme="minorHAnsi" w:hAnsiTheme="minorHAnsi"/>
        </w:rPr>
        <w:t>1</w:t>
      </w:r>
      <w:r w:rsidR="006A61A5">
        <w:rPr>
          <w:rFonts w:asciiTheme="minorHAnsi" w:hAnsiTheme="minorHAnsi"/>
        </w:rPr>
        <w:t>2</w:t>
      </w:r>
      <w:r w:rsidR="00045CB0" w:rsidRPr="00CF2D1E">
        <w:rPr>
          <w:rFonts w:asciiTheme="minorHAnsi" w:hAnsiTheme="minorHAnsi"/>
        </w:rPr>
        <w:t xml:space="preserve"> a pod</w:t>
      </w:r>
      <w:r w:rsidR="00C16AB3" w:rsidRPr="00CF2D1E">
        <w:rPr>
          <w:rFonts w:asciiTheme="minorHAnsi" w:hAnsiTheme="minorHAnsi"/>
        </w:rPr>
        <w:t>.)</w:t>
      </w:r>
      <w:r w:rsidR="00557CF4" w:rsidRPr="00CF2D1E">
        <w:rPr>
          <w:rFonts w:asciiTheme="minorHAnsi" w:hAnsiTheme="minorHAnsi"/>
        </w:rPr>
        <w:t>.</w:t>
      </w:r>
    </w:p>
    <w:p w14:paraId="542F85A0" w14:textId="77777777" w:rsidR="00752744" w:rsidRPr="00CF2D1E" w:rsidRDefault="00752744" w:rsidP="004C19E9">
      <w:pPr>
        <w:pStyle w:val="Odsekzoznamu"/>
        <w:ind w:left="794"/>
        <w:jc w:val="both"/>
        <w:rPr>
          <w:rFonts w:asciiTheme="minorHAnsi" w:hAnsiTheme="minorHAnsi"/>
        </w:rPr>
      </w:pPr>
    </w:p>
    <w:p w14:paraId="3C93A246" w14:textId="44CFE17E" w:rsidR="00752744" w:rsidRDefault="008207C0" w:rsidP="004C19E9">
      <w:pPr>
        <w:shd w:val="clear" w:color="auto" w:fill="FBD4B4" w:themeFill="accent6" w:themeFillTint="66"/>
        <w:spacing w:before="120"/>
        <w:rPr>
          <w:rFonts w:asciiTheme="minorHAnsi" w:hAnsiTheme="minorHAnsi"/>
          <w:b/>
        </w:rPr>
      </w:pPr>
      <w:r w:rsidRPr="00CF2D1E">
        <w:rPr>
          <w:rFonts w:asciiTheme="minorHAnsi" w:hAnsiTheme="minorHAnsi"/>
          <w:b/>
          <w:color w:val="365F91"/>
          <w:u w:val="single"/>
        </w:rPr>
        <w:t>Cestovné náhrady</w:t>
      </w:r>
    </w:p>
    <w:p w14:paraId="139C093C" w14:textId="3E9BB044" w:rsidR="00752744" w:rsidRDefault="00752744" w:rsidP="004C19E9">
      <w:pPr>
        <w:autoSpaceDN w:val="0"/>
        <w:spacing w:before="120"/>
        <w:rPr>
          <w:rFonts w:asciiTheme="minorHAnsi" w:hAnsiTheme="minorHAnsi"/>
          <w:b/>
        </w:rPr>
      </w:pPr>
      <w:r w:rsidRPr="00CD2658">
        <w:rPr>
          <w:rFonts w:asciiTheme="minorHAnsi" w:hAnsiTheme="minorHAnsi"/>
          <w:b/>
        </w:rPr>
        <w:t xml:space="preserve">Súčasťou podpornej dokumentácie </w:t>
      </w:r>
      <w:r w:rsidRPr="00CD2658">
        <w:rPr>
          <w:rFonts w:asciiTheme="minorHAnsi" w:hAnsiTheme="minorHAnsi"/>
          <w:b/>
          <w:u w:val="single"/>
        </w:rPr>
        <w:t xml:space="preserve">týkajúcej sa financovania </w:t>
      </w:r>
      <w:r>
        <w:rPr>
          <w:rFonts w:asciiTheme="minorHAnsi" w:hAnsiTheme="minorHAnsi"/>
          <w:b/>
          <w:u w:val="single"/>
        </w:rPr>
        <w:t>cestovných náhrad</w:t>
      </w:r>
      <w:r w:rsidRPr="00CD2658">
        <w:rPr>
          <w:rFonts w:asciiTheme="minorHAnsi" w:hAnsiTheme="minorHAnsi"/>
          <w:b/>
        </w:rPr>
        <w:t xml:space="preserve"> sú najmä nasledovné dokumenty:</w:t>
      </w:r>
    </w:p>
    <w:p w14:paraId="488070BB" w14:textId="77777777" w:rsidR="00752744" w:rsidRPr="00CF2D1E" w:rsidRDefault="00752744" w:rsidP="004C19E9">
      <w:pPr>
        <w:shd w:val="clear" w:color="auto" w:fill="FBD4B4" w:themeFill="accent6" w:themeFillTint="66"/>
        <w:spacing w:before="120"/>
        <w:rPr>
          <w:rFonts w:asciiTheme="minorHAnsi" w:hAnsiTheme="minorHAnsi"/>
          <w:bCs/>
          <w:i/>
          <w:iCs/>
          <w:color w:val="365F91"/>
        </w:rPr>
      </w:pPr>
      <w:r w:rsidRPr="00CF2D1E">
        <w:rPr>
          <w:rFonts w:asciiTheme="minorHAnsi" w:hAnsiTheme="minorHAnsi"/>
          <w:b/>
          <w:color w:val="365F91"/>
        </w:rPr>
        <w:t xml:space="preserve">Výdavky za cestovné náhrady </w:t>
      </w:r>
      <w:r w:rsidRPr="00CF2D1E">
        <w:rPr>
          <w:rFonts w:asciiTheme="minorHAnsi" w:hAnsiTheme="minorHAnsi"/>
          <w:color w:val="365F91"/>
        </w:rPr>
        <w:t xml:space="preserve">Prijímateľ predkladá </w:t>
      </w:r>
      <w:r w:rsidRPr="00CF2D1E">
        <w:rPr>
          <w:rFonts w:asciiTheme="minorHAnsi" w:hAnsiTheme="minorHAnsi"/>
          <w:b/>
          <w:color w:val="365F91"/>
        </w:rPr>
        <w:t>systémom sumarizačných hárkov</w:t>
      </w:r>
    </w:p>
    <w:p w14:paraId="02718044" w14:textId="0812EF9F" w:rsidR="00752744" w:rsidRPr="00CF2D1E" w:rsidRDefault="00752744" w:rsidP="004C19E9">
      <w:pPr>
        <w:numPr>
          <w:ilvl w:val="0"/>
          <w:numId w:val="37"/>
        </w:numPr>
        <w:shd w:val="clear" w:color="auto" w:fill="FBD4B4" w:themeFill="accent6" w:themeFillTint="66"/>
        <w:spacing w:before="120"/>
        <w:ind w:left="284" w:hanging="284"/>
        <w:rPr>
          <w:rFonts w:asciiTheme="minorHAnsi" w:hAnsiTheme="minorHAnsi"/>
          <w:color w:val="365F91"/>
        </w:rPr>
      </w:pPr>
      <w:r w:rsidRPr="00CF2D1E">
        <w:rPr>
          <w:rFonts w:asciiTheme="minorHAnsi" w:hAnsiTheme="minorHAnsi"/>
          <w:color w:val="365F91"/>
        </w:rPr>
        <w:t xml:space="preserve">sumarizačný hárok (príloha č. </w:t>
      </w:r>
      <w:r w:rsidR="00C8381B">
        <w:rPr>
          <w:rFonts w:asciiTheme="minorHAnsi" w:hAnsiTheme="minorHAnsi"/>
          <w:color w:val="365F91"/>
        </w:rPr>
        <w:t>4</w:t>
      </w:r>
      <w:r w:rsidRPr="00CF2D1E">
        <w:rPr>
          <w:rFonts w:asciiTheme="minorHAnsi" w:hAnsiTheme="minorHAnsi"/>
          <w:color w:val="365F91"/>
        </w:rPr>
        <w:t xml:space="preserve">), vrátane podkladov k výpočtom (ak </w:t>
      </w:r>
      <w:r>
        <w:rPr>
          <w:rFonts w:asciiTheme="minorHAnsi" w:hAnsiTheme="minorHAnsi"/>
          <w:color w:val="365F91"/>
        </w:rPr>
        <w:t xml:space="preserve">je to </w:t>
      </w:r>
      <w:r w:rsidRPr="00CF2D1E">
        <w:rPr>
          <w:rFonts w:asciiTheme="minorHAnsi" w:hAnsiTheme="minorHAnsi"/>
          <w:color w:val="365F91"/>
        </w:rPr>
        <w:t>relevantné)</w:t>
      </w:r>
    </w:p>
    <w:p w14:paraId="57526B5F" w14:textId="4E1B5B90" w:rsidR="00752744" w:rsidRPr="00CF2D1E" w:rsidRDefault="00752744" w:rsidP="00752744">
      <w:pPr>
        <w:spacing w:before="120"/>
        <w:rPr>
          <w:rFonts w:asciiTheme="minorHAnsi" w:hAnsiTheme="minorHAnsi"/>
        </w:rPr>
      </w:pPr>
      <w:r w:rsidRPr="00CF2D1E">
        <w:rPr>
          <w:rFonts w:asciiTheme="minorHAnsi" w:hAnsiTheme="minorHAnsi"/>
        </w:rPr>
        <w:t>Sumarizačný hárok slúži ako účtovný doklad, ktorý je prijímateľ povinný zadávať do ITMS</w:t>
      </w:r>
      <w:r>
        <w:rPr>
          <w:rFonts w:asciiTheme="minorHAnsi" w:hAnsiTheme="minorHAnsi"/>
        </w:rPr>
        <w:t>2014+</w:t>
      </w:r>
      <w:r w:rsidRPr="00CF2D1E">
        <w:rPr>
          <w:rFonts w:asciiTheme="minorHAnsi" w:hAnsiTheme="minorHAnsi"/>
        </w:rPr>
        <w:t xml:space="preserve"> ako jeden deklarovaný výdavok. Prijímateľ predkladá sumarizačný hárok zvlášť pre TPC a zvlášť pre ZPC. V sumarizačnom hárku sú zahrnuté iba výdavky, ktoré vznikli na základe cestovného príkazu (s výnimkou vreckového</w:t>
      </w:r>
      <w:r w:rsidRPr="00CF2D1E">
        <w:rPr>
          <w:rStyle w:val="Odkaznapoznmkupodiarou"/>
          <w:rFonts w:asciiTheme="minorHAnsi" w:hAnsiTheme="minorHAnsi"/>
        </w:rPr>
        <w:footnoteReference w:id="21"/>
      </w:r>
      <w:r w:rsidRPr="00CF2D1E">
        <w:rPr>
          <w:rFonts w:asciiTheme="minorHAnsi" w:hAnsiTheme="minorHAnsi"/>
        </w:rPr>
        <w:t xml:space="preserve">), teda nie výdavky, ktoré boli hradené samostatne pred uskutočnením pracovnej cesty - tieto sú v rámci </w:t>
      </w:r>
      <w:proofErr w:type="spellStart"/>
      <w:r w:rsidRPr="00CF2D1E">
        <w:rPr>
          <w:rFonts w:asciiTheme="minorHAnsi" w:hAnsiTheme="minorHAnsi"/>
        </w:rPr>
        <w:t>ŽoP</w:t>
      </w:r>
      <w:proofErr w:type="spellEnd"/>
      <w:r w:rsidRPr="00CF2D1E">
        <w:rPr>
          <w:rFonts w:asciiTheme="minorHAnsi" w:hAnsiTheme="minorHAnsi"/>
        </w:rPr>
        <w:t xml:space="preserve"> deklarované ako samostatné účtovné doklady</w:t>
      </w:r>
      <w:r>
        <w:rPr>
          <w:rFonts w:asciiTheme="minorHAnsi" w:hAnsiTheme="minorHAnsi"/>
        </w:rPr>
        <w:t>,</w:t>
      </w:r>
      <w:r w:rsidRPr="00CF2D1E">
        <w:rPr>
          <w:rFonts w:asciiTheme="minorHAnsi" w:hAnsiTheme="minorHAnsi"/>
        </w:rPr>
        <w:t xml:space="preserve"> napr. faktúry za obstarané letenky, online poplatky, ubytovanie, účastnícke poplatky a pod.</w:t>
      </w:r>
    </w:p>
    <w:p w14:paraId="0FEDFDF9" w14:textId="597F4D59" w:rsidR="00752744" w:rsidRDefault="00752744" w:rsidP="00752744">
      <w:pPr>
        <w:spacing w:before="120"/>
        <w:rPr>
          <w:rFonts w:asciiTheme="minorHAnsi" w:hAnsiTheme="minorHAnsi"/>
        </w:rPr>
      </w:pPr>
      <w:r w:rsidRPr="00CF2D1E">
        <w:rPr>
          <w:rFonts w:asciiTheme="minorHAnsi" w:hAnsiTheme="minorHAnsi"/>
        </w:rPr>
        <w:t xml:space="preserve">K sumarizačnému hárku cestovných náhrad je možné predložiť dokumentáciu z elektronického informačného systému (pokiaľ tento systém nahrádza proces schvaľovania a finančnej kontroly cestovných príkazov a vyúčtovania pracovných ciest) za predpokladu, že táto dokumentácia bude overená podpisom zodpovedného zamestnanca </w:t>
      </w:r>
      <w:r w:rsidRPr="00277346">
        <w:rPr>
          <w:rFonts w:asciiTheme="minorHAnsi" w:hAnsiTheme="minorHAnsi"/>
        </w:rPr>
        <w:t xml:space="preserve">a  k tejto dokumentácii bude zároveň priložené čestné vyhlásenie prijímateľa (príloha č. </w:t>
      </w:r>
      <w:r w:rsidR="002F6ED0" w:rsidRPr="00277346">
        <w:rPr>
          <w:rFonts w:asciiTheme="minorHAnsi" w:hAnsiTheme="minorHAnsi"/>
        </w:rPr>
        <w:t>13</w:t>
      </w:r>
      <w:r w:rsidRPr="00277346">
        <w:rPr>
          <w:rFonts w:asciiTheme="minorHAnsi" w:hAnsiTheme="minorHAnsi"/>
        </w:rPr>
        <w:t>),</w:t>
      </w:r>
      <w:r w:rsidRPr="00CF2D1E">
        <w:rPr>
          <w:rFonts w:asciiTheme="minorHAnsi" w:hAnsiTheme="minorHAnsi"/>
        </w:rPr>
        <w:t xml:space="preserve"> že ide o originálny výstup z elektronického informačného systému</w:t>
      </w:r>
      <w:r>
        <w:rPr>
          <w:rFonts w:asciiTheme="minorHAnsi" w:hAnsiTheme="minorHAnsi"/>
        </w:rPr>
        <w:t>, ak nie je uvedené inak</w:t>
      </w:r>
      <w:r w:rsidRPr="00CF2D1E">
        <w:rPr>
          <w:rFonts w:asciiTheme="minorHAnsi" w:hAnsiTheme="minorHAnsi"/>
        </w:rPr>
        <w:t>.</w:t>
      </w:r>
    </w:p>
    <w:p w14:paraId="3D5FDC73" w14:textId="77777777" w:rsidR="00752744" w:rsidRDefault="00752744" w:rsidP="00752744">
      <w:pPr>
        <w:rPr>
          <w:rFonts w:asciiTheme="minorHAnsi" w:hAnsiTheme="minorHAnsi"/>
          <w:b/>
          <w:bCs/>
          <w:i/>
        </w:rPr>
      </w:pPr>
    </w:p>
    <w:p w14:paraId="7DC98B72" w14:textId="03C73E14" w:rsidR="00752744" w:rsidRDefault="00B61AC3" w:rsidP="00752744">
      <w:pPr>
        <w:rPr>
          <w:rFonts w:asciiTheme="minorHAnsi" w:hAnsiTheme="minorHAnsi"/>
          <w:b/>
          <w:bCs/>
          <w:i/>
        </w:rPr>
      </w:pPr>
      <w:r>
        <w:rPr>
          <w:rFonts w:asciiTheme="minorHAnsi" w:hAnsiTheme="minorHAnsi"/>
          <w:b/>
          <w:bCs/>
          <w:i/>
        </w:rPr>
        <w:t xml:space="preserve">Minimálny rozsah </w:t>
      </w:r>
      <w:r w:rsidR="00752744">
        <w:rPr>
          <w:rFonts w:asciiTheme="minorHAnsi" w:hAnsiTheme="minorHAnsi"/>
          <w:b/>
          <w:bCs/>
          <w:i/>
        </w:rPr>
        <w:t xml:space="preserve">dokumentácie predkladanej k </w:t>
      </w:r>
      <w:proofErr w:type="spellStart"/>
      <w:r w:rsidR="00752744">
        <w:rPr>
          <w:rFonts w:asciiTheme="minorHAnsi" w:hAnsiTheme="minorHAnsi"/>
          <w:b/>
          <w:bCs/>
          <w:i/>
        </w:rPr>
        <w:t>ŽoP</w:t>
      </w:r>
      <w:proofErr w:type="spellEnd"/>
      <w:r w:rsidR="00752744" w:rsidRPr="005C7BDF">
        <w:rPr>
          <w:rFonts w:asciiTheme="minorHAnsi" w:hAnsiTheme="minorHAnsi"/>
          <w:b/>
          <w:bCs/>
          <w:i/>
        </w:rPr>
        <w:t>:</w:t>
      </w:r>
    </w:p>
    <w:p w14:paraId="1A22D230" w14:textId="192AC3EB" w:rsidR="00871608" w:rsidRDefault="00AD6D52" w:rsidP="000565FA">
      <w:pPr>
        <w:pStyle w:val="Odsekzoznamu"/>
        <w:numPr>
          <w:ilvl w:val="0"/>
          <w:numId w:val="183"/>
        </w:numPr>
        <w:jc w:val="both"/>
        <w:rPr>
          <w:rFonts w:asciiTheme="minorHAnsi" w:hAnsiTheme="minorHAnsi"/>
        </w:rPr>
      </w:pPr>
      <w:r w:rsidRPr="00CF2D1E">
        <w:rPr>
          <w:rFonts w:asciiTheme="minorHAnsi" w:hAnsiTheme="minorHAnsi"/>
        </w:rPr>
        <w:t>cestovný príkaz</w:t>
      </w:r>
      <w:r w:rsidR="00871608">
        <w:rPr>
          <w:rStyle w:val="Odkaznapoznmkupodiarou"/>
          <w:rFonts w:asciiTheme="minorHAnsi" w:hAnsiTheme="minorHAnsi"/>
        </w:rPr>
        <w:footnoteReference w:id="22"/>
      </w:r>
      <w:r w:rsidR="00871608">
        <w:rPr>
          <w:rFonts w:asciiTheme="minorHAnsi" w:hAnsiTheme="minorHAnsi"/>
        </w:rPr>
        <w:t>;</w:t>
      </w:r>
      <w:r>
        <w:rPr>
          <w:rFonts w:asciiTheme="minorHAnsi" w:hAnsiTheme="minorHAnsi"/>
        </w:rPr>
        <w:t xml:space="preserve"> </w:t>
      </w:r>
    </w:p>
    <w:p w14:paraId="794D7D73" w14:textId="6AA62278" w:rsidR="000565FA" w:rsidRPr="000565FA" w:rsidRDefault="000565FA" w:rsidP="000565FA">
      <w:pPr>
        <w:pStyle w:val="Odsekzoznamu"/>
        <w:numPr>
          <w:ilvl w:val="0"/>
          <w:numId w:val="183"/>
        </w:numPr>
        <w:jc w:val="both"/>
        <w:rPr>
          <w:rStyle w:val="Nadpis2Char"/>
          <w:rFonts w:asciiTheme="minorHAnsi" w:hAnsiTheme="minorHAnsi"/>
          <w:b w:val="0"/>
          <w:i w:val="0"/>
          <w:sz w:val="24"/>
          <w:lang w:val="sk-SK"/>
        </w:rPr>
      </w:pPr>
      <w:r w:rsidRPr="00CF2D1E">
        <w:rPr>
          <w:rFonts w:asciiTheme="minorHAnsi" w:hAnsiTheme="minorHAnsi"/>
        </w:rPr>
        <w:t>správa zo SC (v súlade s internou smernicou</w:t>
      </w:r>
      <w:r>
        <w:rPr>
          <w:rFonts w:asciiTheme="minorHAnsi" w:hAnsiTheme="minorHAnsi"/>
        </w:rPr>
        <w:t xml:space="preserve"> Prijímateľa</w:t>
      </w:r>
      <w:r w:rsidRPr="00CF2D1E">
        <w:rPr>
          <w:rFonts w:asciiTheme="minorHAnsi" w:hAnsiTheme="minorHAnsi"/>
        </w:rPr>
        <w:t>)</w:t>
      </w:r>
      <w:r>
        <w:rPr>
          <w:rFonts w:asciiTheme="minorHAnsi" w:hAnsiTheme="minorHAnsi"/>
        </w:rPr>
        <w:t>,</w:t>
      </w:r>
      <w:r w:rsidRPr="00D73B14">
        <w:rPr>
          <w:rFonts w:asciiTheme="minorHAnsi" w:hAnsiTheme="minorHAnsi"/>
        </w:rPr>
        <w:t xml:space="preserve"> </w:t>
      </w:r>
      <w:r>
        <w:rPr>
          <w:rFonts w:asciiTheme="minorHAnsi" w:hAnsiTheme="minorHAnsi"/>
        </w:rPr>
        <w:t xml:space="preserve">prípadne </w:t>
      </w:r>
      <w:r w:rsidRPr="00CF2D1E">
        <w:rPr>
          <w:rFonts w:asciiTheme="minorHAnsi" w:hAnsiTheme="minorHAnsi"/>
        </w:rPr>
        <w:t>pozvánka na stretnutie/program</w:t>
      </w:r>
      <w:r w:rsidRPr="00516361">
        <w:rPr>
          <w:rFonts w:asciiTheme="minorHAnsi" w:hAnsiTheme="minorHAnsi"/>
        </w:rPr>
        <w:t xml:space="preserve"> alebo iný relevantný doklad preukazujúci oprávnenosť </w:t>
      </w:r>
      <w:r>
        <w:rPr>
          <w:rFonts w:asciiTheme="minorHAnsi" w:hAnsiTheme="minorHAnsi"/>
        </w:rPr>
        <w:t>S</w:t>
      </w:r>
      <w:r w:rsidRPr="00516361">
        <w:rPr>
          <w:rFonts w:asciiTheme="minorHAnsi" w:hAnsiTheme="minorHAnsi"/>
        </w:rPr>
        <w:t>C</w:t>
      </w:r>
      <w:r w:rsidRPr="00CF2D1E">
        <w:rPr>
          <w:rFonts w:asciiTheme="minorHAnsi" w:hAnsiTheme="minorHAnsi"/>
        </w:rPr>
        <w:t>;</w:t>
      </w:r>
    </w:p>
    <w:p w14:paraId="42375BA3" w14:textId="4093987B" w:rsidR="006944B2" w:rsidRPr="00D73B14" w:rsidRDefault="006944B2" w:rsidP="004C19E9">
      <w:pPr>
        <w:pStyle w:val="Odsekzoznamu"/>
        <w:numPr>
          <w:ilvl w:val="0"/>
          <w:numId w:val="183"/>
        </w:numPr>
        <w:jc w:val="both"/>
        <w:rPr>
          <w:rFonts w:asciiTheme="minorHAnsi" w:hAnsiTheme="minorHAnsi"/>
          <w:iCs/>
        </w:rPr>
      </w:pPr>
      <w:bookmarkStart w:id="309" w:name="_Toc106037600"/>
      <w:bookmarkStart w:id="310" w:name="_Toc106039559"/>
      <w:bookmarkStart w:id="311" w:name="_Toc106134778"/>
      <w:r w:rsidRPr="004C19E9">
        <w:rPr>
          <w:rStyle w:val="Nadpis2Char"/>
          <w:rFonts w:asciiTheme="minorHAnsi" w:hAnsiTheme="minorHAnsi"/>
          <w:b w:val="0"/>
          <w:i w:val="0"/>
          <w:iCs/>
          <w:sz w:val="24"/>
          <w:lang w:val="sk-SK"/>
        </w:rPr>
        <w:t xml:space="preserve">interný riadiaci akt </w:t>
      </w:r>
      <w:r>
        <w:rPr>
          <w:rStyle w:val="Nadpis2Char"/>
          <w:rFonts w:asciiTheme="minorHAnsi" w:hAnsiTheme="minorHAnsi"/>
          <w:b w:val="0"/>
          <w:i w:val="0"/>
          <w:iCs/>
          <w:sz w:val="24"/>
          <w:lang w:val="sk-SK"/>
        </w:rPr>
        <w:t xml:space="preserve">preukazujúci nastavenie vnútorných postupov Prijímateľa vo vzťahu k cestovným náhradám, ak je ich výstupom dokumentácia definovaná v nižšie uvedenom zozname v prípade vyžiadania RO pri finančnej kontrole na mieste (v prípade, že bol interný riadiaci akt predložený pri žiadosti o NFP a nedošlo k ďalším zmenám, nie je ho potrebné predkladať), resp. pri každej jeho zmene </w:t>
      </w:r>
      <w:r w:rsidRPr="004C19E9">
        <w:rPr>
          <w:rStyle w:val="Nadpis2Char"/>
          <w:rFonts w:asciiTheme="minorHAnsi" w:hAnsiTheme="minorHAnsi"/>
          <w:bCs/>
          <w:i w:val="0"/>
          <w:iCs/>
          <w:sz w:val="24"/>
          <w:lang w:val="sk-SK"/>
        </w:rPr>
        <w:t>alebo</w:t>
      </w:r>
      <w:bookmarkEnd w:id="309"/>
      <w:bookmarkEnd w:id="310"/>
      <w:bookmarkEnd w:id="311"/>
    </w:p>
    <w:p w14:paraId="76F6ABD5" w14:textId="18AAD209" w:rsidR="006944B2" w:rsidRPr="00D73B14" w:rsidRDefault="006944B2" w:rsidP="004C19E9">
      <w:pPr>
        <w:pStyle w:val="Odsekzoznamu"/>
        <w:numPr>
          <w:ilvl w:val="0"/>
          <w:numId w:val="183"/>
        </w:numPr>
        <w:jc w:val="both"/>
        <w:rPr>
          <w:rStyle w:val="Nadpis2Char"/>
          <w:rFonts w:asciiTheme="minorHAnsi" w:hAnsiTheme="minorHAnsi"/>
          <w:b w:val="0"/>
          <w:i w:val="0"/>
          <w:iCs/>
          <w:sz w:val="24"/>
          <w:lang w:val="sk-SK"/>
        </w:rPr>
      </w:pPr>
      <w:r>
        <w:rPr>
          <w:rFonts w:asciiTheme="minorHAnsi" w:hAnsiTheme="minorHAnsi"/>
        </w:rPr>
        <w:t xml:space="preserve">ak interný riadiaci akt k cestovným náhradám Prijímateľa nespĺňa podmienky uvedené v predchádzajúcom bode, je potrebné, aby predložil všetky dokumenty definované v nižšie uvedenom zozname </w:t>
      </w:r>
      <w:r w:rsidR="00620AE7">
        <w:rPr>
          <w:rFonts w:asciiTheme="minorHAnsi" w:hAnsiTheme="minorHAnsi"/>
        </w:rPr>
        <w:t>v prípade</w:t>
      </w:r>
      <w:r>
        <w:rPr>
          <w:rFonts w:asciiTheme="minorHAnsi" w:hAnsiTheme="minorHAnsi"/>
        </w:rPr>
        <w:t xml:space="preserve"> vyžiadania RO pri finančnej kontrole na mieste.</w:t>
      </w:r>
    </w:p>
    <w:p w14:paraId="3A96B58A" w14:textId="77777777" w:rsidR="006944B2" w:rsidRDefault="006944B2" w:rsidP="00F53002">
      <w:pPr>
        <w:rPr>
          <w:rFonts w:asciiTheme="minorHAnsi" w:hAnsiTheme="minorHAnsi"/>
          <w:b/>
          <w:bCs/>
          <w:i/>
        </w:rPr>
      </w:pPr>
    </w:p>
    <w:p w14:paraId="78DD2CFF" w14:textId="49F76D16" w:rsidR="006944B2" w:rsidRPr="004C19E9" w:rsidRDefault="006944B2" w:rsidP="004C19E9">
      <w:pPr>
        <w:rPr>
          <w:rFonts w:asciiTheme="minorHAnsi" w:hAnsiTheme="minorHAnsi"/>
          <w:b/>
          <w:bCs/>
          <w:i/>
        </w:rPr>
      </w:pPr>
      <w:r w:rsidRPr="004C19E9">
        <w:rPr>
          <w:rFonts w:asciiTheme="minorHAnsi" w:hAnsiTheme="minorHAnsi"/>
          <w:b/>
          <w:bCs/>
          <w:i/>
        </w:rPr>
        <w:lastRenderedPageBreak/>
        <w:t>Na základe vyžiadania pri finančnej kontrole na mieste, prípadne si ich môže RO vyžiadať vo forme kópie</w:t>
      </w:r>
      <w:r w:rsidR="00B61AC3" w:rsidRPr="00B61AC3">
        <w:rPr>
          <w:rFonts w:asciiTheme="minorHAnsi" w:hAnsiTheme="minorHAnsi"/>
          <w:b/>
          <w:bCs/>
          <w:i/>
        </w:rPr>
        <w:t xml:space="preserve"> </w:t>
      </w:r>
      <w:r w:rsidR="00B61AC3">
        <w:rPr>
          <w:rFonts w:asciiTheme="minorHAnsi" w:hAnsiTheme="minorHAnsi"/>
          <w:b/>
          <w:bCs/>
          <w:i/>
        </w:rPr>
        <w:t>najmä nasledovnú dokumentáciu</w:t>
      </w:r>
      <w:r w:rsidRPr="004C19E9">
        <w:rPr>
          <w:rFonts w:asciiTheme="minorHAnsi" w:hAnsiTheme="minorHAnsi"/>
          <w:b/>
          <w:bCs/>
          <w:i/>
        </w:rPr>
        <w:t>:</w:t>
      </w:r>
    </w:p>
    <w:p w14:paraId="2FDDFC6C" w14:textId="78D9A494" w:rsidR="008207C0" w:rsidRPr="004C19E9" w:rsidRDefault="008207C0" w:rsidP="00D73B14">
      <w:pPr>
        <w:pStyle w:val="Odsekzoznamu"/>
        <w:numPr>
          <w:ilvl w:val="0"/>
          <w:numId w:val="107"/>
        </w:numPr>
        <w:ind w:left="714" w:hanging="357"/>
        <w:jc w:val="both"/>
        <w:rPr>
          <w:rFonts w:asciiTheme="minorHAnsi" w:hAnsiTheme="minorHAnsi"/>
        </w:rPr>
      </w:pPr>
      <w:r w:rsidRPr="004C19E9">
        <w:rPr>
          <w:rFonts w:asciiTheme="minorHAnsi" w:hAnsiTheme="minorHAnsi"/>
        </w:rPr>
        <w:t xml:space="preserve">vyúčtovanie SC s dokladmi cestovného, stravné, ubytovania, parkovné, </w:t>
      </w:r>
      <w:r w:rsidR="00D73B14">
        <w:rPr>
          <w:rFonts w:asciiTheme="minorHAnsi" w:hAnsiTheme="minorHAnsi"/>
        </w:rPr>
        <w:t xml:space="preserve">cestovné poistenie (pri ZPC), </w:t>
      </w:r>
      <w:r w:rsidRPr="004C19E9">
        <w:rPr>
          <w:rFonts w:asciiTheme="minorHAnsi" w:hAnsiTheme="minorHAnsi"/>
        </w:rPr>
        <w:t>diaľničný poplatok</w:t>
      </w:r>
      <w:r w:rsidRPr="00CF2D1E">
        <w:rPr>
          <w:rStyle w:val="Odkaznapoznmkupodiarou"/>
          <w:rFonts w:asciiTheme="minorHAnsi" w:hAnsiTheme="minorHAnsi"/>
        </w:rPr>
        <w:footnoteReference w:id="23"/>
      </w:r>
      <w:r w:rsidR="00FA06AE" w:rsidRPr="004C19E9">
        <w:rPr>
          <w:rFonts w:asciiTheme="minorHAnsi" w:hAnsiTheme="minorHAnsi"/>
        </w:rPr>
        <w:t>,</w:t>
      </w:r>
      <w:r w:rsidRPr="004C19E9">
        <w:rPr>
          <w:rFonts w:asciiTheme="minorHAnsi" w:hAnsiTheme="minorHAnsi"/>
        </w:rPr>
        <w:t xml:space="preserve"> vstupenky na veľtrh, poplatky za úschovňu batožiny, konferenčné poplatky, miestne poplatky pri ubytovaní a</w:t>
      </w:r>
      <w:r w:rsidR="00FA06AE" w:rsidRPr="004C19E9">
        <w:rPr>
          <w:rFonts w:asciiTheme="minorHAnsi" w:hAnsiTheme="minorHAnsi"/>
        </w:rPr>
        <w:t> </w:t>
      </w:r>
      <w:r w:rsidRPr="004C19E9">
        <w:rPr>
          <w:rFonts w:asciiTheme="minorHAnsi" w:hAnsiTheme="minorHAnsi"/>
        </w:rPr>
        <w:t>pod</w:t>
      </w:r>
      <w:r w:rsidR="00FA06AE" w:rsidRPr="004C19E9">
        <w:rPr>
          <w:rFonts w:asciiTheme="minorHAnsi" w:hAnsiTheme="minorHAnsi"/>
        </w:rPr>
        <w:t>.</w:t>
      </w:r>
      <w:r w:rsidR="001B3445" w:rsidRPr="004C19E9">
        <w:rPr>
          <w:rFonts w:asciiTheme="minorHAnsi" w:hAnsiTheme="minorHAnsi"/>
        </w:rPr>
        <w:t>;</w:t>
      </w:r>
    </w:p>
    <w:p w14:paraId="3F6B7588" w14:textId="2DD5D476" w:rsidR="008207C0" w:rsidRPr="00CF2D1E" w:rsidRDefault="00D73B14" w:rsidP="00CF2D1E">
      <w:pPr>
        <w:pStyle w:val="Odsekzoznamu"/>
        <w:numPr>
          <w:ilvl w:val="0"/>
          <w:numId w:val="107"/>
        </w:numPr>
        <w:ind w:left="714" w:hanging="357"/>
        <w:jc w:val="both"/>
        <w:rPr>
          <w:rFonts w:asciiTheme="minorHAnsi" w:hAnsiTheme="minorHAnsi"/>
        </w:rPr>
      </w:pPr>
      <w:r>
        <w:rPr>
          <w:rFonts w:asciiTheme="minorHAnsi" w:hAnsiTheme="minorHAnsi"/>
        </w:rPr>
        <w:t>doklad o úhrade (</w:t>
      </w:r>
      <w:r w:rsidR="008207C0" w:rsidRPr="00CF2D1E">
        <w:rPr>
          <w:rFonts w:asciiTheme="minorHAnsi" w:hAnsiTheme="minorHAnsi"/>
        </w:rPr>
        <w:t>bankový výpis, resp. výdavkový pokladničný doklad dokumentujúci reálnu úhradu</w:t>
      </w:r>
      <w:r>
        <w:rPr>
          <w:rFonts w:asciiTheme="minorHAnsi" w:hAnsiTheme="minorHAnsi"/>
        </w:rPr>
        <w:t>)</w:t>
      </w:r>
      <w:r w:rsidR="001B3445" w:rsidRPr="00CF2D1E">
        <w:rPr>
          <w:rFonts w:asciiTheme="minorHAnsi" w:hAnsiTheme="minorHAnsi"/>
        </w:rPr>
        <w:t>;</w:t>
      </w:r>
    </w:p>
    <w:p w14:paraId="73074AAF" w14:textId="7C3130CA" w:rsidR="00DB45D9" w:rsidRPr="004C19E9" w:rsidRDefault="00FA06AE" w:rsidP="00D73B14">
      <w:pPr>
        <w:pStyle w:val="Odsekzoznamu"/>
        <w:numPr>
          <w:ilvl w:val="0"/>
          <w:numId w:val="107"/>
        </w:numPr>
        <w:jc w:val="both"/>
        <w:rPr>
          <w:rFonts w:asciiTheme="minorHAnsi" w:hAnsiTheme="minorHAnsi"/>
        </w:rPr>
      </w:pPr>
      <w:r w:rsidRPr="004C19E9">
        <w:rPr>
          <w:rFonts w:asciiTheme="minorHAnsi" w:hAnsiTheme="minorHAnsi"/>
        </w:rPr>
        <w:t xml:space="preserve">pri využití </w:t>
      </w:r>
      <w:r w:rsidR="00807DF4" w:rsidRPr="004C19E9">
        <w:rPr>
          <w:rFonts w:asciiTheme="minorHAnsi" w:hAnsiTheme="minorHAnsi"/>
        </w:rPr>
        <w:t xml:space="preserve"> </w:t>
      </w:r>
      <w:r w:rsidRPr="004C19E9">
        <w:rPr>
          <w:rFonts w:asciiTheme="minorHAnsi" w:hAnsiTheme="minorHAnsi"/>
        </w:rPr>
        <w:t>súkromného motorového vozidla pre služobné účely - doklad o výške cestovného prostredníctvom verejnej dopravy (napr. potvrdenie dopravcu),</w:t>
      </w:r>
      <w:r w:rsidR="00DB45D9" w:rsidRPr="004C19E9">
        <w:rPr>
          <w:rFonts w:asciiTheme="minorHAnsi" w:hAnsiTheme="minorHAnsi"/>
        </w:rPr>
        <w:t xml:space="preserve"> kópia technického preukazu, dohoda o použití súkromného motor</w:t>
      </w:r>
      <w:r w:rsidR="00407137" w:rsidRPr="004C19E9">
        <w:rPr>
          <w:rFonts w:asciiTheme="minorHAnsi" w:hAnsiTheme="minorHAnsi"/>
        </w:rPr>
        <w:t>ového vozidla na služobné účely</w:t>
      </w:r>
      <w:r w:rsidR="001B3445" w:rsidRPr="004C19E9">
        <w:rPr>
          <w:rFonts w:asciiTheme="minorHAnsi" w:hAnsiTheme="minorHAnsi"/>
        </w:rPr>
        <w:t>;</w:t>
      </w:r>
    </w:p>
    <w:p w14:paraId="6E70BFD3" w14:textId="77777777" w:rsidR="00D73B14" w:rsidRDefault="00FA06AE" w:rsidP="00F53002">
      <w:pPr>
        <w:pStyle w:val="Odsekzoznamu"/>
        <w:numPr>
          <w:ilvl w:val="0"/>
          <w:numId w:val="107"/>
        </w:numPr>
        <w:ind w:left="714" w:hanging="357"/>
        <w:jc w:val="both"/>
        <w:rPr>
          <w:rFonts w:asciiTheme="minorHAnsi" w:hAnsiTheme="minorHAnsi"/>
        </w:rPr>
      </w:pPr>
      <w:r w:rsidRPr="00CF2D1E">
        <w:rPr>
          <w:rFonts w:asciiTheme="minorHAnsi" w:hAnsiTheme="minorHAnsi"/>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r w:rsidR="00423C8D" w:rsidRPr="00CF2D1E">
        <w:rPr>
          <w:rStyle w:val="Odkaznapoznmkupodiarou"/>
          <w:rFonts w:asciiTheme="minorHAnsi" w:hAnsiTheme="minorHAnsi"/>
        </w:rPr>
        <w:footnoteReference w:id="24"/>
      </w:r>
    </w:p>
    <w:p w14:paraId="20C5F451" w14:textId="6952C668" w:rsidR="00611D01" w:rsidRPr="00CF2D1E" w:rsidRDefault="00D73B14" w:rsidP="004C19E9">
      <w:pPr>
        <w:pStyle w:val="Odsekzoznamu"/>
        <w:numPr>
          <w:ilvl w:val="0"/>
          <w:numId w:val="107"/>
        </w:numPr>
        <w:ind w:left="714" w:hanging="357"/>
        <w:jc w:val="both"/>
        <w:rPr>
          <w:color w:val="365F91"/>
        </w:rPr>
      </w:pPr>
      <w:r>
        <w:rPr>
          <w:rFonts w:asciiTheme="minorHAnsi" w:hAnsiTheme="minorHAnsi"/>
        </w:rPr>
        <w:t>účtovný doklad (ak cestovný príkaz nie je účtovným dokladom)</w:t>
      </w:r>
      <w:r w:rsidR="001B3445" w:rsidRPr="00CF2D1E">
        <w:rPr>
          <w:rFonts w:asciiTheme="minorHAnsi" w:hAnsiTheme="minorHAnsi"/>
        </w:rPr>
        <w:t>.</w:t>
      </w:r>
    </w:p>
    <w:p w14:paraId="1852129E" w14:textId="77777777" w:rsidR="007C1DC0" w:rsidRPr="00CF2D1E" w:rsidRDefault="007C1DC0" w:rsidP="00CF2D1E">
      <w:pPr>
        <w:spacing w:before="120"/>
        <w:rPr>
          <w:rFonts w:asciiTheme="minorHAnsi" w:hAnsiTheme="minorHAnsi"/>
        </w:rPr>
      </w:pPr>
    </w:p>
    <w:p w14:paraId="678B00A1" w14:textId="77777777" w:rsidR="007C1DC0" w:rsidRPr="00CF2D1E" w:rsidRDefault="007C1DC0" w:rsidP="007C1DC0">
      <w:pPr>
        <w:shd w:val="clear" w:color="auto" w:fill="FBD4B4" w:themeFill="accent6" w:themeFillTint="66"/>
        <w:spacing w:after="120"/>
        <w:rPr>
          <w:rFonts w:asciiTheme="minorHAnsi" w:hAnsiTheme="minorHAnsi"/>
          <w:b/>
          <w:color w:val="365F91"/>
        </w:rPr>
      </w:pPr>
      <w:r w:rsidRPr="00CF2D1E">
        <w:rPr>
          <w:rFonts w:asciiTheme="minorHAnsi" w:hAnsiTheme="minorHAnsi"/>
          <w:b/>
          <w:color w:val="365F91"/>
        </w:rPr>
        <w:t>Nákup hmotného a nehmotného majetku (okrem nehnuteľností)</w:t>
      </w:r>
    </w:p>
    <w:p w14:paraId="76508104" w14:textId="70BBA7D0" w:rsidR="000D6C82" w:rsidRDefault="000D6C82" w:rsidP="000D6C82">
      <w:pPr>
        <w:autoSpaceDN w:val="0"/>
        <w:spacing w:before="120"/>
        <w:rPr>
          <w:rFonts w:asciiTheme="minorHAnsi" w:hAnsiTheme="minorHAnsi"/>
          <w:b/>
        </w:rPr>
      </w:pPr>
      <w:r w:rsidRPr="00CD2658">
        <w:rPr>
          <w:rFonts w:asciiTheme="minorHAnsi" w:hAnsiTheme="minorHAnsi"/>
          <w:b/>
        </w:rPr>
        <w:t xml:space="preserve">Súčasťou podpornej dokumentácie </w:t>
      </w:r>
      <w:r w:rsidRPr="00CD2658">
        <w:rPr>
          <w:rFonts w:asciiTheme="minorHAnsi" w:hAnsiTheme="minorHAnsi"/>
          <w:b/>
          <w:u w:val="single"/>
        </w:rPr>
        <w:t xml:space="preserve">týkajúcej sa financovania </w:t>
      </w:r>
      <w:r>
        <w:rPr>
          <w:rFonts w:asciiTheme="minorHAnsi" w:hAnsiTheme="minorHAnsi"/>
          <w:b/>
          <w:u w:val="single"/>
        </w:rPr>
        <w:t>hmotného a nehmotného majetku (okrem nehnuteľností)</w:t>
      </w:r>
      <w:r w:rsidRPr="00CD2658">
        <w:rPr>
          <w:rFonts w:asciiTheme="minorHAnsi" w:hAnsiTheme="minorHAnsi"/>
          <w:b/>
        </w:rPr>
        <w:t xml:space="preserve"> sú najmä nasledovné dokumenty:</w:t>
      </w:r>
    </w:p>
    <w:p w14:paraId="4FCC7766" w14:textId="77777777" w:rsidR="000D6C82" w:rsidRDefault="000D6C82" w:rsidP="000D6C82">
      <w:pPr>
        <w:rPr>
          <w:rFonts w:asciiTheme="minorHAnsi" w:hAnsiTheme="minorHAnsi"/>
          <w:b/>
          <w:bCs/>
          <w:i/>
        </w:rPr>
      </w:pPr>
    </w:p>
    <w:p w14:paraId="255597F3" w14:textId="27988387" w:rsidR="000D6C82" w:rsidRPr="004C19E9" w:rsidRDefault="00B61AC3" w:rsidP="004C19E9">
      <w:pPr>
        <w:rPr>
          <w:rFonts w:asciiTheme="minorHAnsi" w:hAnsiTheme="minorHAnsi"/>
          <w:lang w:eastAsia="en-AU"/>
        </w:rPr>
      </w:pPr>
      <w:r>
        <w:rPr>
          <w:rFonts w:asciiTheme="minorHAnsi" w:hAnsiTheme="minorHAnsi"/>
          <w:b/>
          <w:bCs/>
          <w:i/>
        </w:rPr>
        <w:t>Minimálny rozsah</w:t>
      </w:r>
      <w:r w:rsidR="000D6C82">
        <w:rPr>
          <w:rFonts w:asciiTheme="minorHAnsi" w:hAnsiTheme="minorHAnsi"/>
          <w:b/>
          <w:bCs/>
          <w:i/>
        </w:rPr>
        <w:t xml:space="preserve"> dokumentácie predkladanej k </w:t>
      </w:r>
      <w:proofErr w:type="spellStart"/>
      <w:r w:rsidR="000D6C82">
        <w:rPr>
          <w:rFonts w:asciiTheme="minorHAnsi" w:hAnsiTheme="minorHAnsi"/>
          <w:b/>
          <w:bCs/>
          <w:i/>
        </w:rPr>
        <w:t>ŽoP</w:t>
      </w:r>
      <w:proofErr w:type="spellEnd"/>
      <w:r w:rsidR="000D6C82" w:rsidRPr="005C7BDF">
        <w:rPr>
          <w:rFonts w:asciiTheme="minorHAnsi" w:hAnsiTheme="minorHAnsi"/>
          <w:b/>
          <w:bCs/>
          <w:i/>
        </w:rPr>
        <w:t>:</w:t>
      </w:r>
    </w:p>
    <w:p w14:paraId="5AA4214A" w14:textId="6F3C7615" w:rsidR="007C1DC0" w:rsidRDefault="007C1DC0" w:rsidP="007C1DC0">
      <w:pPr>
        <w:pStyle w:val="Odsekzoznamu"/>
        <w:numPr>
          <w:ilvl w:val="0"/>
          <w:numId w:val="152"/>
        </w:numPr>
        <w:jc w:val="both"/>
        <w:rPr>
          <w:rFonts w:asciiTheme="minorHAnsi" w:hAnsiTheme="minorHAnsi"/>
          <w:lang w:eastAsia="en-AU"/>
        </w:rPr>
      </w:pPr>
      <w:r w:rsidRPr="00CF2D1E">
        <w:rPr>
          <w:rFonts w:asciiTheme="minorHAnsi" w:hAnsiTheme="minorHAnsi"/>
          <w:lang w:eastAsia="en-AU"/>
        </w:rPr>
        <w:t>písomná zmluva</w:t>
      </w:r>
      <w:r w:rsidR="000D6C82">
        <w:rPr>
          <w:rStyle w:val="Odkaznapoznmkupodiarou"/>
          <w:rFonts w:asciiTheme="minorHAnsi" w:hAnsiTheme="minorHAnsi"/>
          <w:lang w:eastAsia="en-AU"/>
        </w:rPr>
        <w:footnoteReference w:id="25"/>
      </w:r>
      <w:r w:rsidR="00944931">
        <w:rPr>
          <w:rFonts w:asciiTheme="minorHAnsi" w:hAnsiTheme="minorHAnsi"/>
          <w:lang w:eastAsia="en-AU"/>
        </w:rPr>
        <w:t xml:space="preserve"> vrátane jej dodatkov</w:t>
      </w:r>
      <w:r>
        <w:rPr>
          <w:rFonts w:asciiTheme="minorHAnsi" w:hAnsiTheme="minorHAnsi"/>
          <w:lang w:eastAsia="en-AU"/>
        </w:rPr>
        <w:t>, v</w:t>
      </w:r>
      <w:r w:rsidR="000D6C82">
        <w:rPr>
          <w:rFonts w:asciiTheme="minorHAnsi" w:hAnsiTheme="minorHAnsi"/>
          <w:lang w:eastAsia="en-AU"/>
        </w:rPr>
        <w:t> </w:t>
      </w:r>
      <w:r>
        <w:rPr>
          <w:rFonts w:asciiTheme="minorHAnsi" w:hAnsiTheme="minorHAnsi"/>
          <w:lang w:eastAsia="en-AU"/>
        </w:rPr>
        <w:t>prípadoch, ak ide o</w:t>
      </w:r>
      <w:r w:rsidR="000D6C82">
        <w:rPr>
          <w:rFonts w:asciiTheme="minorHAnsi" w:hAnsiTheme="minorHAnsi"/>
          <w:lang w:eastAsia="en-AU"/>
        </w:rPr>
        <w:t> </w:t>
      </w:r>
      <w:r>
        <w:rPr>
          <w:rFonts w:asciiTheme="minorHAnsi" w:hAnsiTheme="minorHAnsi"/>
          <w:lang w:eastAsia="en-AU"/>
        </w:rPr>
        <w:t>nadlimitnú alebo podlimitnú zákazku verejného obstarávania</w:t>
      </w:r>
      <w:r>
        <w:rPr>
          <w:rStyle w:val="Odkaznapoznmkupodiarou"/>
          <w:rFonts w:asciiTheme="minorHAnsi" w:hAnsiTheme="minorHAnsi"/>
          <w:lang w:eastAsia="en-AU"/>
        </w:rPr>
        <w:footnoteReference w:id="26"/>
      </w:r>
      <w:r w:rsidR="000D6C82">
        <w:rPr>
          <w:rFonts w:asciiTheme="minorHAnsi" w:hAnsiTheme="minorHAnsi"/>
          <w:lang w:eastAsia="en-AU"/>
        </w:rPr>
        <w:t>,</w:t>
      </w:r>
    </w:p>
    <w:p w14:paraId="659DF6F0" w14:textId="77777777" w:rsidR="007C1DC0" w:rsidRPr="00CF2D1E" w:rsidRDefault="007C1DC0" w:rsidP="007C1DC0">
      <w:pPr>
        <w:pStyle w:val="Odsekzoznamu"/>
        <w:numPr>
          <w:ilvl w:val="0"/>
          <w:numId w:val="152"/>
        </w:numPr>
        <w:jc w:val="both"/>
        <w:rPr>
          <w:rFonts w:asciiTheme="minorHAnsi" w:hAnsiTheme="minorHAnsi"/>
          <w:lang w:eastAsia="en-AU"/>
        </w:rPr>
      </w:pPr>
      <w:r>
        <w:rPr>
          <w:rFonts w:asciiTheme="minorHAnsi" w:hAnsiTheme="minorHAnsi"/>
          <w:lang w:eastAsia="en-AU"/>
        </w:rPr>
        <w:t>faktúra alebo rovnocenný účtovný doklad;</w:t>
      </w:r>
    </w:p>
    <w:p w14:paraId="781733F8" w14:textId="7D8AF597" w:rsidR="007C1DC0" w:rsidRPr="00CF2D1E" w:rsidRDefault="007C1DC0" w:rsidP="007C1DC0">
      <w:pPr>
        <w:pStyle w:val="Odsekzoznamu"/>
        <w:numPr>
          <w:ilvl w:val="0"/>
          <w:numId w:val="152"/>
        </w:numPr>
        <w:jc w:val="both"/>
        <w:rPr>
          <w:rFonts w:asciiTheme="minorHAnsi" w:hAnsiTheme="minorHAnsi"/>
          <w:lang w:eastAsia="en-AU"/>
        </w:rPr>
      </w:pPr>
      <w:r w:rsidRPr="00CF2D1E">
        <w:rPr>
          <w:rFonts w:asciiTheme="minorHAnsi" w:hAnsiTheme="minorHAnsi"/>
          <w:lang w:eastAsia="en-AU"/>
        </w:rPr>
        <w:t>dodací list alebo preberací protokol (ak</w:t>
      </w:r>
      <w:r>
        <w:rPr>
          <w:rFonts w:asciiTheme="minorHAnsi" w:hAnsiTheme="minorHAnsi"/>
          <w:lang w:eastAsia="en-AU"/>
        </w:rPr>
        <w:t xml:space="preserve"> je to</w:t>
      </w:r>
      <w:r w:rsidRPr="00CF2D1E">
        <w:rPr>
          <w:rFonts w:asciiTheme="minorHAnsi" w:hAnsiTheme="minorHAnsi"/>
          <w:lang w:eastAsia="en-AU"/>
        </w:rPr>
        <w:t xml:space="preserve"> relevantné), vrátane podpisu osoby Prijímateľa potvrdzujúci prevzatie a</w:t>
      </w:r>
      <w:r w:rsidR="000D6C82">
        <w:rPr>
          <w:rFonts w:asciiTheme="minorHAnsi" w:hAnsiTheme="minorHAnsi"/>
          <w:lang w:eastAsia="en-AU"/>
        </w:rPr>
        <w:t> </w:t>
      </w:r>
      <w:r w:rsidRPr="00CF2D1E">
        <w:rPr>
          <w:rFonts w:asciiTheme="minorHAnsi" w:hAnsiTheme="minorHAnsi"/>
          <w:lang w:eastAsia="en-AU"/>
        </w:rPr>
        <w:t>dátum prevzatia;</w:t>
      </w:r>
    </w:p>
    <w:p w14:paraId="2D31A8AE" w14:textId="367A18D5" w:rsidR="007C1DC0" w:rsidRPr="004C19E9" w:rsidRDefault="007C1DC0" w:rsidP="000D6C82">
      <w:pPr>
        <w:pStyle w:val="Odsekzoznamu"/>
        <w:numPr>
          <w:ilvl w:val="0"/>
          <w:numId w:val="152"/>
        </w:numPr>
        <w:jc w:val="both"/>
        <w:rPr>
          <w:rFonts w:asciiTheme="minorHAnsi" w:hAnsiTheme="minorHAnsi"/>
          <w:lang w:eastAsia="en-AU"/>
        </w:rPr>
      </w:pPr>
      <w:r w:rsidRPr="00CF2D1E">
        <w:rPr>
          <w:rFonts w:asciiTheme="minorHAnsi" w:hAnsiTheme="minorHAnsi"/>
          <w:lang w:eastAsia="en-AU"/>
        </w:rPr>
        <w:t>doklad o</w:t>
      </w:r>
      <w:r w:rsidR="000D6C82">
        <w:rPr>
          <w:rFonts w:asciiTheme="minorHAnsi" w:hAnsiTheme="minorHAnsi"/>
          <w:lang w:eastAsia="en-AU"/>
        </w:rPr>
        <w:t> </w:t>
      </w:r>
      <w:r w:rsidRPr="00CF2D1E">
        <w:rPr>
          <w:rFonts w:asciiTheme="minorHAnsi" w:hAnsiTheme="minorHAnsi"/>
          <w:lang w:eastAsia="en-AU"/>
        </w:rPr>
        <w:t>úhrade</w:t>
      </w:r>
      <w:r w:rsidR="000D6C82">
        <w:rPr>
          <w:rFonts w:asciiTheme="minorHAnsi" w:hAnsiTheme="minorHAnsi"/>
          <w:lang w:eastAsia="en-AU"/>
        </w:rPr>
        <w:t xml:space="preserve"> (</w:t>
      </w:r>
      <w:r w:rsidRPr="004C19E9">
        <w:rPr>
          <w:rFonts w:asciiTheme="minorHAnsi" w:hAnsiTheme="minorHAnsi"/>
          <w:lang w:eastAsia="en-AU"/>
        </w:rPr>
        <w:t>bankový výpis</w:t>
      </w:r>
      <w:r w:rsidR="000D6C82">
        <w:rPr>
          <w:rFonts w:asciiTheme="minorHAnsi" w:hAnsiTheme="minorHAnsi"/>
          <w:lang w:eastAsia="en-AU"/>
        </w:rPr>
        <w:t>)</w:t>
      </w:r>
      <w:r w:rsidRPr="004C19E9">
        <w:rPr>
          <w:rFonts w:asciiTheme="minorHAnsi" w:hAnsiTheme="minorHAnsi"/>
          <w:lang w:eastAsia="en-AU"/>
        </w:rPr>
        <w:t>;</w:t>
      </w:r>
    </w:p>
    <w:p w14:paraId="3BD04C1F" w14:textId="77777777" w:rsidR="007C1DC0" w:rsidRPr="00CF2D1E" w:rsidRDefault="007C1DC0" w:rsidP="007C1DC0">
      <w:pPr>
        <w:pStyle w:val="Odsekzoznamu"/>
        <w:numPr>
          <w:ilvl w:val="0"/>
          <w:numId w:val="152"/>
        </w:numPr>
        <w:jc w:val="both"/>
        <w:rPr>
          <w:rFonts w:asciiTheme="minorHAnsi" w:hAnsiTheme="minorHAnsi"/>
          <w:lang w:eastAsia="en-AU"/>
        </w:rPr>
      </w:pPr>
      <w:r w:rsidRPr="00CF2D1E">
        <w:rPr>
          <w:rFonts w:asciiTheme="minorHAnsi" w:hAnsiTheme="minorHAnsi"/>
          <w:lang w:eastAsia="en-AU"/>
        </w:rPr>
        <w:t xml:space="preserve">spôsob výpočtu oprávnenej výšky výdavku (ak </w:t>
      </w:r>
      <w:r>
        <w:rPr>
          <w:rFonts w:asciiTheme="minorHAnsi" w:hAnsiTheme="minorHAnsi"/>
          <w:lang w:eastAsia="en-AU"/>
        </w:rPr>
        <w:t xml:space="preserve">je to </w:t>
      </w:r>
      <w:r w:rsidRPr="00CF2D1E">
        <w:rPr>
          <w:rFonts w:asciiTheme="minorHAnsi" w:hAnsiTheme="minorHAnsi"/>
          <w:lang w:eastAsia="en-AU"/>
        </w:rPr>
        <w:t>relevantné);</w:t>
      </w:r>
    </w:p>
    <w:p w14:paraId="635E55A2" w14:textId="77777777" w:rsidR="009B17A6" w:rsidRDefault="009B17A6" w:rsidP="009B17A6">
      <w:pPr>
        <w:rPr>
          <w:rFonts w:asciiTheme="minorHAnsi" w:hAnsiTheme="minorHAnsi"/>
          <w:lang w:eastAsia="en-AU"/>
        </w:rPr>
      </w:pPr>
    </w:p>
    <w:p w14:paraId="02D55EAA" w14:textId="20E13564" w:rsidR="009B17A6" w:rsidRPr="004C19E9" w:rsidRDefault="009B17A6" w:rsidP="004C19E9">
      <w:pPr>
        <w:rPr>
          <w:rFonts w:asciiTheme="minorHAnsi" w:hAnsiTheme="minorHAnsi"/>
          <w:lang w:eastAsia="en-AU"/>
        </w:rPr>
      </w:pPr>
      <w:r w:rsidRPr="004C19E9">
        <w:rPr>
          <w:rFonts w:asciiTheme="minorHAnsi" w:hAnsiTheme="minorHAnsi"/>
          <w:b/>
          <w:bCs/>
          <w:i/>
        </w:rPr>
        <w:t>Na základe vyžiadania pri finančnej kontrole na mieste, prípadne si ich môže RO vyžiadať vo forme kópie</w:t>
      </w:r>
      <w:r w:rsidR="00B61AC3" w:rsidRPr="00B61AC3">
        <w:rPr>
          <w:rFonts w:asciiTheme="minorHAnsi" w:hAnsiTheme="minorHAnsi"/>
          <w:b/>
          <w:bCs/>
          <w:i/>
        </w:rPr>
        <w:t xml:space="preserve"> </w:t>
      </w:r>
      <w:r w:rsidR="00B61AC3">
        <w:rPr>
          <w:rFonts w:asciiTheme="minorHAnsi" w:hAnsiTheme="minorHAnsi"/>
          <w:b/>
          <w:bCs/>
          <w:i/>
        </w:rPr>
        <w:t>najmä nasledovnú dokumentáciu</w:t>
      </w:r>
      <w:r w:rsidRPr="004C19E9">
        <w:rPr>
          <w:rFonts w:asciiTheme="minorHAnsi" w:hAnsiTheme="minorHAnsi"/>
          <w:b/>
          <w:bCs/>
          <w:i/>
        </w:rPr>
        <w:t>:</w:t>
      </w:r>
    </w:p>
    <w:p w14:paraId="318BD80B" w14:textId="09CCFB53" w:rsidR="009B17A6" w:rsidRDefault="009B17A6" w:rsidP="009B17A6">
      <w:pPr>
        <w:pStyle w:val="Odsekzoznamu"/>
        <w:numPr>
          <w:ilvl w:val="0"/>
          <w:numId w:val="152"/>
        </w:numPr>
        <w:jc w:val="both"/>
        <w:rPr>
          <w:rFonts w:asciiTheme="minorHAnsi" w:hAnsiTheme="minorHAnsi"/>
          <w:lang w:eastAsia="en-AU"/>
        </w:rPr>
      </w:pPr>
      <w:r w:rsidRPr="00CF2D1E">
        <w:rPr>
          <w:rFonts w:asciiTheme="minorHAnsi" w:hAnsiTheme="minorHAnsi"/>
          <w:lang w:eastAsia="en-AU"/>
        </w:rPr>
        <w:t>protokol o zaradení do majetku a karta</w:t>
      </w:r>
      <w:r>
        <w:rPr>
          <w:rFonts w:asciiTheme="minorHAnsi" w:hAnsiTheme="minorHAnsi"/>
          <w:lang w:eastAsia="en-AU"/>
        </w:rPr>
        <w:t xml:space="preserve"> majetku</w:t>
      </w:r>
      <w:r w:rsidRPr="00CF2D1E">
        <w:rPr>
          <w:rFonts w:asciiTheme="minorHAnsi" w:hAnsiTheme="minorHAnsi"/>
          <w:lang w:eastAsia="en-AU"/>
        </w:rPr>
        <w:t xml:space="preserve"> (ak</w:t>
      </w:r>
      <w:r>
        <w:rPr>
          <w:rFonts w:asciiTheme="minorHAnsi" w:hAnsiTheme="minorHAnsi"/>
          <w:lang w:eastAsia="en-AU"/>
        </w:rPr>
        <w:t xml:space="preserve"> je to</w:t>
      </w:r>
      <w:r w:rsidRPr="00CF2D1E">
        <w:rPr>
          <w:rFonts w:asciiTheme="minorHAnsi" w:hAnsiTheme="minorHAnsi"/>
          <w:lang w:eastAsia="en-AU"/>
        </w:rPr>
        <w:t xml:space="preserve"> relevantné);</w:t>
      </w:r>
    </w:p>
    <w:p w14:paraId="5900C92A" w14:textId="77777777" w:rsidR="009B17A6" w:rsidRPr="00CF2D1E" w:rsidRDefault="009B17A6" w:rsidP="009B17A6">
      <w:pPr>
        <w:pStyle w:val="Odsekzoznamu"/>
        <w:numPr>
          <w:ilvl w:val="0"/>
          <w:numId w:val="152"/>
        </w:numPr>
        <w:jc w:val="both"/>
        <w:rPr>
          <w:rFonts w:asciiTheme="minorHAnsi" w:hAnsiTheme="minorHAnsi"/>
          <w:lang w:eastAsia="en-AU"/>
        </w:rPr>
      </w:pPr>
      <w:r w:rsidRPr="00CF2D1E">
        <w:rPr>
          <w:rFonts w:asciiTheme="minorHAnsi" w:hAnsiTheme="minorHAnsi"/>
          <w:lang w:eastAsia="en-AU"/>
        </w:rPr>
        <w:t xml:space="preserve">protokol o zaškolení (ak </w:t>
      </w:r>
      <w:r>
        <w:rPr>
          <w:rFonts w:asciiTheme="minorHAnsi" w:hAnsiTheme="minorHAnsi"/>
          <w:lang w:eastAsia="en-AU"/>
        </w:rPr>
        <w:t xml:space="preserve">je to </w:t>
      </w:r>
      <w:r w:rsidRPr="00CF2D1E">
        <w:rPr>
          <w:rFonts w:asciiTheme="minorHAnsi" w:hAnsiTheme="minorHAnsi"/>
          <w:lang w:eastAsia="en-AU"/>
        </w:rPr>
        <w:t>relevantné);</w:t>
      </w:r>
    </w:p>
    <w:p w14:paraId="17D261EB" w14:textId="4C1E6A08" w:rsidR="009B17A6" w:rsidRPr="00CF2D1E" w:rsidRDefault="009B17A6" w:rsidP="009B17A6">
      <w:pPr>
        <w:pStyle w:val="Odsekzoznamu"/>
        <w:numPr>
          <w:ilvl w:val="0"/>
          <w:numId w:val="152"/>
        </w:numPr>
        <w:jc w:val="both"/>
        <w:rPr>
          <w:rFonts w:asciiTheme="minorHAnsi" w:hAnsiTheme="minorHAnsi"/>
          <w:lang w:eastAsia="en-AU"/>
        </w:rPr>
      </w:pPr>
      <w:r w:rsidRPr="00CF2D1E">
        <w:rPr>
          <w:rFonts w:asciiTheme="minorHAnsi" w:hAnsiTheme="minorHAnsi"/>
          <w:lang w:eastAsia="en-AU"/>
        </w:rPr>
        <w:t xml:space="preserve">poistná zmluva alebo dodatok a doklad o zaplatení poistnej sumy v prípade, že ide o novonadobudnutý majetok (ak </w:t>
      </w:r>
      <w:r>
        <w:rPr>
          <w:rFonts w:asciiTheme="minorHAnsi" w:hAnsiTheme="minorHAnsi"/>
          <w:lang w:eastAsia="en-AU"/>
        </w:rPr>
        <w:t xml:space="preserve">je to </w:t>
      </w:r>
      <w:r w:rsidRPr="00CF2D1E">
        <w:rPr>
          <w:rFonts w:asciiTheme="minorHAnsi" w:hAnsiTheme="minorHAnsi"/>
          <w:lang w:eastAsia="en-AU"/>
        </w:rPr>
        <w:t>relevantné)</w:t>
      </w:r>
      <w:r>
        <w:rPr>
          <w:rFonts w:asciiTheme="minorHAnsi" w:hAnsiTheme="minorHAnsi"/>
          <w:lang w:eastAsia="en-AU"/>
        </w:rPr>
        <w:t>.</w:t>
      </w:r>
    </w:p>
    <w:p w14:paraId="78CC64F7" w14:textId="77777777" w:rsidR="009B17A6" w:rsidRPr="004C19E9" w:rsidRDefault="009B17A6" w:rsidP="004C19E9">
      <w:pPr>
        <w:rPr>
          <w:rFonts w:asciiTheme="minorHAnsi" w:hAnsiTheme="minorHAnsi"/>
          <w:lang w:eastAsia="en-AU"/>
        </w:rPr>
      </w:pPr>
    </w:p>
    <w:p w14:paraId="3160FC5E" w14:textId="68B30959" w:rsidR="007C1DC0" w:rsidRPr="00CF2D1E" w:rsidRDefault="008A5975" w:rsidP="004C19E9">
      <w:pPr>
        <w:shd w:val="clear" w:color="auto" w:fill="FBD4B4" w:themeFill="accent6" w:themeFillTint="66"/>
        <w:spacing w:before="120"/>
      </w:pPr>
      <w:r w:rsidRPr="00CF2D1E">
        <w:rPr>
          <w:rFonts w:asciiTheme="minorHAnsi" w:hAnsiTheme="minorHAnsi"/>
          <w:b/>
          <w:color w:val="365F91"/>
          <w:u w:val="single"/>
        </w:rPr>
        <w:t>Externé služby</w:t>
      </w:r>
      <w:r w:rsidR="00BD533A">
        <w:rPr>
          <w:rFonts w:asciiTheme="minorHAnsi" w:hAnsiTheme="minorHAnsi"/>
          <w:b/>
          <w:color w:val="365F91"/>
          <w:u w:val="single"/>
        </w:rPr>
        <w:t xml:space="preserve"> (outsourcing)</w:t>
      </w:r>
    </w:p>
    <w:p w14:paraId="4ED5A62A" w14:textId="77A2B7DA" w:rsidR="008A5975" w:rsidRDefault="00677447" w:rsidP="00CF2D1E">
      <w:pPr>
        <w:spacing w:before="120"/>
        <w:rPr>
          <w:rFonts w:asciiTheme="minorHAnsi" w:hAnsiTheme="minorHAnsi"/>
        </w:rPr>
      </w:pPr>
      <w:r>
        <w:rPr>
          <w:rFonts w:asciiTheme="minorHAnsi" w:hAnsiTheme="minorHAnsi"/>
        </w:rPr>
        <w:lastRenderedPageBreak/>
        <w:t xml:space="preserve">Dodávka externých služieb </w:t>
      </w:r>
      <w:r w:rsidR="008A5975" w:rsidRPr="00CF2D1E">
        <w:rPr>
          <w:rFonts w:asciiTheme="minorHAnsi" w:hAnsiTheme="minorHAnsi"/>
        </w:rPr>
        <w:t>na základe zmluv</w:t>
      </w:r>
      <w:r>
        <w:rPr>
          <w:rFonts w:asciiTheme="minorHAnsi" w:hAnsiTheme="minorHAnsi"/>
        </w:rPr>
        <w:t>ných vzťahov uzatvorených napr.</w:t>
      </w:r>
      <w:r w:rsidR="008A5975" w:rsidRPr="00CF2D1E">
        <w:rPr>
          <w:rFonts w:asciiTheme="minorHAnsi" w:hAnsiTheme="minorHAnsi"/>
        </w:rPr>
        <w:t xml:space="preserve"> podľa </w:t>
      </w:r>
      <w:r w:rsidR="00BE3E93" w:rsidRPr="00CF2D1E">
        <w:rPr>
          <w:rFonts w:asciiTheme="minorHAnsi" w:hAnsiTheme="minorHAnsi"/>
        </w:rPr>
        <w:t xml:space="preserve">Obchodného </w:t>
      </w:r>
      <w:r w:rsidR="008A5975" w:rsidRPr="00CF2D1E">
        <w:rPr>
          <w:rFonts w:asciiTheme="minorHAnsi" w:hAnsiTheme="minorHAnsi"/>
        </w:rPr>
        <w:t xml:space="preserve">zákonníka, </w:t>
      </w:r>
      <w:r w:rsidR="00BE3E93" w:rsidRPr="00CF2D1E">
        <w:rPr>
          <w:rFonts w:asciiTheme="minorHAnsi" w:hAnsiTheme="minorHAnsi"/>
        </w:rPr>
        <w:t xml:space="preserve">Občianskeho </w:t>
      </w:r>
      <w:r w:rsidR="008A5975" w:rsidRPr="00CF2D1E">
        <w:rPr>
          <w:rFonts w:asciiTheme="minorHAnsi" w:hAnsiTheme="minorHAnsi"/>
        </w:rPr>
        <w:t>zákonníka</w:t>
      </w:r>
      <w:r>
        <w:rPr>
          <w:rFonts w:asciiTheme="minorHAnsi" w:hAnsiTheme="minorHAnsi"/>
        </w:rPr>
        <w:t xml:space="preserve">. Medzi najčastejšie typy služieb, ktoré možno zaradiť medzi oprávnené výdavky patria: </w:t>
      </w:r>
      <w:r w:rsidR="008A5975" w:rsidRPr="00CF2D1E">
        <w:rPr>
          <w:rFonts w:asciiTheme="minorHAnsi" w:hAnsiTheme="minorHAnsi"/>
        </w:rPr>
        <w:t xml:space="preserve"> na propagáciu</w:t>
      </w:r>
      <w:r w:rsidR="00A9301A">
        <w:rPr>
          <w:rFonts w:asciiTheme="minorHAnsi" w:hAnsiTheme="minorHAnsi"/>
        </w:rPr>
        <w:t>, reklamu, inzerciu, školenia, kurzy, semináre a pod.</w:t>
      </w:r>
      <w:r w:rsidR="008A5975" w:rsidRPr="00CF2D1E">
        <w:rPr>
          <w:rFonts w:asciiTheme="minorHAnsi" w:hAnsiTheme="minorHAnsi"/>
        </w:rPr>
        <w:t xml:space="preserve"> (publikácie, manuály, školiace materiály, publicita) a iné služby/činnosti, ktoré sú pre realizáciu projektu preukázateľne nevyhnutné a  nie je možné alebo efektívne ich zabezpečiť vlastnými kapacitami.</w:t>
      </w:r>
    </w:p>
    <w:p w14:paraId="4B768D27" w14:textId="77777777" w:rsidR="00677447" w:rsidRDefault="00677447" w:rsidP="008F6446">
      <w:pPr>
        <w:rPr>
          <w:rFonts w:asciiTheme="minorHAnsi" w:hAnsiTheme="minorHAnsi"/>
          <w:b/>
          <w:bCs/>
          <w:i/>
        </w:rPr>
      </w:pPr>
    </w:p>
    <w:p w14:paraId="59752CE9" w14:textId="6929C591" w:rsidR="00677447" w:rsidRPr="004C19E9" w:rsidRDefault="00677447" w:rsidP="004C19E9">
      <w:pPr>
        <w:rPr>
          <w:rFonts w:asciiTheme="minorHAnsi" w:hAnsiTheme="minorHAnsi"/>
          <w:b/>
          <w:bCs/>
          <w:i/>
        </w:rPr>
      </w:pPr>
      <w:r>
        <w:rPr>
          <w:rFonts w:asciiTheme="minorHAnsi" w:hAnsiTheme="minorHAnsi"/>
          <w:b/>
          <w:bCs/>
          <w:i/>
        </w:rPr>
        <w:t>Minimálny rozsah</w:t>
      </w:r>
      <w:r w:rsidRPr="004C19E9">
        <w:rPr>
          <w:rFonts w:asciiTheme="minorHAnsi" w:hAnsiTheme="minorHAnsi"/>
          <w:b/>
          <w:bCs/>
          <w:i/>
        </w:rPr>
        <w:t xml:space="preserve"> dokumentácie predkladanej k </w:t>
      </w:r>
      <w:proofErr w:type="spellStart"/>
      <w:r w:rsidRPr="004C19E9">
        <w:rPr>
          <w:rFonts w:asciiTheme="minorHAnsi" w:hAnsiTheme="minorHAnsi"/>
          <w:b/>
          <w:bCs/>
          <w:i/>
        </w:rPr>
        <w:t>ŽoP</w:t>
      </w:r>
      <w:proofErr w:type="spellEnd"/>
      <w:r w:rsidRPr="004C19E9">
        <w:rPr>
          <w:rFonts w:asciiTheme="minorHAnsi" w:hAnsiTheme="minorHAnsi"/>
          <w:b/>
          <w:bCs/>
          <w:i/>
        </w:rPr>
        <w:t>:</w:t>
      </w:r>
    </w:p>
    <w:p w14:paraId="7554757E" w14:textId="0F1CF9C4" w:rsidR="008A5975"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sidR="001E1640">
        <w:rPr>
          <w:rStyle w:val="Odkaznapoznmkupodiarou"/>
          <w:rFonts w:asciiTheme="minorHAnsi" w:hAnsiTheme="minorHAnsi"/>
          <w:lang w:eastAsia="en-AU"/>
        </w:rPr>
        <w:footnoteReference w:id="27"/>
      </w:r>
      <w:r w:rsidR="00AC1FC1" w:rsidRPr="005272E8">
        <w:rPr>
          <w:rStyle w:val="Odkaznapoznmkupodiarou"/>
        </w:rPr>
        <w:t xml:space="preserve">, </w:t>
      </w:r>
      <w:r w:rsidR="00F53002">
        <w:rPr>
          <w:rStyle w:val="Odkaznapoznmkupodiarou"/>
          <w:rFonts w:asciiTheme="minorHAnsi" w:hAnsiTheme="minorHAnsi"/>
          <w:lang w:eastAsia="en-AU"/>
        </w:rPr>
        <w:footnoteReference w:id="28"/>
      </w:r>
      <w:r w:rsidR="00AB5543">
        <w:rPr>
          <w:rFonts w:asciiTheme="minorHAnsi" w:hAnsiTheme="minorHAnsi"/>
          <w:lang w:eastAsia="en-AU"/>
        </w:rPr>
        <w:t xml:space="preserve"> vrátane jej dodatkov, prípadne objednávka</w:t>
      </w:r>
      <w:r w:rsidR="00677447">
        <w:rPr>
          <w:rFonts w:asciiTheme="minorHAnsi" w:hAnsiTheme="minorHAnsi"/>
          <w:lang w:eastAsia="en-AU"/>
        </w:rPr>
        <w:t xml:space="preserve"> (ak je to relevantné)</w:t>
      </w:r>
      <w:r w:rsidR="001B3445" w:rsidRPr="00CF2D1E">
        <w:rPr>
          <w:rFonts w:asciiTheme="minorHAnsi" w:hAnsiTheme="minorHAnsi"/>
        </w:rPr>
        <w:t>;</w:t>
      </w:r>
    </w:p>
    <w:p w14:paraId="0327B5E3" w14:textId="2E1DEA11" w:rsidR="001E1640" w:rsidRPr="00CF2D1E" w:rsidRDefault="001E164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p>
    <w:p w14:paraId="442C539E" w14:textId="42C5D8F9" w:rsidR="008A5975" w:rsidRPr="00CF2D1E"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rPr>
        <w:t>dodací list/preberací protokol o vykonaní príslušných aktivít/služieb, akceptačný protokol</w:t>
      </w:r>
      <w:r w:rsidR="00677447">
        <w:rPr>
          <w:rFonts w:asciiTheme="minorHAnsi" w:hAnsiTheme="minorHAnsi"/>
        </w:rPr>
        <w:t xml:space="preserve"> vrátane podpisu osoby Prijímateľa potvrdzujúci prevzatie a dátum prevzatia</w:t>
      </w:r>
      <w:r w:rsidR="001B3445" w:rsidRPr="00CF2D1E">
        <w:rPr>
          <w:rFonts w:asciiTheme="minorHAnsi" w:hAnsiTheme="minorHAnsi"/>
        </w:rPr>
        <w:t>;</w:t>
      </w:r>
    </w:p>
    <w:p w14:paraId="73909D27" w14:textId="12F4BF73" w:rsidR="008A5975" w:rsidRPr="00CF2D1E"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rPr>
        <w:t>doklad o</w:t>
      </w:r>
      <w:r w:rsidR="00677447">
        <w:rPr>
          <w:rFonts w:asciiTheme="minorHAnsi" w:hAnsiTheme="minorHAnsi"/>
        </w:rPr>
        <w:t> </w:t>
      </w:r>
      <w:r w:rsidRPr="00CF2D1E">
        <w:rPr>
          <w:rFonts w:asciiTheme="minorHAnsi" w:hAnsiTheme="minorHAnsi"/>
        </w:rPr>
        <w:t>úhrade</w:t>
      </w:r>
      <w:r w:rsidR="00677447">
        <w:rPr>
          <w:rFonts w:asciiTheme="minorHAnsi" w:hAnsiTheme="minorHAnsi"/>
        </w:rPr>
        <w:t xml:space="preserve"> (napr. </w:t>
      </w:r>
      <w:r w:rsidRPr="00CF2D1E">
        <w:rPr>
          <w:rFonts w:asciiTheme="minorHAnsi" w:hAnsiTheme="minorHAnsi"/>
        </w:rPr>
        <w:t>bankový výpis</w:t>
      </w:r>
      <w:r w:rsidR="00677447">
        <w:rPr>
          <w:rFonts w:asciiTheme="minorHAnsi" w:hAnsiTheme="minorHAnsi"/>
        </w:rPr>
        <w:t>)</w:t>
      </w:r>
      <w:r w:rsidR="001B3445" w:rsidRPr="00CF2D1E">
        <w:rPr>
          <w:rFonts w:asciiTheme="minorHAnsi" w:hAnsiTheme="minorHAnsi"/>
        </w:rPr>
        <w:t>;</w:t>
      </w:r>
    </w:p>
    <w:p w14:paraId="0DE9C952" w14:textId="420D399F" w:rsidR="008A5975" w:rsidRPr="004C19E9" w:rsidRDefault="00677447" w:rsidP="004C19E9">
      <w:pPr>
        <w:pStyle w:val="Odsekzoznamu"/>
        <w:numPr>
          <w:ilvl w:val="0"/>
          <w:numId w:val="107"/>
        </w:numPr>
        <w:jc w:val="both"/>
        <w:rPr>
          <w:rFonts w:asciiTheme="minorHAnsi" w:hAnsiTheme="minorHAnsi"/>
        </w:rPr>
      </w:pPr>
      <w:r w:rsidRPr="00CF2D1E">
        <w:rPr>
          <w:rFonts w:asciiTheme="minorHAnsi" w:hAnsiTheme="minorHAnsi"/>
        </w:rPr>
        <w:t>výkazy prác na mesačnej báze  jednotlivých expertov a sumárne výkazy prác,  slúžiace  ako podklad pre fakturáciu  výkonov v </w:t>
      </w:r>
      <w:r>
        <w:rPr>
          <w:rFonts w:asciiTheme="minorHAnsi" w:hAnsiTheme="minorHAnsi"/>
        </w:rPr>
        <w:t>zmysle</w:t>
      </w:r>
      <w:r w:rsidRPr="00CF2D1E">
        <w:rPr>
          <w:rFonts w:asciiTheme="minorHAnsi" w:hAnsiTheme="minorHAnsi"/>
        </w:rPr>
        <w:t xml:space="preserve"> dodávateľskej zmluvy</w:t>
      </w:r>
      <w:r>
        <w:rPr>
          <w:rFonts w:asciiTheme="minorHAnsi" w:hAnsiTheme="minorHAnsi"/>
        </w:rPr>
        <w:t xml:space="preserve"> </w:t>
      </w:r>
      <w:r w:rsidR="008803E5">
        <w:rPr>
          <w:rFonts w:asciiTheme="minorHAnsi" w:hAnsiTheme="minorHAnsi"/>
        </w:rPr>
        <w:t>v súbore Excel</w:t>
      </w:r>
      <w:r w:rsidR="001B3445" w:rsidRPr="004C19E9">
        <w:rPr>
          <w:rFonts w:asciiTheme="minorHAnsi" w:hAnsiTheme="minorHAnsi"/>
        </w:rPr>
        <w:t>;</w:t>
      </w:r>
    </w:p>
    <w:p w14:paraId="42FA1D26" w14:textId="7596749F" w:rsidR="008A5975" w:rsidRPr="004C19E9" w:rsidRDefault="008A5975" w:rsidP="001335BB">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výstupy z poskytnutých služieb (napr. publikácie, posudky, </w:t>
      </w:r>
      <w:r w:rsidR="008803E5">
        <w:rPr>
          <w:rFonts w:asciiTheme="minorHAnsi" w:hAnsiTheme="minorHAnsi"/>
        </w:rPr>
        <w:t xml:space="preserve">správy z auditu, </w:t>
      </w:r>
      <w:r w:rsidRPr="00CF2D1E">
        <w:rPr>
          <w:rFonts w:asciiTheme="minorHAnsi" w:hAnsiTheme="minorHAnsi"/>
        </w:rPr>
        <w:t>analýzy, štúdie,</w:t>
      </w:r>
      <w:r w:rsidR="000554F7" w:rsidRPr="00CF2D1E">
        <w:rPr>
          <w:rFonts w:asciiTheme="minorHAnsi" w:hAnsiTheme="minorHAnsi"/>
        </w:rPr>
        <w:t xml:space="preserve"> </w:t>
      </w:r>
      <w:r w:rsidRPr="00CF2D1E">
        <w:rPr>
          <w:rFonts w:asciiTheme="minorHAnsi" w:hAnsiTheme="minorHAnsi"/>
        </w:rPr>
        <w:t>fotodokumentácia</w:t>
      </w:r>
      <w:r w:rsidR="000B37D4" w:rsidRPr="00CF2D1E">
        <w:rPr>
          <w:rFonts w:asciiTheme="minorHAnsi" w:hAnsiTheme="minorHAnsi"/>
        </w:rPr>
        <w:t xml:space="preserve">, </w:t>
      </w:r>
      <w:r w:rsidR="008803E5">
        <w:rPr>
          <w:rFonts w:asciiTheme="minorHAnsi" w:hAnsiTheme="minorHAnsi"/>
        </w:rPr>
        <w:t xml:space="preserve">v závislosti od typu podujatia </w:t>
      </w:r>
      <w:r w:rsidR="000B37D4" w:rsidRPr="00CF2D1E">
        <w:rPr>
          <w:rFonts w:asciiTheme="minorHAnsi" w:hAnsiTheme="minorHAnsi"/>
        </w:rPr>
        <w:t xml:space="preserve">záznamy z rokovaní, konzultácií, </w:t>
      </w:r>
      <w:r w:rsidR="000B37D4" w:rsidRPr="001335BB">
        <w:rPr>
          <w:rFonts w:asciiTheme="minorHAnsi" w:hAnsiTheme="minorHAnsi"/>
        </w:rPr>
        <w:t>poskytnuté stanoviská</w:t>
      </w:r>
      <w:r w:rsidR="00AB5543" w:rsidRPr="001335BB">
        <w:rPr>
          <w:rFonts w:asciiTheme="minorHAnsi" w:hAnsiTheme="minorHAnsi"/>
        </w:rPr>
        <w:t>,</w:t>
      </w:r>
      <w:r w:rsidR="00AB5543" w:rsidRPr="002C1802">
        <w:rPr>
          <w:rFonts w:asciiTheme="minorHAnsi" w:hAnsiTheme="minorHAnsi"/>
        </w:rPr>
        <w:t xml:space="preserve"> </w:t>
      </w:r>
      <w:r w:rsidR="00AB5543" w:rsidRPr="008F6446">
        <w:rPr>
          <w:rFonts w:asciiTheme="minorHAnsi" w:hAnsiTheme="minorHAnsi"/>
        </w:rPr>
        <w:t>výtlačky článkov v prípade inzercie</w:t>
      </w:r>
      <w:r w:rsidR="009E68E0">
        <w:rPr>
          <w:rStyle w:val="Odkaznapoznmkupodiarou"/>
          <w:rFonts w:asciiTheme="minorHAnsi" w:hAnsiTheme="minorHAnsi"/>
        </w:rPr>
        <w:footnoteReference w:id="29"/>
      </w:r>
      <w:r w:rsidR="00AB5543" w:rsidRPr="008F6446">
        <w:rPr>
          <w:rFonts w:asciiTheme="minorHAnsi" w:hAnsiTheme="minorHAnsi"/>
        </w:rPr>
        <w:t>,</w:t>
      </w:r>
      <w:r w:rsidR="00944931" w:rsidRPr="008F6446">
        <w:rPr>
          <w:rFonts w:asciiTheme="minorHAnsi" w:hAnsiTheme="minorHAnsi"/>
        </w:rPr>
        <w:t xml:space="preserve"> pozvánka, program,</w:t>
      </w:r>
      <w:r w:rsidR="008F6446">
        <w:rPr>
          <w:rFonts w:asciiTheme="minorHAnsi" w:hAnsiTheme="minorHAnsi"/>
        </w:rPr>
        <w:t xml:space="preserve"> </w:t>
      </w:r>
      <w:r w:rsidR="008803E5" w:rsidRPr="004C19E9">
        <w:rPr>
          <w:rFonts w:asciiTheme="minorHAnsi" w:hAnsiTheme="minorHAnsi"/>
        </w:rPr>
        <w:t>certifikát/potvrdenie o absolvovaní  v prípade školení a konferencií</w:t>
      </w:r>
      <w:r w:rsidR="00944931" w:rsidRPr="004C19E9">
        <w:rPr>
          <w:rFonts w:asciiTheme="minorHAnsi" w:hAnsiTheme="minorHAnsi"/>
        </w:rPr>
        <w:t>,</w:t>
      </w:r>
      <w:r w:rsidR="000B37D4" w:rsidRPr="004C19E9">
        <w:rPr>
          <w:rFonts w:asciiTheme="minorHAnsi" w:hAnsiTheme="minorHAnsi"/>
        </w:rPr>
        <w:t>...</w:t>
      </w:r>
      <w:r w:rsidRPr="004C19E9">
        <w:rPr>
          <w:rFonts w:asciiTheme="minorHAnsi" w:hAnsiTheme="minorHAnsi"/>
        </w:rPr>
        <w:t>)</w:t>
      </w:r>
      <w:r w:rsidR="00944931" w:rsidRPr="004C19E9">
        <w:rPr>
          <w:rFonts w:asciiTheme="minorHAnsi" w:hAnsiTheme="minorHAnsi"/>
        </w:rPr>
        <w:t>;</w:t>
      </w:r>
    </w:p>
    <w:p w14:paraId="3A4AA93A" w14:textId="77777777" w:rsidR="00677447" w:rsidRPr="00CF2D1E" w:rsidRDefault="00677447" w:rsidP="00677447">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prezenčná listina (ak </w:t>
      </w:r>
      <w:r>
        <w:rPr>
          <w:rFonts w:asciiTheme="minorHAnsi" w:hAnsiTheme="minorHAnsi"/>
        </w:rPr>
        <w:t xml:space="preserve">je to </w:t>
      </w:r>
      <w:r w:rsidRPr="00CF2D1E">
        <w:rPr>
          <w:rFonts w:asciiTheme="minorHAnsi" w:hAnsiTheme="minorHAnsi"/>
        </w:rPr>
        <w:t>relevantné);</w:t>
      </w:r>
    </w:p>
    <w:p w14:paraId="5D4AD6F5" w14:textId="32CDD86E" w:rsidR="00677447" w:rsidRDefault="00677447" w:rsidP="00677447">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(ak </w:t>
      </w:r>
      <w:r>
        <w:rPr>
          <w:rFonts w:asciiTheme="minorHAnsi" w:hAnsiTheme="minorHAnsi"/>
        </w:rPr>
        <w:t xml:space="preserve">je to </w:t>
      </w:r>
      <w:r w:rsidRPr="00CF2D1E">
        <w:rPr>
          <w:rFonts w:asciiTheme="minorHAnsi" w:hAnsiTheme="minorHAnsi"/>
        </w:rPr>
        <w:t>relevantné);</w:t>
      </w:r>
    </w:p>
    <w:p w14:paraId="1DF4CC74" w14:textId="36E1962A" w:rsidR="002D0F1B" w:rsidRDefault="002D0F1B" w:rsidP="00677447">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resp. sledovanie neprekročenia čerpania osobohodín, resp. </w:t>
      </w:r>
      <w:proofErr w:type="spellStart"/>
      <w:r>
        <w:rPr>
          <w:rFonts w:asciiTheme="minorHAnsi" w:hAnsiTheme="minorHAnsi"/>
        </w:rPr>
        <w:t>osobodní</w:t>
      </w:r>
      <w:proofErr w:type="spellEnd"/>
      <w:r>
        <w:rPr>
          <w:rFonts w:asciiTheme="minorHAnsi" w:hAnsiTheme="minorHAnsi"/>
        </w:rPr>
        <w:t xml:space="preserve"> v zmysle zmluvy a preukázateľnú kontrolu súčtu osobohodín vo vzťahu k účtovnému dokladu v rámci predloženej </w:t>
      </w:r>
      <w:proofErr w:type="spellStart"/>
      <w:r>
        <w:rPr>
          <w:rFonts w:asciiTheme="minorHAnsi" w:hAnsiTheme="minorHAnsi"/>
        </w:rPr>
        <w:t>ŽoP</w:t>
      </w:r>
      <w:proofErr w:type="spellEnd"/>
      <w:r>
        <w:rPr>
          <w:rFonts w:asciiTheme="minorHAnsi" w:hAnsiTheme="minorHAnsi"/>
        </w:rPr>
        <w:t xml:space="preserve">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4B024458" w14:textId="64D7F2EC" w:rsidR="00944931" w:rsidRDefault="00944931"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sidR="00677447">
        <w:rPr>
          <w:rFonts w:asciiTheme="minorHAnsi" w:hAnsiTheme="minorHAnsi"/>
        </w:rPr>
        <w:t xml:space="preserve">verejného </w:t>
      </w:r>
      <w:r w:rsidRPr="00CF2D1E">
        <w:rPr>
          <w:rFonts w:asciiTheme="minorHAnsi" w:hAnsiTheme="minorHAnsi"/>
        </w:rPr>
        <w:t>obstarávania (ak nebola zaslaná pred predložením žiadosti o platbu).</w:t>
      </w:r>
    </w:p>
    <w:p w14:paraId="78D7A4D5" w14:textId="77777777" w:rsidR="00677447" w:rsidRPr="004C19E9" w:rsidRDefault="00677447" w:rsidP="004C19E9">
      <w:pPr>
        <w:rPr>
          <w:rFonts w:asciiTheme="minorHAnsi" w:hAnsiTheme="minorHAnsi"/>
        </w:rPr>
      </w:pPr>
    </w:p>
    <w:p w14:paraId="12FD27BA" w14:textId="77777777" w:rsidR="00FA06AE" w:rsidRPr="00CF2D1E" w:rsidRDefault="00FA06AE" w:rsidP="00CF2D1E">
      <w:pPr>
        <w:pStyle w:val="Zkladntext"/>
        <w:shd w:val="clear" w:color="auto" w:fill="FBD4B4" w:themeFill="accent6" w:themeFillTint="66"/>
        <w:spacing w:before="120" w:after="0"/>
        <w:rPr>
          <w:rFonts w:asciiTheme="minorHAnsi" w:hAnsiTheme="minorHAnsi"/>
          <w:b/>
          <w:color w:val="365F91"/>
          <w:u w:val="single"/>
        </w:rPr>
      </w:pPr>
      <w:r w:rsidRPr="00CF2D1E">
        <w:rPr>
          <w:rFonts w:asciiTheme="minorHAnsi" w:hAnsiTheme="minorHAnsi"/>
          <w:b/>
          <w:color w:val="365F91"/>
          <w:u w:val="single"/>
          <w:lang w:val="sk-SK"/>
        </w:rPr>
        <w:t>V</w:t>
      </w:r>
      <w:proofErr w:type="spellStart"/>
      <w:r w:rsidRPr="00CF2D1E">
        <w:rPr>
          <w:rFonts w:asciiTheme="minorHAnsi" w:hAnsiTheme="minorHAnsi"/>
          <w:b/>
          <w:color w:val="365F91"/>
          <w:u w:val="single"/>
        </w:rPr>
        <w:t>ýdavky</w:t>
      </w:r>
      <w:proofErr w:type="spellEnd"/>
      <w:r w:rsidRPr="00CF2D1E">
        <w:rPr>
          <w:rFonts w:asciiTheme="minorHAnsi" w:hAnsiTheme="minorHAnsi"/>
          <w:b/>
          <w:color w:val="365F91"/>
          <w:u w:val="single"/>
        </w:rPr>
        <w:t xml:space="preserve"> súvisiace s prevádzkovou podporou implementácie OP</w:t>
      </w:r>
    </w:p>
    <w:p w14:paraId="14E9CEC2" w14:textId="2804F951" w:rsidR="00BA5746" w:rsidRDefault="00BA5746" w:rsidP="00CF2D1E">
      <w:pPr>
        <w:pStyle w:val="Zkladntext"/>
        <w:spacing w:before="120" w:after="0"/>
        <w:rPr>
          <w:rFonts w:asciiTheme="minorHAnsi" w:hAnsiTheme="minorHAnsi"/>
          <w:szCs w:val="24"/>
        </w:rPr>
      </w:pPr>
      <w:r w:rsidRPr="00CF2D1E">
        <w:rPr>
          <w:rFonts w:asciiTheme="minorHAnsi" w:hAnsiTheme="minorHAnsi"/>
          <w:szCs w:val="24"/>
        </w:rPr>
        <w:t>Na preukázanie vzniku výdavku slúžia predovšetkým nájomné zmluvy, dodávateľské zmluvy, fakturácie jednotlivých služieb prípadne dodacie listy, zjednodušené daňové doklady, zmluvy o pripojení telekomunikačných služieb a</w:t>
      </w:r>
      <w:r w:rsidR="001B3445" w:rsidRPr="00CF2D1E">
        <w:rPr>
          <w:rFonts w:asciiTheme="minorHAnsi" w:hAnsiTheme="minorHAnsi"/>
          <w:szCs w:val="24"/>
          <w:lang w:val="sk-SK"/>
        </w:rPr>
        <w:t xml:space="preserve"> </w:t>
      </w:r>
      <w:r w:rsidRPr="00CF2D1E">
        <w:rPr>
          <w:rFonts w:asciiTheme="minorHAnsi" w:hAnsiTheme="minorHAnsi"/>
          <w:szCs w:val="24"/>
        </w:rPr>
        <w:t xml:space="preserve">pod. </w:t>
      </w:r>
    </w:p>
    <w:p w14:paraId="727BB088" w14:textId="77777777" w:rsidR="00A9301A" w:rsidRPr="00CF2D1E" w:rsidRDefault="00A9301A" w:rsidP="00CF2D1E">
      <w:pPr>
        <w:pStyle w:val="Zkladntext"/>
        <w:spacing w:before="120" w:after="0"/>
        <w:rPr>
          <w:rFonts w:asciiTheme="minorHAnsi" w:hAnsiTheme="minorHAnsi"/>
          <w:szCs w:val="24"/>
        </w:rPr>
      </w:pPr>
    </w:p>
    <w:p w14:paraId="05264953" w14:textId="19371A4E" w:rsidR="00A9301A" w:rsidRPr="0028062C" w:rsidRDefault="00A9301A" w:rsidP="00A9301A">
      <w:pPr>
        <w:rPr>
          <w:rFonts w:asciiTheme="minorHAnsi" w:hAnsiTheme="minorHAnsi"/>
          <w:b/>
          <w:bCs/>
          <w:i/>
        </w:rPr>
      </w:pPr>
      <w:r>
        <w:rPr>
          <w:rFonts w:asciiTheme="minorHAnsi" w:hAnsiTheme="minorHAnsi"/>
          <w:b/>
          <w:bCs/>
          <w:i/>
        </w:rPr>
        <w:t>Minimálny rozsah</w:t>
      </w:r>
      <w:r w:rsidRPr="0028062C">
        <w:rPr>
          <w:rFonts w:asciiTheme="minorHAnsi" w:hAnsiTheme="minorHAnsi"/>
          <w:b/>
          <w:bCs/>
          <w:i/>
        </w:rPr>
        <w:t xml:space="preserve"> dokumentácie predkladanej k</w:t>
      </w:r>
      <w:r w:rsidR="009F359A">
        <w:rPr>
          <w:rFonts w:asciiTheme="minorHAnsi" w:hAnsiTheme="minorHAnsi"/>
          <w:b/>
          <w:bCs/>
          <w:i/>
        </w:rPr>
        <w:t> </w:t>
      </w:r>
      <w:proofErr w:type="spellStart"/>
      <w:r w:rsidRPr="0028062C">
        <w:rPr>
          <w:rFonts w:asciiTheme="minorHAnsi" w:hAnsiTheme="minorHAnsi"/>
          <w:b/>
          <w:bCs/>
          <w:i/>
        </w:rPr>
        <w:t>ŽoP</w:t>
      </w:r>
      <w:proofErr w:type="spellEnd"/>
      <w:r w:rsidR="009F359A">
        <w:rPr>
          <w:rFonts w:asciiTheme="minorHAnsi" w:hAnsiTheme="minorHAnsi"/>
          <w:b/>
          <w:bCs/>
          <w:i/>
        </w:rPr>
        <w:t xml:space="preserve"> podľa jednotlivých druhov režijných výdavkov</w:t>
      </w:r>
      <w:r w:rsidRPr="0028062C">
        <w:rPr>
          <w:rFonts w:asciiTheme="minorHAnsi" w:hAnsiTheme="minorHAnsi"/>
          <w:b/>
          <w:bCs/>
          <w:i/>
        </w:rPr>
        <w:t>:</w:t>
      </w:r>
    </w:p>
    <w:p w14:paraId="68ADA730" w14:textId="6FE2EC0B" w:rsidR="00DB45D9" w:rsidRPr="004C19E9" w:rsidRDefault="00DB45D9" w:rsidP="00CF2D1E">
      <w:pPr>
        <w:pStyle w:val="Zkladntext"/>
        <w:spacing w:before="120" w:after="0"/>
        <w:rPr>
          <w:rFonts w:asciiTheme="minorHAnsi" w:hAnsiTheme="minorHAnsi"/>
          <w:b/>
          <w:szCs w:val="24"/>
          <w:lang w:val="sk-SK"/>
        </w:rPr>
      </w:pPr>
      <w:r w:rsidRPr="00CF2D1E">
        <w:rPr>
          <w:rFonts w:asciiTheme="minorHAnsi" w:hAnsiTheme="minorHAnsi"/>
          <w:b/>
          <w:szCs w:val="24"/>
        </w:rPr>
        <w:t>Spotrebný tovar, prevádzkový materiál a nájomné (stroje, prístroje)</w:t>
      </w:r>
      <w:r w:rsidR="00A9301A">
        <w:rPr>
          <w:rFonts w:asciiTheme="minorHAnsi" w:hAnsiTheme="minorHAnsi"/>
          <w:b/>
          <w:szCs w:val="24"/>
          <w:lang w:val="sk-SK"/>
        </w:rPr>
        <w:t>, reprezentačné</w:t>
      </w:r>
    </w:p>
    <w:p w14:paraId="68F3DDE9" w14:textId="7A23668D" w:rsidR="00DB45D9"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sidR="00F53002">
        <w:rPr>
          <w:rStyle w:val="Odkaznapoznmkupodiarou"/>
          <w:rFonts w:asciiTheme="minorHAnsi" w:hAnsiTheme="minorHAnsi"/>
          <w:lang w:eastAsia="en-AU"/>
        </w:rPr>
        <w:footnoteReference w:id="30"/>
      </w:r>
      <w:r w:rsidR="00AB5543" w:rsidRPr="00AB5543">
        <w:rPr>
          <w:rFonts w:asciiTheme="minorHAnsi" w:hAnsiTheme="minorHAnsi"/>
          <w:lang w:eastAsia="en-AU"/>
        </w:rPr>
        <w:t xml:space="preserve"> </w:t>
      </w:r>
      <w:r w:rsidR="00AB5543">
        <w:rPr>
          <w:rFonts w:asciiTheme="minorHAnsi" w:hAnsiTheme="minorHAnsi"/>
          <w:lang w:eastAsia="en-AU"/>
        </w:rPr>
        <w:t>vrátane jej dodatkov</w:t>
      </w:r>
      <w:r w:rsidR="00910F20">
        <w:rPr>
          <w:rFonts w:asciiTheme="minorHAnsi" w:hAnsiTheme="minorHAnsi"/>
          <w:lang w:eastAsia="en-AU"/>
        </w:rPr>
        <w:t>, v prípadoch, ak ide o nadlimitnú alebo podlimitnú zákazku verejného obstarávania</w:t>
      </w:r>
      <w:r w:rsidR="00910F20">
        <w:rPr>
          <w:rStyle w:val="Odkaznapoznmkupodiarou"/>
          <w:rFonts w:asciiTheme="minorHAnsi" w:hAnsiTheme="minorHAnsi"/>
          <w:lang w:eastAsia="en-AU"/>
        </w:rPr>
        <w:footnoteReference w:id="31"/>
      </w:r>
      <w:r w:rsidR="008803E5">
        <w:rPr>
          <w:rFonts w:asciiTheme="minorHAnsi" w:hAnsiTheme="minorHAnsi"/>
          <w:lang w:eastAsia="en-AU"/>
        </w:rPr>
        <w:t>, objednávka (ak je to relevantné)</w:t>
      </w:r>
      <w:r w:rsidR="001B3445" w:rsidRPr="00215368">
        <w:rPr>
          <w:rFonts w:asciiTheme="minorHAnsi" w:hAnsiTheme="minorHAnsi"/>
        </w:rPr>
        <w:t>;</w:t>
      </w:r>
    </w:p>
    <w:p w14:paraId="4B3DAFB7" w14:textId="3871E12B" w:rsidR="00910F20" w:rsidRPr="00CF2D1E" w:rsidRDefault="00910F20" w:rsidP="00CF2D1E">
      <w:pPr>
        <w:pStyle w:val="Odsekzoznamu"/>
        <w:numPr>
          <w:ilvl w:val="0"/>
          <w:numId w:val="107"/>
        </w:numPr>
        <w:ind w:left="714" w:hanging="357"/>
        <w:jc w:val="both"/>
        <w:rPr>
          <w:rFonts w:asciiTheme="minorHAnsi" w:hAnsiTheme="minorHAnsi"/>
        </w:rPr>
      </w:pPr>
      <w:r>
        <w:rPr>
          <w:rFonts w:asciiTheme="minorHAnsi" w:hAnsiTheme="minorHAnsi"/>
        </w:rPr>
        <w:lastRenderedPageBreak/>
        <w:t>faktúra alebo rovnocenný účtovný doklad</w:t>
      </w:r>
      <w:r w:rsidR="008803E5">
        <w:rPr>
          <w:rFonts w:asciiTheme="minorHAnsi" w:hAnsiTheme="minorHAnsi"/>
        </w:rPr>
        <w:t xml:space="preserve"> (vyúčtovanie drobného nákupu)</w:t>
      </w:r>
      <w:r>
        <w:rPr>
          <w:rFonts w:asciiTheme="minorHAnsi" w:hAnsiTheme="minorHAnsi"/>
        </w:rPr>
        <w:t>;</w:t>
      </w:r>
    </w:p>
    <w:p w14:paraId="318CBFFA" w14:textId="28C762D4" w:rsidR="008803E5" w:rsidRPr="00CF2D1E"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dodací</w:t>
      </w:r>
      <w:r w:rsidRPr="00CF2D1E">
        <w:rPr>
          <w:rFonts w:asciiTheme="minorHAnsi" w:hAnsiTheme="minorHAnsi"/>
        </w:rPr>
        <w:t xml:space="preserve"> list alebo preberací protokol (ak </w:t>
      </w:r>
      <w:r w:rsidR="00910F20">
        <w:rPr>
          <w:rFonts w:asciiTheme="minorHAnsi" w:hAnsiTheme="minorHAnsi"/>
        </w:rPr>
        <w:t xml:space="preserve">je to </w:t>
      </w:r>
      <w:r w:rsidRPr="00CF2D1E">
        <w:rPr>
          <w:rFonts w:asciiTheme="minorHAnsi" w:hAnsiTheme="minorHAnsi"/>
        </w:rPr>
        <w:t>relevantné) vrátane podpisu osoby prijímateľa potvrdzujúci prevzatie a dátum prevzatia</w:t>
      </w:r>
      <w:r w:rsidR="001B3445" w:rsidRPr="00215368">
        <w:rPr>
          <w:rFonts w:asciiTheme="minorHAnsi" w:hAnsiTheme="minorHAnsi"/>
        </w:rPr>
        <w:t>;</w:t>
      </w:r>
    </w:p>
    <w:p w14:paraId="551021AA" w14:textId="04271F4F" w:rsidR="008803E5" w:rsidRDefault="00DB45D9">
      <w:pPr>
        <w:pStyle w:val="Odsekzoznamu"/>
        <w:numPr>
          <w:ilvl w:val="0"/>
          <w:numId w:val="107"/>
        </w:numPr>
        <w:ind w:left="714" w:hanging="357"/>
        <w:jc w:val="both"/>
        <w:rPr>
          <w:rFonts w:asciiTheme="minorHAnsi" w:hAnsiTheme="minorHAnsi"/>
        </w:rPr>
      </w:pPr>
      <w:r w:rsidRPr="004C19E9">
        <w:rPr>
          <w:rFonts w:asciiTheme="minorHAnsi" w:hAnsiTheme="minorHAnsi"/>
        </w:rPr>
        <w:t>doklad o</w:t>
      </w:r>
      <w:r w:rsidR="008803E5" w:rsidRPr="004C19E9">
        <w:rPr>
          <w:rFonts w:asciiTheme="minorHAnsi" w:hAnsiTheme="minorHAnsi"/>
        </w:rPr>
        <w:t> </w:t>
      </w:r>
      <w:r w:rsidRPr="004C19E9">
        <w:rPr>
          <w:rFonts w:asciiTheme="minorHAnsi" w:hAnsiTheme="minorHAnsi"/>
        </w:rPr>
        <w:t>úhrade</w:t>
      </w:r>
      <w:r w:rsidR="008803E5" w:rsidRPr="00215368">
        <w:rPr>
          <w:rFonts w:asciiTheme="minorHAnsi" w:hAnsiTheme="minorHAnsi"/>
        </w:rPr>
        <w:t>;</w:t>
      </w:r>
    </w:p>
    <w:p w14:paraId="1A76C242" w14:textId="653B7A4E" w:rsidR="000D2296" w:rsidRPr="004C19E9" w:rsidRDefault="000D2296" w:rsidP="004C19E9">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00BD13F3" w14:textId="22E7D865" w:rsidR="008803E5" w:rsidRPr="0028062C" w:rsidRDefault="008803E5" w:rsidP="008803E5">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Pr>
          <w:rFonts w:asciiTheme="minorHAnsi" w:hAnsiTheme="minorHAnsi"/>
        </w:rPr>
        <w:t xml:space="preserve">verejného </w:t>
      </w:r>
      <w:r w:rsidRPr="00CF2D1E">
        <w:rPr>
          <w:rFonts w:asciiTheme="minorHAnsi" w:hAnsiTheme="minorHAnsi"/>
        </w:rPr>
        <w:t>obstarávania (</w:t>
      </w:r>
      <w:r>
        <w:rPr>
          <w:rFonts w:asciiTheme="minorHAnsi" w:hAnsiTheme="minorHAnsi"/>
        </w:rPr>
        <w:t xml:space="preserve">ak je to relevantné a </w:t>
      </w:r>
      <w:r w:rsidRPr="00CF2D1E">
        <w:rPr>
          <w:rFonts w:asciiTheme="minorHAnsi" w:hAnsiTheme="minorHAnsi"/>
        </w:rPr>
        <w:t>nebola zaslaná pred predložením žiadosti o platbu)</w:t>
      </w:r>
      <w:r w:rsidRPr="0028062C">
        <w:rPr>
          <w:rFonts w:asciiTheme="minorHAnsi" w:hAnsiTheme="minorHAnsi"/>
        </w:rPr>
        <w:t>.</w:t>
      </w:r>
    </w:p>
    <w:p w14:paraId="0C1274E0" w14:textId="77777777" w:rsidR="00A9301A" w:rsidRDefault="00A9301A" w:rsidP="004C19E9">
      <w:pPr>
        <w:pStyle w:val="Odsekzoznamu"/>
        <w:ind w:left="714"/>
        <w:jc w:val="both"/>
        <w:rPr>
          <w:rFonts w:asciiTheme="minorHAnsi" w:hAnsiTheme="minorHAnsi"/>
        </w:rPr>
      </w:pPr>
    </w:p>
    <w:p w14:paraId="2A8DFE67" w14:textId="5C33D31B" w:rsidR="00DB45D9" w:rsidRPr="004C19E9" w:rsidRDefault="00A9301A" w:rsidP="004C19E9">
      <w:pPr>
        <w:rPr>
          <w:rFonts w:asciiTheme="minorHAnsi" w:hAnsiTheme="minorHAnsi"/>
        </w:rPr>
      </w:pPr>
      <w:r w:rsidRPr="004C19E9">
        <w:rPr>
          <w:rFonts w:asciiTheme="minorHAnsi" w:hAnsiTheme="minorHAnsi"/>
          <w:b/>
        </w:rPr>
        <w:t>T</w:t>
      </w:r>
      <w:r w:rsidR="00DB45D9" w:rsidRPr="004C19E9">
        <w:rPr>
          <w:rFonts w:asciiTheme="minorHAnsi" w:hAnsiTheme="minorHAnsi"/>
          <w:b/>
        </w:rPr>
        <w:t>elekomunikačné poplatky</w:t>
      </w:r>
      <w:r w:rsidRPr="004C19E9">
        <w:rPr>
          <w:rFonts w:asciiTheme="minorHAnsi" w:hAnsiTheme="minorHAnsi"/>
          <w:b/>
        </w:rPr>
        <w:t xml:space="preserve"> vrátane internetových služieb</w:t>
      </w:r>
    </w:p>
    <w:p w14:paraId="669F8025" w14:textId="77777777" w:rsidR="00A9301A" w:rsidRPr="00CF2D1E" w:rsidRDefault="00A9301A" w:rsidP="00A9301A">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Pr>
          <w:rStyle w:val="Odkaznapoznmkupodiarou"/>
          <w:rFonts w:asciiTheme="minorHAnsi" w:hAnsiTheme="minorHAnsi"/>
          <w:lang w:eastAsia="en-AU"/>
        </w:rPr>
        <w:footnoteReference w:id="32"/>
      </w:r>
      <w:r w:rsidRPr="00AB5543">
        <w:rPr>
          <w:rFonts w:asciiTheme="minorHAnsi" w:hAnsiTheme="minorHAnsi"/>
          <w:lang w:eastAsia="en-AU"/>
        </w:rPr>
        <w:t xml:space="preserve"> </w:t>
      </w:r>
      <w:r>
        <w:rPr>
          <w:rFonts w:asciiTheme="minorHAnsi" w:hAnsiTheme="minorHAnsi"/>
          <w:lang w:eastAsia="en-AU"/>
        </w:rPr>
        <w:t>vrátane jej dodatkov, v prípadoch, ak ide o nadlimitnú alebo podlimitnú zákazku verejného obstarávania</w:t>
      </w:r>
      <w:r>
        <w:rPr>
          <w:rStyle w:val="Odkaznapoznmkupodiarou"/>
          <w:rFonts w:asciiTheme="minorHAnsi" w:hAnsiTheme="minorHAnsi"/>
          <w:lang w:eastAsia="en-AU"/>
        </w:rPr>
        <w:footnoteReference w:id="33"/>
      </w:r>
      <w:r w:rsidRPr="00CF2D1E">
        <w:rPr>
          <w:rFonts w:asciiTheme="minorHAnsi" w:hAnsiTheme="minorHAnsi"/>
        </w:rPr>
        <w:t>;</w:t>
      </w:r>
    </w:p>
    <w:p w14:paraId="0CAE64FF" w14:textId="7F6F9C62" w:rsidR="00910F20" w:rsidRPr="00CF2D1E" w:rsidRDefault="00910F2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p>
    <w:p w14:paraId="015CA130" w14:textId="2CB89C8D" w:rsidR="00DB45D9"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(ak </w:t>
      </w:r>
      <w:r w:rsidR="0075430A">
        <w:rPr>
          <w:rFonts w:asciiTheme="minorHAnsi" w:hAnsiTheme="minorHAnsi"/>
        </w:rPr>
        <w:t xml:space="preserve">je to </w:t>
      </w:r>
      <w:r w:rsidRPr="00CF2D1E">
        <w:rPr>
          <w:rFonts w:asciiTheme="minorHAnsi" w:hAnsiTheme="minorHAnsi"/>
        </w:rPr>
        <w:t>relevantné)</w:t>
      </w:r>
      <w:r w:rsidR="001B3445" w:rsidRPr="00CF2D1E">
        <w:rPr>
          <w:rFonts w:asciiTheme="minorHAnsi" w:hAnsiTheme="minorHAnsi"/>
        </w:rPr>
        <w:t>;</w:t>
      </w:r>
    </w:p>
    <w:p w14:paraId="4B2A209E" w14:textId="5B664CEB" w:rsidR="002D0F1B" w:rsidRDefault="002D0F1B" w:rsidP="002D0F1B">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415A959B" w14:textId="2A3227EA" w:rsidR="002D0F1B" w:rsidRPr="00CF2D1E" w:rsidRDefault="002D0F1B" w:rsidP="002D0F1B">
      <w:pPr>
        <w:pStyle w:val="Odsekzoznamu"/>
        <w:numPr>
          <w:ilvl w:val="0"/>
          <w:numId w:val="107"/>
        </w:numPr>
        <w:ind w:left="714" w:hanging="357"/>
        <w:jc w:val="both"/>
        <w:rPr>
          <w:rFonts w:asciiTheme="minorHAnsi" w:hAnsiTheme="minorHAnsi"/>
        </w:rPr>
      </w:pPr>
      <w:r w:rsidRPr="00CF2D1E">
        <w:rPr>
          <w:rFonts w:asciiTheme="minorHAnsi" w:hAnsiTheme="minorHAnsi"/>
        </w:rPr>
        <w:t>dokumentácia</w:t>
      </w:r>
    </w:p>
    <w:p w14:paraId="7A7BDFA9" w14:textId="77777777" w:rsidR="008803E5" w:rsidRDefault="00DB45D9" w:rsidP="004C19E9">
      <w:pPr>
        <w:pStyle w:val="Odsekzoznamu"/>
        <w:numPr>
          <w:ilvl w:val="0"/>
          <w:numId w:val="107"/>
        </w:numPr>
        <w:rPr>
          <w:rFonts w:asciiTheme="minorHAnsi" w:hAnsiTheme="minorHAnsi"/>
        </w:rPr>
      </w:pPr>
      <w:r w:rsidRPr="00CF2D1E">
        <w:rPr>
          <w:rFonts w:asciiTheme="minorHAnsi" w:hAnsiTheme="minorHAnsi"/>
        </w:rPr>
        <w:t>doklad o úhrade</w:t>
      </w:r>
      <w:r w:rsidR="008803E5">
        <w:rPr>
          <w:rFonts w:asciiTheme="minorHAnsi" w:hAnsiTheme="minorHAnsi"/>
        </w:rPr>
        <w:t>;</w:t>
      </w:r>
    </w:p>
    <w:p w14:paraId="55C48677" w14:textId="61A088C8" w:rsidR="008803E5" w:rsidRPr="0028062C" w:rsidRDefault="008803E5" w:rsidP="008803E5">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sidR="00735FA1">
        <w:rPr>
          <w:rFonts w:asciiTheme="minorHAnsi" w:hAnsiTheme="minorHAnsi"/>
        </w:rPr>
        <w:t xml:space="preserve">z </w:t>
      </w:r>
      <w:r>
        <w:rPr>
          <w:rFonts w:asciiTheme="minorHAnsi" w:hAnsiTheme="minorHAnsi"/>
        </w:rPr>
        <w:t xml:space="preserve">verejného </w:t>
      </w:r>
      <w:r w:rsidRPr="00CF2D1E">
        <w:rPr>
          <w:rFonts w:asciiTheme="minorHAnsi" w:hAnsiTheme="minorHAnsi"/>
        </w:rPr>
        <w:t>obstarávania (</w:t>
      </w:r>
      <w:r>
        <w:rPr>
          <w:rFonts w:asciiTheme="minorHAnsi" w:hAnsiTheme="minorHAnsi"/>
        </w:rPr>
        <w:t>ak je to relevantné a</w:t>
      </w:r>
      <w:r w:rsidRPr="00CF2D1E">
        <w:rPr>
          <w:rFonts w:asciiTheme="minorHAnsi" w:hAnsiTheme="minorHAnsi"/>
        </w:rPr>
        <w:t xml:space="preserve"> nebola zaslaná pred predložením žiadosti o platbu)</w:t>
      </w:r>
      <w:r w:rsidRPr="0028062C">
        <w:rPr>
          <w:rFonts w:asciiTheme="minorHAnsi" w:hAnsiTheme="minorHAnsi"/>
        </w:rPr>
        <w:t>.</w:t>
      </w:r>
    </w:p>
    <w:p w14:paraId="0FEFC482" w14:textId="77777777" w:rsidR="00A9301A" w:rsidRPr="004C19E9" w:rsidRDefault="00A9301A" w:rsidP="004C19E9">
      <w:pPr>
        <w:rPr>
          <w:rFonts w:asciiTheme="minorHAnsi" w:hAnsiTheme="minorHAnsi"/>
        </w:rPr>
      </w:pPr>
    </w:p>
    <w:p w14:paraId="782F874F" w14:textId="77777777" w:rsidR="00BA5746" w:rsidRPr="004C19E9" w:rsidRDefault="00BA5746" w:rsidP="004C19E9">
      <w:pPr>
        <w:rPr>
          <w:rFonts w:asciiTheme="minorHAnsi" w:hAnsiTheme="minorHAnsi"/>
          <w:b/>
        </w:rPr>
      </w:pPr>
      <w:r w:rsidRPr="004C19E9">
        <w:rPr>
          <w:rFonts w:asciiTheme="minorHAnsi" w:hAnsiTheme="minorHAnsi"/>
          <w:b/>
        </w:rPr>
        <w:t>Energie</w:t>
      </w:r>
      <w:r w:rsidR="00DB45D9" w:rsidRPr="004C19E9">
        <w:rPr>
          <w:rFonts w:asciiTheme="minorHAnsi" w:hAnsiTheme="minorHAnsi"/>
          <w:b/>
        </w:rPr>
        <w:t>, vodné, stočné</w:t>
      </w:r>
      <w:r w:rsidRPr="004C19E9">
        <w:rPr>
          <w:rFonts w:asciiTheme="minorHAnsi" w:hAnsiTheme="minorHAnsi"/>
          <w:b/>
        </w:rPr>
        <w:t xml:space="preserve"> a nájomné (priestorov)</w:t>
      </w:r>
    </w:p>
    <w:p w14:paraId="5266D384" w14:textId="43DC7D8E" w:rsidR="00BA5746"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sidR="00F53002">
        <w:rPr>
          <w:rStyle w:val="Odkaznapoznmkupodiarou"/>
          <w:rFonts w:asciiTheme="minorHAnsi" w:hAnsiTheme="minorHAnsi"/>
          <w:lang w:eastAsia="en-AU"/>
        </w:rPr>
        <w:footnoteReference w:id="34"/>
      </w:r>
      <w:r w:rsidR="00AB5543" w:rsidRPr="00AB5543">
        <w:rPr>
          <w:rFonts w:asciiTheme="minorHAnsi" w:hAnsiTheme="minorHAnsi"/>
          <w:lang w:eastAsia="en-AU"/>
        </w:rPr>
        <w:t xml:space="preserve"> </w:t>
      </w:r>
      <w:r w:rsidR="00AB5543">
        <w:rPr>
          <w:rFonts w:asciiTheme="minorHAnsi" w:hAnsiTheme="minorHAnsi"/>
          <w:lang w:eastAsia="en-AU"/>
        </w:rPr>
        <w:t>vrátane jej dodatkov</w:t>
      </w:r>
      <w:r w:rsidR="00F53002">
        <w:rPr>
          <w:rFonts w:asciiTheme="minorHAnsi" w:hAnsiTheme="minorHAnsi"/>
          <w:lang w:eastAsia="en-AU"/>
        </w:rPr>
        <w:t>,</w:t>
      </w:r>
      <w:r w:rsidR="00910F20">
        <w:rPr>
          <w:rFonts w:asciiTheme="minorHAnsi" w:hAnsiTheme="minorHAnsi"/>
          <w:lang w:eastAsia="en-AU"/>
        </w:rPr>
        <w:t xml:space="preserve"> v prípadoch, ak ide o nadlimitnú alebo podlimitnú zákazku verejného obstarávania</w:t>
      </w:r>
      <w:r w:rsidR="00910F20">
        <w:rPr>
          <w:rStyle w:val="Odkaznapoznmkupodiarou"/>
          <w:rFonts w:asciiTheme="minorHAnsi" w:hAnsiTheme="minorHAnsi"/>
          <w:lang w:eastAsia="en-AU"/>
        </w:rPr>
        <w:footnoteReference w:id="35"/>
      </w:r>
      <w:r w:rsidR="001B3445">
        <w:rPr>
          <w:rFonts w:asciiTheme="minorHAnsi" w:hAnsiTheme="minorHAnsi"/>
          <w:lang w:eastAsia="en-AU"/>
        </w:rPr>
        <w:t>;</w:t>
      </w:r>
      <w:r w:rsidRPr="00CF2D1E">
        <w:rPr>
          <w:rFonts w:asciiTheme="minorHAnsi" w:hAnsiTheme="minorHAnsi"/>
        </w:rPr>
        <w:t xml:space="preserve"> </w:t>
      </w:r>
    </w:p>
    <w:p w14:paraId="7CDF0347" w14:textId="793828E1" w:rsidR="00910F20" w:rsidRPr="00CF2D1E" w:rsidRDefault="00910F2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p>
    <w:p w14:paraId="4DCD457F" w14:textId="7865C4FE" w:rsidR="00BA5746"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(nájomné, elektrická energia, voda, plyn, teplo a iné), ak </w:t>
      </w:r>
      <w:r w:rsidR="00910F20">
        <w:rPr>
          <w:rFonts w:asciiTheme="minorHAnsi" w:hAnsiTheme="minorHAnsi"/>
        </w:rPr>
        <w:t xml:space="preserve">je to </w:t>
      </w:r>
      <w:r w:rsidRPr="00CF2D1E">
        <w:rPr>
          <w:rFonts w:asciiTheme="minorHAnsi" w:hAnsiTheme="minorHAnsi"/>
        </w:rPr>
        <w:t>relevantné</w:t>
      </w:r>
      <w:r w:rsidR="001B3445">
        <w:rPr>
          <w:rFonts w:asciiTheme="minorHAnsi" w:hAnsiTheme="minorHAnsi"/>
        </w:rPr>
        <w:t>;</w:t>
      </w:r>
    </w:p>
    <w:p w14:paraId="73434DB0" w14:textId="5309C668" w:rsidR="002D0F1B" w:rsidRPr="004C19E9" w:rsidRDefault="002D0F1B" w:rsidP="001335BB">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759C9B9A" w14:textId="7CC9891B" w:rsidR="008803E5"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rPr>
        <w:t>doklad o</w:t>
      </w:r>
      <w:r w:rsidR="008803E5">
        <w:rPr>
          <w:rFonts w:asciiTheme="minorHAnsi" w:hAnsiTheme="minorHAnsi"/>
        </w:rPr>
        <w:t> </w:t>
      </w:r>
      <w:r w:rsidRPr="00CF2D1E">
        <w:rPr>
          <w:rFonts w:asciiTheme="minorHAnsi" w:hAnsiTheme="minorHAnsi"/>
        </w:rPr>
        <w:t>úhrade</w:t>
      </w:r>
      <w:r w:rsidR="008803E5">
        <w:rPr>
          <w:rFonts w:asciiTheme="minorHAnsi" w:hAnsiTheme="minorHAnsi"/>
        </w:rPr>
        <w:t>;</w:t>
      </w:r>
    </w:p>
    <w:p w14:paraId="56EFEB1B" w14:textId="15875387" w:rsidR="00BA5746" w:rsidRPr="004C19E9" w:rsidRDefault="008803E5" w:rsidP="001335BB">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sidR="00735FA1">
        <w:rPr>
          <w:rFonts w:asciiTheme="minorHAnsi" w:hAnsiTheme="minorHAnsi"/>
        </w:rPr>
        <w:t xml:space="preserve">z </w:t>
      </w:r>
      <w:r>
        <w:rPr>
          <w:rFonts w:asciiTheme="minorHAnsi" w:hAnsiTheme="minorHAnsi"/>
        </w:rPr>
        <w:t xml:space="preserve">verejného </w:t>
      </w:r>
      <w:r w:rsidRPr="00CF2D1E">
        <w:rPr>
          <w:rFonts w:asciiTheme="minorHAnsi" w:hAnsiTheme="minorHAnsi"/>
        </w:rPr>
        <w:t>obstarávania (</w:t>
      </w:r>
      <w:r>
        <w:rPr>
          <w:rFonts w:asciiTheme="minorHAnsi" w:hAnsiTheme="minorHAnsi"/>
        </w:rPr>
        <w:t>ak je to relevantné a</w:t>
      </w:r>
      <w:r w:rsidRPr="00CF2D1E">
        <w:rPr>
          <w:rFonts w:asciiTheme="minorHAnsi" w:hAnsiTheme="minorHAnsi"/>
        </w:rPr>
        <w:t xml:space="preserve"> nebola zaslaná pred predložením žiadosti o platbu)</w:t>
      </w:r>
      <w:r w:rsidR="00BA5746" w:rsidRPr="004C19E9">
        <w:rPr>
          <w:rFonts w:asciiTheme="minorHAnsi" w:hAnsiTheme="minorHAnsi"/>
        </w:rPr>
        <w:t>.</w:t>
      </w:r>
    </w:p>
    <w:p w14:paraId="4CE12D6F" w14:textId="77777777" w:rsidR="00A9301A" w:rsidRPr="00CF2D1E" w:rsidRDefault="00A9301A" w:rsidP="004C19E9">
      <w:pPr>
        <w:pStyle w:val="Odsekzoznamu"/>
        <w:ind w:left="714"/>
        <w:jc w:val="both"/>
        <w:rPr>
          <w:rFonts w:asciiTheme="minorHAnsi" w:hAnsiTheme="minorHAnsi"/>
        </w:rPr>
      </w:pPr>
    </w:p>
    <w:p w14:paraId="4D1B6012" w14:textId="77777777" w:rsidR="008207C0" w:rsidRPr="00CF2D1E" w:rsidRDefault="008207C0" w:rsidP="00215368">
      <w:pPr>
        <w:rPr>
          <w:rFonts w:asciiTheme="minorHAnsi" w:hAnsiTheme="minorHAnsi"/>
          <w:b/>
        </w:rPr>
      </w:pPr>
      <w:r w:rsidRPr="00CF2D1E">
        <w:rPr>
          <w:rFonts w:asciiTheme="minorHAnsi" w:hAnsiTheme="minorHAnsi"/>
          <w:b/>
        </w:rPr>
        <w:t>Pohonné hmoty</w:t>
      </w:r>
    </w:p>
    <w:p w14:paraId="2E4176A5" w14:textId="5A9DCD90" w:rsidR="00E32679" w:rsidRPr="00CF2D1E" w:rsidRDefault="00A9301A"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r w:rsidR="002D0F1B">
        <w:rPr>
          <w:rFonts w:asciiTheme="minorHAnsi" w:hAnsiTheme="minorHAnsi"/>
        </w:rPr>
        <w:t xml:space="preserve"> (napr. pokladničný </w:t>
      </w:r>
      <w:r w:rsidR="008F6446">
        <w:rPr>
          <w:rFonts w:asciiTheme="minorHAnsi" w:hAnsiTheme="minorHAnsi"/>
        </w:rPr>
        <w:t>doklad ERP z nákupu</w:t>
      </w:r>
      <w:r w:rsidR="002D0F1B">
        <w:rPr>
          <w:rFonts w:asciiTheme="minorHAnsi" w:hAnsiTheme="minorHAnsi"/>
        </w:rPr>
        <w:t>)</w:t>
      </w:r>
      <w:r w:rsidR="001B3445">
        <w:rPr>
          <w:rFonts w:asciiTheme="minorHAnsi" w:hAnsiTheme="minorHAnsi"/>
        </w:rPr>
        <w:t>;</w:t>
      </w:r>
    </w:p>
    <w:p w14:paraId="20716532" w14:textId="5783D37D" w:rsidR="008207C0" w:rsidRPr="00CF2D1E" w:rsidRDefault="00A9301A" w:rsidP="00CF2D1E">
      <w:pPr>
        <w:pStyle w:val="Odsekzoznamu"/>
        <w:numPr>
          <w:ilvl w:val="0"/>
          <w:numId w:val="107"/>
        </w:numPr>
        <w:ind w:left="714" w:hanging="357"/>
        <w:jc w:val="both"/>
        <w:rPr>
          <w:rFonts w:asciiTheme="minorHAnsi" w:hAnsiTheme="minorHAnsi"/>
        </w:rPr>
      </w:pPr>
      <w:r>
        <w:rPr>
          <w:rFonts w:asciiTheme="minorHAnsi" w:hAnsiTheme="minorHAnsi"/>
        </w:rPr>
        <w:t>doklad o</w:t>
      </w:r>
      <w:r w:rsidR="002D0F1B">
        <w:rPr>
          <w:rFonts w:asciiTheme="minorHAnsi" w:hAnsiTheme="minorHAnsi"/>
        </w:rPr>
        <w:t> </w:t>
      </w:r>
      <w:r>
        <w:rPr>
          <w:rFonts w:asciiTheme="minorHAnsi" w:hAnsiTheme="minorHAnsi"/>
        </w:rPr>
        <w:t>úhrade</w:t>
      </w:r>
      <w:r w:rsidR="002D0F1B">
        <w:rPr>
          <w:rFonts w:asciiTheme="minorHAnsi" w:hAnsiTheme="minorHAnsi"/>
        </w:rPr>
        <w:t>, ak nie je súčasťou účtovného dokladu</w:t>
      </w:r>
      <w:r>
        <w:rPr>
          <w:rFonts w:asciiTheme="minorHAnsi" w:hAnsiTheme="minorHAnsi"/>
        </w:rPr>
        <w:t xml:space="preserve"> (napr. </w:t>
      </w:r>
      <w:r w:rsidR="008207C0" w:rsidRPr="00CF2D1E">
        <w:rPr>
          <w:rFonts w:asciiTheme="minorHAnsi" w:hAnsiTheme="minorHAnsi"/>
        </w:rPr>
        <w:t>výpis z bankového účtu</w:t>
      </w:r>
      <w:r>
        <w:rPr>
          <w:rFonts w:asciiTheme="minorHAnsi" w:hAnsiTheme="minorHAnsi"/>
        </w:rPr>
        <w:t>)</w:t>
      </w:r>
      <w:r w:rsidR="001B3445">
        <w:rPr>
          <w:rFonts w:asciiTheme="minorHAnsi" w:hAnsiTheme="minorHAnsi"/>
        </w:rPr>
        <w:t>;</w:t>
      </w:r>
    </w:p>
    <w:p w14:paraId="3943ED0E" w14:textId="693522D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výpočet počtu najazdených kilometrov</w:t>
      </w:r>
      <w:r w:rsidR="001B3445">
        <w:rPr>
          <w:rFonts w:asciiTheme="minorHAnsi" w:hAnsiTheme="minorHAnsi"/>
        </w:rPr>
        <w:t>;</w:t>
      </w:r>
    </w:p>
    <w:p w14:paraId="7DEA0D45" w14:textId="2695A939" w:rsidR="008207C0" w:rsidRPr="00CF2D1E" w:rsidRDefault="00FE7886" w:rsidP="00CF2D1E">
      <w:pPr>
        <w:pStyle w:val="Odsekzoznamu"/>
        <w:numPr>
          <w:ilvl w:val="0"/>
          <w:numId w:val="107"/>
        </w:numPr>
        <w:ind w:left="714" w:hanging="357"/>
        <w:jc w:val="both"/>
        <w:rPr>
          <w:rFonts w:asciiTheme="minorHAnsi" w:hAnsiTheme="minorHAnsi"/>
        </w:rPr>
      </w:pPr>
      <w:r>
        <w:rPr>
          <w:rFonts w:asciiTheme="minorHAnsi" w:hAnsiTheme="minorHAnsi"/>
        </w:rPr>
        <w:t>doklady v zmysle interného riadiaceho aktu prijímateľa</w:t>
      </w:r>
      <w:r>
        <w:rPr>
          <w:rStyle w:val="Odkaznapoznmkupodiarou"/>
          <w:rFonts w:asciiTheme="minorHAnsi" w:hAnsiTheme="minorHAnsi"/>
        </w:rPr>
        <w:footnoteReference w:id="36"/>
      </w:r>
      <w:r>
        <w:rPr>
          <w:rFonts w:asciiTheme="minorHAnsi" w:hAnsiTheme="minorHAnsi"/>
        </w:rPr>
        <w:t>;</w:t>
      </w:r>
      <w:r w:rsidRPr="00CF2D1E" w:rsidDel="00FE7886">
        <w:rPr>
          <w:rFonts w:asciiTheme="minorHAnsi" w:hAnsiTheme="minorHAnsi"/>
        </w:rPr>
        <w:t xml:space="preserve"> </w:t>
      </w:r>
    </w:p>
    <w:p w14:paraId="170C1272" w14:textId="64348C0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lastRenderedPageBreak/>
        <w:t>cestovný príkaz</w:t>
      </w:r>
      <w:r w:rsidR="00AE5FFD" w:rsidRPr="00CF2D1E">
        <w:rPr>
          <w:rStyle w:val="Odkaznapoznmkupodiarou"/>
          <w:rFonts w:asciiTheme="minorHAnsi" w:hAnsiTheme="minorHAnsi"/>
        </w:rPr>
        <w:footnoteReference w:id="37"/>
      </w:r>
      <w:r w:rsidR="001B3445">
        <w:rPr>
          <w:rFonts w:asciiTheme="minorHAnsi" w:hAnsiTheme="minorHAnsi"/>
        </w:rPr>
        <w:t>;</w:t>
      </w:r>
    </w:p>
    <w:p w14:paraId="50C542E1" w14:textId="6738C346"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spôsob výpočtu oprávnených výdavkov</w:t>
      </w:r>
      <w:r w:rsidR="001B3445">
        <w:rPr>
          <w:rFonts w:asciiTheme="minorHAnsi" w:hAnsiTheme="minorHAnsi"/>
        </w:rPr>
        <w:t>;</w:t>
      </w:r>
    </w:p>
    <w:p w14:paraId="05A854B5" w14:textId="00C7F8C8" w:rsidR="000D2296" w:rsidRPr="004C19E9" w:rsidRDefault="000D2296" w:rsidP="00C512F1">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3AA38AD4" w14:textId="22591DDB" w:rsidR="008207C0" w:rsidRPr="004C19E9" w:rsidRDefault="008803E5" w:rsidP="001335BB">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Pr>
          <w:rFonts w:asciiTheme="minorHAnsi" w:hAnsiTheme="minorHAnsi"/>
        </w:rPr>
        <w:t xml:space="preserve">verejného </w:t>
      </w:r>
      <w:r w:rsidRPr="00CF2D1E">
        <w:rPr>
          <w:rFonts w:asciiTheme="minorHAnsi" w:hAnsiTheme="minorHAnsi"/>
        </w:rPr>
        <w:t>obstarávania (</w:t>
      </w:r>
      <w:r>
        <w:rPr>
          <w:rFonts w:asciiTheme="minorHAnsi" w:hAnsiTheme="minorHAnsi"/>
        </w:rPr>
        <w:t xml:space="preserve">ak je to relevantné a </w:t>
      </w:r>
      <w:r w:rsidRPr="00CF2D1E">
        <w:rPr>
          <w:rFonts w:asciiTheme="minorHAnsi" w:hAnsiTheme="minorHAnsi"/>
        </w:rPr>
        <w:t>nebola zaslaná pred predložením žiadosti o platbu)</w:t>
      </w:r>
      <w:r w:rsidR="008207C0" w:rsidRPr="004C19E9">
        <w:rPr>
          <w:rFonts w:asciiTheme="minorHAnsi" w:hAnsiTheme="minorHAnsi"/>
        </w:rPr>
        <w:t>.</w:t>
      </w:r>
    </w:p>
    <w:p w14:paraId="2C560B29" w14:textId="77777777" w:rsidR="00A9301A" w:rsidRPr="004C19E9" w:rsidRDefault="00A9301A" w:rsidP="004C19E9">
      <w:pPr>
        <w:rPr>
          <w:rFonts w:asciiTheme="minorHAnsi" w:hAnsiTheme="minorHAnsi"/>
        </w:rPr>
      </w:pPr>
    </w:p>
    <w:p w14:paraId="78DA6EFB" w14:textId="77777777" w:rsidR="008207C0" w:rsidRPr="00CF2D1E" w:rsidRDefault="008207C0" w:rsidP="00215368">
      <w:pPr>
        <w:pStyle w:val="Nadpis3"/>
        <w:spacing w:before="120"/>
        <w:rPr>
          <w:rFonts w:asciiTheme="minorHAnsi" w:hAnsiTheme="minorHAnsi"/>
          <w:color w:val="365F91"/>
        </w:rPr>
      </w:pPr>
      <w:bookmarkStart w:id="312" w:name="_Toc286911125"/>
      <w:bookmarkStart w:id="313" w:name="_Toc406485301"/>
      <w:bookmarkStart w:id="314" w:name="_Toc106134779"/>
      <w:r w:rsidRPr="00CF2D1E">
        <w:rPr>
          <w:rFonts w:asciiTheme="minorHAnsi" w:hAnsiTheme="minorHAnsi"/>
          <w:color w:val="365F91"/>
        </w:rPr>
        <w:t>4.3.4 Účty Prijímateľa</w:t>
      </w:r>
      <w:bookmarkEnd w:id="312"/>
      <w:bookmarkEnd w:id="313"/>
      <w:bookmarkEnd w:id="314"/>
    </w:p>
    <w:p w14:paraId="6EE07BEE" w14:textId="63688CDC" w:rsidR="008207C0" w:rsidRPr="00CF2D1E" w:rsidRDefault="008207C0" w:rsidP="00215368">
      <w:pPr>
        <w:pStyle w:val="ListParagraph2"/>
        <w:ind w:left="0"/>
        <w:rPr>
          <w:rFonts w:asciiTheme="minorHAnsi" w:hAnsiTheme="minorHAnsi"/>
        </w:rPr>
      </w:pPr>
      <w:r w:rsidRPr="00CF2D1E">
        <w:rPr>
          <w:rFonts w:asciiTheme="minorHAnsi" w:hAnsiTheme="minorHAnsi"/>
        </w:rPr>
        <w:t>Všeobecnou povinnosťou Prijímateľa je mať pri podpise Zmluvy o NFP otvorený účet, ktorý slúži na príjem prostriedkov EÚ a ŠR na spolufinancovanie. Číslo účtu Prijímateľa  je uvedené v Prílohe č. 2 Zmluvy o  NFP (Predmet podpory) a Prijímateľ je povinný udržiavať tento účet až do prijatia záverečnej platby NFP otvorený. V prípade zmeny čísla tohto účtu je Prijímateľ povinný postupovať v zmysle čl. 6 Zmluvy o  NFP. Účet</w:t>
      </w:r>
      <w:r w:rsidR="001B3445">
        <w:rPr>
          <w:rFonts w:asciiTheme="minorHAnsi" w:hAnsiTheme="minorHAnsi"/>
        </w:rPr>
        <w:t xml:space="preserve"> </w:t>
      </w:r>
      <w:r w:rsidRPr="00CF2D1E">
        <w:rPr>
          <w:rFonts w:asciiTheme="minorHAnsi" w:hAnsiTheme="minorHAnsi"/>
        </w:rPr>
        <w:t>je vedený v mene euro.</w:t>
      </w:r>
    </w:p>
    <w:p w14:paraId="34FF5744" w14:textId="77777777" w:rsidR="008207C0" w:rsidRPr="00CF2D1E" w:rsidRDefault="008207C0" w:rsidP="00215368">
      <w:pPr>
        <w:pStyle w:val="Nadpis6"/>
        <w:shd w:val="clear" w:color="auto" w:fill="FBD4B4" w:themeFill="accent6" w:themeFillTint="66"/>
        <w:ind w:left="1152" w:hanging="1152"/>
        <w:rPr>
          <w:rFonts w:asciiTheme="minorHAnsi" w:hAnsiTheme="minorHAnsi"/>
          <w:color w:val="365F91"/>
          <w:sz w:val="24"/>
          <w:szCs w:val="24"/>
        </w:rPr>
      </w:pPr>
      <w:r w:rsidRPr="00CF2D1E">
        <w:rPr>
          <w:rFonts w:asciiTheme="minorHAnsi" w:hAnsiTheme="minorHAnsi"/>
          <w:color w:val="365F91"/>
          <w:sz w:val="24"/>
          <w:szCs w:val="24"/>
        </w:rPr>
        <w:t>Spoločné znaky účtov pre jednotlivé typy Prijímateľov:</w:t>
      </w:r>
    </w:p>
    <w:p w14:paraId="42C3A4A5" w14:textId="77777777" w:rsidR="008207C0" w:rsidRPr="00CF2D1E" w:rsidRDefault="008207C0" w:rsidP="00CF2D1E">
      <w:pPr>
        <w:pStyle w:val="Nadpis7"/>
        <w:numPr>
          <w:ilvl w:val="0"/>
          <w:numId w:val="10"/>
        </w:numPr>
        <w:rPr>
          <w:rFonts w:asciiTheme="minorHAnsi" w:hAnsiTheme="minorHAnsi"/>
          <w:b/>
        </w:rPr>
      </w:pPr>
      <w:r w:rsidRPr="00CF2D1E">
        <w:rPr>
          <w:rFonts w:asciiTheme="minorHAnsi" w:hAnsiTheme="minorHAnsi"/>
          <w:b/>
        </w:rPr>
        <w:t>Systém refundácie</w:t>
      </w:r>
    </w:p>
    <w:p w14:paraId="669018B8" w14:textId="7CD5EF01"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m</w:t>
      </w:r>
      <w:r w:rsidR="008207C0" w:rsidRPr="00CF2D1E">
        <w:rPr>
          <w:rFonts w:asciiTheme="minorHAnsi" w:hAnsiTheme="minorHAnsi"/>
        </w:rPr>
        <w:t>usí existovať len jeden účet, ktorý slúži na príjem NFP</w:t>
      </w:r>
      <w:r>
        <w:rPr>
          <w:rFonts w:asciiTheme="minorHAnsi" w:hAnsiTheme="minorHAnsi"/>
        </w:rPr>
        <w:t>;</w:t>
      </w:r>
    </w:p>
    <w:p w14:paraId="41112F53" w14:textId="4662BF78" w:rsidR="008207C0" w:rsidRPr="00CF2D1E" w:rsidRDefault="001B3445" w:rsidP="00CF2D1E">
      <w:pPr>
        <w:pStyle w:val="Odsekzoznamu"/>
        <w:numPr>
          <w:ilvl w:val="0"/>
          <w:numId w:val="107"/>
        </w:numPr>
        <w:ind w:left="714" w:hanging="357"/>
        <w:jc w:val="both"/>
        <w:rPr>
          <w:rFonts w:asciiTheme="minorHAnsi" w:hAnsiTheme="minorHAnsi"/>
        </w:rPr>
      </w:pPr>
      <w:r w:rsidRPr="00215368">
        <w:rPr>
          <w:rFonts w:asciiTheme="minorHAnsi" w:hAnsiTheme="minorHAnsi"/>
        </w:rPr>
        <w:t>ú</w:t>
      </w:r>
      <w:r w:rsidR="008207C0" w:rsidRPr="00CF2D1E">
        <w:rPr>
          <w:rFonts w:asciiTheme="minorHAnsi" w:hAnsiTheme="minorHAnsi"/>
        </w:rPr>
        <w:t xml:space="preserve">hrady oprávnených výdavkov (záväzku dodávateľovi/zhotoviteľovi) sa môžu realizovať aj z iných účtov otvorených Prijímateľom pri dodržaní podmienky, že Prijímateľ oznámi Poskytovateľovi identifikáciu takýchto účtov, najneskôr pri zaslaní prvej </w:t>
      </w:r>
      <w:proofErr w:type="spellStart"/>
      <w:r w:rsidR="008207C0" w:rsidRPr="00CF2D1E">
        <w:rPr>
          <w:rFonts w:asciiTheme="minorHAnsi" w:hAnsiTheme="minorHAnsi"/>
        </w:rPr>
        <w:t>ŽoP</w:t>
      </w:r>
      <w:proofErr w:type="spellEnd"/>
      <w:r w:rsidR="008207C0" w:rsidRPr="00CF2D1E">
        <w:rPr>
          <w:rFonts w:asciiTheme="minorHAnsi" w:hAnsiTheme="minorHAnsi"/>
        </w:rPr>
        <w:t>, v</w:t>
      </w:r>
      <w:r w:rsidRPr="00215368">
        <w:rPr>
          <w:rFonts w:asciiTheme="minorHAnsi" w:hAnsiTheme="minorHAnsi"/>
        </w:rPr>
        <w:t> </w:t>
      </w:r>
      <w:r w:rsidR="008207C0" w:rsidRPr="00CF2D1E">
        <w:rPr>
          <w:rFonts w:asciiTheme="minorHAnsi" w:hAnsiTheme="minorHAnsi"/>
        </w:rPr>
        <w:t>ktorej</w:t>
      </w:r>
      <w:r w:rsidRPr="00215368">
        <w:rPr>
          <w:rFonts w:asciiTheme="minorHAnsi" w:hAnsiTheme="minorHAnsi"/>
        </w:rPr>
        <w:t xml:space="preserve"> </w:t>
      </w:r>
      <w:r w:rsidR="008207C0" w:rsidRPr="00CF2D1E">
        <w:rPr>
          <w:rFonts w:asciiTheme="minorHAnsi" w:hAnsiTheme="minorHAnsi"/>
        </w:rPr>
        <w:t>sú deklarované výdavky zrealizované z iných účtov</w:t>
      </w:r>
      <w:r>
        <w:rPr>
          <w:rFonts w:asciiTheme="minorHAnsi" w:hAnsiTheme="minorHAnsi"/>
        </w:rPr>
        <w:t>;</w:t>
      </w:r>
    </w:p>
    <w:p w14:paraId="4B514CE2" w14:textId="4D4AB18D" w:rsidR="008207C0" w:rsidRPr="00CF2D1E" w:rsidRDefault="001B3445" w:rsidP="00CF2D1E">
      <w:pPr>
        <w:pStyle w:val="Odsekzoznamu"/>
        <w:numPr>
          <w:ilvl w:val="0"/>
          <w:numId w:val="107"/>
        </w:numPr>
        <w:ind w:left="714" w:hanging="357"/>
        <w:jc w:val="both"/>
        <w:rPr>
          <w:rFonts w:asciiTheme="minorHAnsi" w:hAnsiTheme="minorHAnsi"/>
          <w:lang w:eastAsia="en-GB"/>
        </w:rPr>
      </w:pPr>
      <w:r>
        <w:rPr>
          <w:rFonts w:asciiTheme="minorHAnsi" w:hAnsiTheme="minorHAnsi"/>
        </w:rPr>
        <w:t>ú</w:t>
      </w:r>
      <w:r w:rsidR="008207C0" w:rsidRPr="00CF2D1E">
        <w:rPr>
          <w:rFonts w:asciiTheme="minorHAnsi" w:hAnsiTheme="minorHAnsi"/>
        </w:rPr>
        <w:t>čet môže byť úročený.</w:t>
      </w:r>
    </w:p>
    <w:p w14:paraId="08FF49C1" w14:textId="77777777" w:rsidR="008207C0" w:rsidRPr="00CF2D1E" w:rsidRDefault="008207C0" w:rsidP="00CF2D1E">
      <w:pPr>
        <w:pStyle w:val="Nadpis7"/>
        <w:numPr>
          <w:ilvl w:val="0"/>
          <w:numId w:val="10"/>
        </w:numPr>
        <w:rPr>
          <w:rFonts w:asciiTheme="minorHAnsi" w:hAnsiTheme="minorHAnsi"/>
          <w:b/>
          <w:lang w:eastAsia="sk-SK"/>
        </w:rPr>
      </w:pPr>
      <w:r w:rsidRPr="00CF2D1E">
        <w:rPr>
          <w:rFonts w:asciiTheme="minorHAnsi" w:hAnsiTheme="minorHAnsi"/>
          <w:b/>
        </w:rPr>
        <w:t xml:space="preserve">Systém </w:t>
      </w:r>
      <w:proofErr w:type="spellStart"/>
      <w:r w:rsidRPr="00CF2D1E">
        <w:rPr>
          <w:rFonts w:asciiTheme="minorHAnsi" w:hAnsiTheme="minorHAnsi"/>
          <w:b/>
        </w:rPr>
        <w:t>predfinancovania</w:t>
      </w:r>
      <w:proofErr w:type="spellEnd"/>
      <w:r w:rsidRPr="00CF2D1E">
        <w:rPr>
          <w:rFonts w:asciiTheme="minorHAnsi" w:hAnsiTheme="minorHAnsi"/>
          <w:b/>
        </w:rPr>
        <w:t xml:space="preserve"> a zálohovej platby</w:t>
      </w:r>
    </w:p>
    <w:p w14:paraId="44BD27D0" w14:textId="367974FA"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m</w:t>
      </w:r>
      <w:r w:rsidR="008207C0" w:rsidRPr="00CF2D1E">
        <w:rPr>
          <w:rFonts w:asciiTheme="minorHAnsi" w:hAnsiTheme="minorHAnsi"/>
        </w:rPr>
        <w:t>usí existovať len jeden účet, ktorý slúži na príjem NFP a na úhradu záväzku voči dodávateľovi/zhotoviteľovi. V prípade oprávnenosti Prijímateľa pre obidva systémy financovania (štátna rozpočtová organizácia) môže existovať účet pre každý systém zvlášť alebo jeden spoločný účet pre oba systémy</w:t>
      </w:r>
      <w:r>
        <w:rPr>
          <w:rFonts w:asciiTheme="minorHAnsi" w:hAnsiTheme="minorHAnsi"/>
        </w:rPr>
        <w:t>;</w:t>
      </w:r>
    </w:p>
    <w:p w14:paraId="27AD20F8" w14:textId="72914BC9"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 prípade, ak je účet neúročený, môžu sa z tohto účtu realizovať aj úhrady Prijímateľa, ktoré nesúvisia s</w:t>
      </w:r>
      <w:r>
        <w:rPr>
          <w:rFonts w:asciiTheme="minorHAnsi" w:hAnsiTheme="minorHAnsi"/>
        </w:rPr>
        <w:t> </w:t>
      </w:r>
      <w:r w:rsidR="008207C0" w:rsidRPr="00CF2D1E">
        <w:rPr>
          <w:rFonts w:asciiTheme="minorHAnsi" w:hAnsiTheme="minorHAnsi"/>
        </w:rPr>
        <w:t>projektom</w:t>
      </w:r>
      <w:r>
        <w:rPr>
          <w:rFonts w:asciiTheme="minorHAnsi" w:hAnsiTheme="minorHAnsi"/>
        </w:rPr>
        <w:t>;</w:t>
      </w:r>
    </w:p>
    <w:p w14:paraId="37D68BBB" w14:textId="4B155382"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 xml:space="preserve"> prípade, ak je účet úročený, Prijímateľ je povinný otvoriť si osobitný účet na projekt, pre ktorý platí: </w:t>
      </w:r>
    </w:p>
    <w:p w14:paraId="3CBB6345" w14:textId="605D7643"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s</w:t>
      </w:r>
      <w:r w:rsidRPr="00CF2D1E">
        <w:rPr>
          <w:rFonts w:asciiTheme="minorHAnsi" w:hAnsiTheme="minorHAnsi"/>
        </w:rPr>
        <w:t xml:space="preserve">lúži </w:t>
      </w:r>
      <w:r w:rsidR="008207C0" w:rsidRPr="00CF2D1E">
        <w:rPr>
          <w:rFonts w:asciiTheme="minorHAnsi" w:hAnsiTheme="minorHAnsi"/>
        </w:rPr>
        <w:t>na príjem a úhradu prostriedkov NFP</w:t>
      </w:r>
      <w:r>
        <w:rPr>
          <w:rFonts w:asciiTheme="minorHAnsi" w:hAnsiTheme="minorHAnsi"/>
        </w:rPr>
        <w:t>;</w:t>
      </w:r>
    </w:p>
    <w:p w14:paraId="7BDC1BD7" w14:textId="0D76DC78"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p</w:t>
      </w:r>
      <w:r w:rsidR="008207C0" w:rsidRPr="00CF2D1E">
        <w:rPr>
          <w:rFonts w:asciiTheme="minorHAnsi" w:hAnsiTheme="minorHAnsi"/>
        </w:rPr>
        <w:t>rijímateľ je povinný výnosy za prostriedky EÚ a ŠR na spolufinancovanie vzniknuté na osobitnom účte odviesť do príjmov štátneho rozpočtu na príjmový účet platobnej jednotky jedenkrát ročne (v zmysle podkapitoly 4.3.7 Príručky pre Prijímateľa)</w:t>
      </w:r>
      <w:r>
        <w:rPr>
          <w:rFonts w:asciiTheme="minorHAnsi" w:hAnsiTheme="minorHAnsi"/>
        </w:rPr>
        <w:t>;</w:t>
      </w:r>
    </w:p>
    <w:p w14:paraId="4624F5C6" w14:textId="23F4AC28"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o</w:t>
      </w:r>
      <w:r w:rsidR="008207C0" w:rsidRPr="00CF2D1E">
        <w:rPr>
          <w:rFonts w:asciiTheme="minorHAnsi" w:hAnsiTheme="minorHAnsi"/>
        </w:rPr>
        <w:t>dvod výnosov vznikajúcich na osobitnom účte Prijímateľ potvrdí predložením výpisu z osobitného účtu.</w:t>
      </w:r>
    </w:p>
    <w:p w14:paraId="12F591B6" w14:textId="77777777" w:rsidR="008207C0" w:rsidRPr="00CF2D1E" w:rsidRDefault="008207C0" w:rsidP="00CF2D1E">
      <w:pPr>
        <w:pStyle w:val="Nadpis7"/>
        <w:rPr>
          <w:rFonts w:asciiTheme="minorHAnsi" w:hAnsiTheme="minorHAnsi"/>
          <w:i/>
        </w:rPr>
      </w:pPr>
      <w:r w:rsidRPr="00CF2D1E">
        <w:rPr>
          <w:rFonts w:asciiTheme="minorHAnsi" w:hAnsiTheme="minorHAnsi"/>
          <w:i/>
        </w:rPr>
        <w:t>Špecifické znaky účtov pre jednotlivé typy Prijímateľov:</w:t>
      </w:r>
    </w:p>
    <w:p w14:paraId="71E3B25B" w14:textId="77777777" w:rsidR="008207C0" w:rsidRPr="00CF2D1E" w:rsidRDefault="008207C0" w:rsidP="00CF2D1E">
      <w:pPr>
        <w:pStyle w:val="Nadpis7"/>
        <w:rPr>
          <w:rFonts w:asciiTheme="minorHAnsi" w:hAnsiTheme="minorHAnsi"/>
          <w:b/>
        </w:rPr>
      </w:pPr>
      <w:bookmarkStart w:id="315" w:name="_Toc402361093"/>
      <w:bookmarkStart w:id="316" w:name="_Toc392616958"/>
      <w:r w:rsidRPr="00CF2D1E">
        <w:rPr>
          <w:rFonts w:asciiTheme="minorHAnsi" w:hAnsiTheme="minorHAnsi"/>
          <w:b/>
        </w:rPr>
        <w:t>Účty Prijímateľa – štátna rozpočtová organizácia</w:t>
      </w:r>
      <w:bookmarkEnd w:id="315"/>
      <w:bookmarkEnd w:id="316"/>
    </w:p>
    <w:p w14:paraId="473E3296" w14:textId="678D2B45"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lastRenderedPageBreak/>
        <w:t>v</w:t>
      </w:r>
      <w:r w:rsidR="008207C0" w:rsidRPr="00CF2D1E">
        <w:rPr>
          <w:rFonts w:asciiTheme="minorHAnsi" w:hAnsiTheme="minorHAnsi"/>
        </w:rPr>
        <w:t xml:space="preserve">ýdavkový účet (rozpočtový), ktorý sa používa pre príjem NFP, vedený v Štátnej pokladnici. Tento účet môže byť používaný aj na príjem NFP na financovanie projektu formou zálohovej platby a </w:t>
      </w:r>
      <w:proofErr w:type="spellStart"/>
      <w:r w:rsidR="008207C0" w:rsidRPr="00CF2D1E">
        <w:rPr>
          <w:rFonts w:asciiTheme="minorHAnsi" w:hAnsiTheme="minorHAnsi"/>
        </w:rPr>
        <w:t>predfinancovania</w:t>
      </w:r>
      <w:proofErr w:type="spellEnd"/>
      <w:r w:rsidR="008207C0" w:rsidRPr="00CF2D1E">
        <w:rPr>
          <w:rFonts w:asciiTheme="minorHAnsi" w:hAnsiTheme="minorHAnsi"/>
        </w:rPr>
        <w:t xml:space="preserve"> na základe rozpočtového opatrenia</w:t>
      </w:r>
      <w:r>
        <w:rPr>
          <w:rFonts w:asciiTheme="minorHAnsi" w:hAnsiTheme="minorHAnsi"/>
        </w:rPr>
        <w:t>;</w:t>
      </w:r>
    </w:p>
    <w:p w14:paraId="38278321" w14:textId="029EE2EF"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ýdavkový účet pre príjem NFP vedený v Štátnej pokladnici, ktorý slúži na prijatie prostriedkov v rámci oprávnených systémov financovania formou rozpočtového opatrenia</w:t>
      </w:r>
      <w:r>
        <w:rPr>
          <w:rFonts w:asciiTheme="minorHAnsi" w:hAnsiTheme="minorHAnsi"/>
        </w:rPr>
        <w:t>;</w:t>
      </w:r>
    </w:p>
    <w:p w14:paraId="5EDE4C46" w14:textId="2474ADE3"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ú</w:t>
      </w:r>
      <w:r w:rsidR="008207C0" w:rsidRPr="00CF2D1E">
        <w:rPr>
          <w:rFonts w:asciiTheme="minorHAnsi" w:hAnsiTheme="minorHAnsi"/>
        </w:rPr>
        <w:t>čet / účty nie sú úročené.</w:t>
      </w:r>
    </w:p>
    <w:p w14:paraId="1120F79E" w14:textId="14986397" w:rsidR="008207C0" w:rsidRPr="00CF2D1E" w:rsidRDefault="008207C0" w:rsidP="00CF2D1E">
      <w:pPr>
        <w:pStyle w:val="Nadpis7"/>
        <w:rPr>
          <w:rFonts w:asciiTheme="minorHAnsi" w:hAnsiTheme="minorHAnsi"/>
          <w:b/>
        </w:rPr>
      </w:pPr>
      <w:bookmarkStart w:id="317" w:name="_Toc402361096"/>
      <w:bookmarkStart w:id="318" w:name="_Toc392616961"/>
      <w:r w:rsidRPr="00CF2D1E">
        <w:rPr>
          <w:rFonts w:asciiTheme="minorHAnsi" w:hAnsiTheme="minorHAnsi"/>
          <w:b/>
        </w:rPr>
        <w:t xml:space="preserve">Účty Prijímateľa – </w:t>
      </w:r>
      <w:r w:rsidR="00F10DE9" w:rsidRPr="00CF2D1E">
        <w:rPr>
          <w:rFonts w:asciiTheme="minorHAnsi" w:hAnsiTheme="minorHAnsi"/>
          <w:b/>
          <w:lang w:val="sk-SK"/>
        </w:rPr>
        <w:t>ŠRO</w:t>
      </w:r>
      <w:r w:rsidRPr="00CF2D1E">
        <w:rPr>
          <w:rFonts w:asciiTheme="minorHAnsi" w:hAnsiTheme="minorHAnsi"/>
          <w:b/>
        </w:rPr>
        <w:t xml:space="preserve"> </w:t>
      </w:r>
      <w:bookmarkEnd w:id="317"/>
      <w:bookmarkEnd w:id="318"/>
    </w:p>
    <w:p w14:paraId="38C8283D" w14:textId="475C6FCC"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b</w:t>
      </w:r>
      <w:r w:rsidR="008207C0" w:rsidRPr="00CF2D1E">
        <w:rPr>
          <w:rFonts w:asciiTheme="minorHAnsi" w:hAnsiTheme="minorHAnsi"/>
        </w:rPr>
        <w:t xml:space="preserve">ežný účet pre príjem NFP vedený v Štátnej pokladnici. </w:t>
      </w:r>
    </w:p>
    <w:p w14:paraId="71BC7CB5" w14:textId="77777777" w:rsidR="008207C0" w:rsidRPr="00CF2D1E" w:rsidRDefault="008207C0" w:rsidP="00215368">
      <w:pPr>
        <w:autoSpaceDE w:val="0"/>
        <w:autoSpaceDN w:val="0"/>
        <w:adjustRightInd w:val="0"/>
        <w:rPr>
          <w:rFonts w:asciiTheme="minorHAnsi" w:hAnsiTheme="minorHAnsi"/>
        </w:rPr>
      </w:pPr>
      <w:bookmarkStart w:id="319" w:name="_Toc406485299"/>
      <w:bookmarkStart w:id="320" w:name="_Toc286911123"/>
    </w:p>
    <w:p w14:paraId="67090FB5" w14:textId="77777777" w:rsidR="008207C0" w:rsidRPr="00CF2D1E" w:rsidRDefault="008207C0" w:rsidP="00215368">
      <w:pPr>
        <w:pStyle w:val="Nadpis3"/>
        <w:spacing w:before="120"/>
        <w:rPr>
          <w:rFonts w:asciiTheme="minorHAnsi" w:hAnsiTheme="minorHAnsi"/>
          <w:color w:val="365F91"/>
        </w:rPr>
      </w:pPr>
      <w:bookmarkStart w:id="321" w:name="_Toc106134780"/>
      <w:r w:rsidRPr="00CF2D1E">
        <w:rPr>
          <w:rFonts w:asciiTheme="minorHAnsi" w:hAnsiTheme="minorHAnsi"/>
          <w:color w:val="365F91"/>
        </w:rPr>
        <w:t>4.3.5 Spôsoby financovania projektov</w:t>
      </w:r>
      <w:bookmarkEnd w:id="319"/>
      <w:bookmarkEnd w:id="320"/>
      <w:r w:rsidRPr="00CF2D1E">
        <w:rPr>
          <w:rStyle w:val="Odkaznapoznmkupodiarou"/>
          <w:rFonts w:asciiTheme="minorHAnsi" w:hAnsiTheme="minorHAnsi"/>
          <w:color w:val="365F91"/>
        </w:rPr>
        <w:footnoteReference w:id="38"/>
      </w:r>
      <w:bookmarkEnd w:id="321"/>
    </w:p>
    <w:p w14:paraId="61AC7894" w14:textId="77777777" w:rsidR="008207C0" w:rsidRPr="00CF2D1E" w:rsidRDefault="008207C0" w:rsidP="00215368">
      <w:pPr>
        <w:pStyle w:val="ListParagraph2"/>
        <w:spacing w:before="120"/>
        <w:ind w:left="0"/>
        <w:rPr>
          <w:rFonts w:asciiTheme="minorHAnsi" w:eastAsia="Calibri" w:hAnsiTheme="minorHAnsi"/>
          <w:lang w:eastAsia="cs-CZ"/>
        </w:rPr>
      </w:pPr>
      <w:r w:rsidRPr="00CF2D1E">
        <w:rPr>
          <w:rFonts w:asciiTheme="minorHAnsi" w:eastAsia="Calibri" w:hAnsiTheme="minorHAnsi"/>
          <w:lang w:eastAsia="cs-CZ"/>
        </w:rPr>
        <w:t>Financovanie Prijímateľa pri projektoch financovaných z</w:t>
      </w:r>
      <w:r w:rsidR="00C51333" w:rsidRPr="00CF2D1E">
        <w:rPr>
          <w:rFonts w:asciiTheme="minorHAnsi" w:eastAsia="Calibri" w:hAnsiTheme="minorHAnsi"/>
          <w:lang w:eastAsia="cs-CZ"/>
        </w:rPr>
        <w:t xml:space="preserve">  </w:t>
      </w:r>
      <w:r w:rsidRPr="00CF2D1E">
        <w:rPr>
          <w:rFonts w:asciiTheme="minorHAnsi" w:eastAsia="Calibri" w:hAnsiTheme="minorHAnsi"/>
          <w:lang w:eastAsia="cs-CZ"/>
        </w:rPr>
        <w:t xml:space="preserve">OP </w:t>
      </w:r>
      <w:r w:rsidR="00A80CBE" w:rsidRPr="00CF2D1E">
        <w:rPr>
          <w:rFonts w:asciiTheme="minorHAnsi" w:eastAsia="Calibri" w:hAnsiTheme="minorHAnsi"/>
          <w:lang w:eastAsia="cs-CZ"/>
        </w:rPr>
        <w:t>TP</w:t>
      </w:r>
      <w:r w:rsidRPr="00CF2D1E">
        <w:rPr>
          <w:rFonts w:asciiTheme="minorHAnsi" w:eastAsia="Calibri" w:hAnsiTheme="minorHAnsi"/>
          <w:lang w:eastAsia="cs-CZ"/>
        </w:rPr>
        <w:t xml:space="preserve"> sa môže realizovať nasledovnými spôsobmi:</w:t>
      </w:r>
    </w:p>
    <w:p w14:paraId="309AC033" w14:textId="6AFB8B1C"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systémom </w:t>
      </w:r>
      <w:proofErr w:type="spellStart"/>
      <w:r w:rsidRPr="00CF2D1E">
        <w:rPr>
          <w:rFonts w:asciiTheme="minorHAnsi" w:hAnsiTheme="minorHAnsi"/>
        </w:rPr>
        <w:t>predfinancovania</w:t>
      </w:r>
      <w:proofErr w:type="spellEnd"/>
      <w:r w:rsidR="001B3445">
        <w:rPr>
          <w:rFonts w:asciiTheme="minorHAnsi" w:hAnsiTheme="minorHAnsi"/>
        </w:rPr>
        <w:t>;</w:t>
      </w:r>
    </w:p>
    <w:p w14:paraId="3BCC36B9" w14:textId="4F14AFBA" w:rsidR="008207C0" w:rsidRPr="00215368"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systémom zálohových platieb (v prípade, že Prijímateľom je ŠRO</w:t>
      </w:r>
      <w:r w:rsidR="00636B22" w:rsidRPr="00CF2D1E">
        <w:rPr>
          <w:rFonts w:asciiTheme="minorHAnsi" w:hAnsiTheme="minorHAnsi"/>
        </w:rPr>
        <w:t xml:space="preserve"> </w:t>
      </w:r>
      <w:r w:rsidR="00636B22" w:rsidRPr="00215368">
        <w:rPr>
          <w:rFonts w:asciiTheme="minorHAnsi" w:hAnsiTheme="minorHAnsi"/>
        </w:rPr>
        <w:t>a  </w:t>
      </w:r>
      <w:r w:rsidR="00F10DE9" w:rsidRPr="00CF2D1E">
        <w:rPr>
          <w:rFonts w:asciiTheme="minorHAnsi" w:hAnsiTheme="minorHAnsi"/>
        </w:rPr>
        <w:t>ŠPO</w:t>
      </w:r>
      <w:r w:rsidRPr="00215368">
        <w:rPr>
          <w:rFonts w:asciiTheme="minorHAnsi" w:hAnsiTheme="minorHAnsi"/>
        </w:rPr>
        <w:t>)</w:t>
      </w:r>
      <w:r w:rsidR="001B3445">
        <w:rPr>
          <w:rFonts w:asciiTheme="minorHAnsi" w:hAnsiTheme="minorHAnsi"/>
        </w:rPr>
        <w:t>;</w:t>
      </w:r>
    </w:p>
    <w:p w14:paraId="245C3B03" w14:textId="67A65B65"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systémom refundácie</w:t>
      </w:r>
      <w:r w:rsidR="001B3445">
        <w:rPr>
          <w:rFonts w:asciiTheme="minorHAnsi" w:hAnsiTheme="minorHAnsi"/>
        </w:rPr>
        <w:t>;</w:t>
      </w:r>
    </w:p>
    <w:p w14:paraId="0150B9D6"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kombináciou jednotlivých systémov:</w:t>
      </w:r>
    </w:p>
    <w:p w14:paraId="10F5EEC2" w14:textId="3429CA73"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kombinovaným systémom </w:t>
      </w:r>
      <w:proofErr w:type="spellStart"/>
      <w:r w:rsidRPr="00CF2D1E">
        <w:rPr>
          <w:rFonts w:asciiTheme="minorHAnsi" w:hAnsiTheme="minorHAnsi"/>
        </w:rPr>
        <w:t>predfinancovania</w:t>
      </w:r>
      <w:proofErr w:type="spellEnd"/>
      <w:r w:rsidRPr="00CF2D1E">
        <w:rPr>
          <w:rFonts w:asciiTheme="minorHAnsi" w:hAnsiTheme="minorHAnsi"/>
        </w:rPr>
        <w:t xml:space="preserve"> a</w:t>
      </w:r>
      <w:r w:rsidR="001B3445">
        <w:rPr>
          <w:rFonts w:asciiTheme="minorHAnsi" w:hAnsiTheme="minorHAnsi"/>
        </w:rPr>
        <w:t> </w:t>
      </w:r>
      <w:r w:rsidRPr="00CF2D1E">
        <w:rPr>
          <w:rFonts w:asciiTheme="minorHAnsi" w:hAnsiTheme="minorHAnsi"/>
        </w:rPr>
        <w:t>refundácie</w:t>
      </w:r>
      <w:r w:rsidR="001B3445">
        <w:rPr>
          <w:rFonts w:asciiTheme="minorHAnsi" w:hAnsiTheme="minorHAnsi"/>
        </w:rPr>
        <w:t>;</w:t>
      </w:r>
    </w:p>
    <w:p w14:paraId="45D53BCE" w14:textId="42486A4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kombinovaným systémom zálohovej platby a</w:t>
      </w:r>
      <w:r w:rsidR="00DE3820" w:rsidRPr="00CF2D1E">
        <w:rPr>
          <w:rFonts w:asciiTheme="minorHAnsi" w:hAnsiTheme="minorHAnsi"/>
        </w:rPr>
        <w:t> </w:t>
      </w:r>
      <w:r w:rsidRPr="00CF2D1E">
        <w:rPr>
          <w:rFonts w:asciiTheme="minorHAnsi" w:hAnsiTheme="minorHAnsi"/>
        </w:rPr>
        <w:t>refundácie</w:t>
      </w:r>
      <w:r w:rsidR="00DE3820" w:rsidRPr="00CF2D1E">
        <w:rPr>
          <w:rFonts w:asciiTheme="minorHAnsi" w:hAnsiTheme="minorHAnsi"/>
        </w:rPr>
        <w:t xml:space="preserve"> (v prípade, </w:t>
      </w:r>
      <w:r w:rsidR="00756DD9" w:rsidRPr="00CF2D1E">
        <w:rPr>
          <w:rFonts w:asciiTheme="minorHAnsi" w:hAnsiTheme="minorHAnsi"/>
        </w:rPr>
        <w:br/>
      </w:r>
      <w:r w:rsidR="00DE3820" w:rsidRPr="00CF2D1E">
        <w:rPr>
          <w:rFonts w:asciiTheme="minorHAnsi" w:hAnsiTheme="minorHAnsi"/>
        </w:rPr>
        <w:t>že Prijímateľom je ŠRO</w:t>
      </w:r>
      <w:r w:rsidR="00636B22" w:rsidRPr="00CF2D1E">
        <w:rPr>
          <w:rFonts w:asciiTheme="minorHAnsi" w:hAnsiTheme="minorHAnsi"/>
        </w:rPr>
        <w:t xml:space="preserve"> a  </w:t>
      </w:r>
      <w:r w:rsidR="00F10DE9" w:rsidRPr="00CF2D1E">
        <w:rPr>
          <w:rFonts w:asciiTheme="minorHAnsi" w:hAnsiTheme="minorHAnsi"/>
        </w:rPr>
        <w:t>ŠPO</w:t>
      </w:r>
      <w:r w:rsidR="00DE3820" w:rsidRPr="00CF2D1E">
        <w:rPr>
          <w:rFonts w:asciiTheme="minorHAnsi" w:hAnsiTheme="minorHAnsi"/>
        </w:rPr>
        <w:t>)</w:t>
      </w:r>
      <w:r w:rsidR="001B3445">
        <w:rPr>
          <w:rFonts w:asciiTheme="minorHAnsi" w:hAnsiTheme="minorHAnsi"/>
        </w:rPr>
        <w:t>;</w:t>
      </w:r>
    </w:p>
    <w:p w14:paraId="20641D13" w14:textId="274B05B9" w:rsidR="00AC37CF"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kombinovaným systémom zálohovej platby, </w:t>
      </w:r>
      <w:proofErr w:type="spellStart"/>
      <w:r w:rsidRPr="00CF2D1E">
        <w:rPr>
          <w:rFonts w:asciiTheme="minorHAnsi" w:hAnsiTheme="minorHAnsi"/>
        </w:rPr>
        <w:t>predfinancovania</w:t>
      </w:r>
      <w:proofErr w:type="spellEnd"/>
      <w:r w:rsidRPr="00CF2D1E">
        <w:rPr>
          <w:rFonts w:asciiTheme="minorHAnsi" w:hAnsiTheme="minorHAnsi"/>
        </w:rPr>
        <w:t xml:space="preserve"> a</w:t>
      </w:r>
      <w:r w:rsidR="00C51333" w:rsidRPr="00CF2D1E">
        <w:rPr>
          <w:rFonts w:asciiTheme="minorHAnsi" w:hAnsiTheme="minorHAnsi"/>
        </w:rPr>
        <w:t> </w:t>
      </w:r>
      <w:r w:rsidRPr="00CF2D1E">
        <w:rPr>
          <w:rFonts w:asciiTheme="minorHAnsi" w:hAnsiTheme="minorHAnsi"/>
        </w:rPr>
        <w:t>refundácie</w:t>
      </w:r>
      <w:r w:rsidR="00C51333" w:rsidRPr="00CF2D1E">
        <w:rPr>
          <w:rFonts w:asciiTheme="minorHAnsi" w:hAnsiTheme="minorHAnsi"/>
        </w:rPr>
        <w:t xml:space="preserve"> (v prípade, že Prijímateľom je ŠRO</w:t>
      </w:r>
      <w:r w:rsidR="00636B22" w:rsidRPr="00CF2D1E">
        <w:rPr>
          <w:rFonts w:asciiTheme="minorHAnsi" w:hAnsiTheme="minorHAnsi"/>
        </w:rPr>
        <w:t xml:space="preserve"> a  </w:t>
      </w:r>
      <w:r w:rsidR="00F10DE9" w:rsidRPr="00CF2D1E">
        <w:rPr>
          <w:rFonts w:asciiTheme="minorHAnsi" w:hAnsiTheme="minorHAnsi"/>
        </w:rPr>
        <w:t>ŠPO</w:t>
      </w:r>
      <w:r w:rsidR="00C51333" w:rsidRPr="00CF2D1E">
        <w:rPr>
          <w:rFonts w:asciiTheme="minorHAnsi" w:hAnsiTheme="minorHAnsi"/>
        </w:rPr>
        <w:t>).</w:t>
      </w:r>
    </w:p>
    <w:p w14:paraId="3BBC2BC8" w14:textId="5F15056C"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 xml:space="preserve">V rámci každého systému financovania môže </w:t>
      </w:r>
      <w:r w:rsidR="003058F8" w:rsidRPr="00CF2D1E">
        <w:rPr>
          <w:rFonts w:asciiTheme="minorHAnsi" w:hAnsiTheme="minorHAnsi"/>
        </w:rPr>
        <w:t>P</w:t>
      </w:r>
      <w:r w:rsidRPr="00CF2D1E">
        <w:rPr>
          <w:rFonts w:asciiTheme="minorHAnsi" w:hAnsiTheme="minorHAnsi"/>
        </w:rPr>
        <w:t xml:space="preserve">rijímateľ využiť v rámci obchodných vzťahov medzi </w:t>
      </w:r>
      <w:r w:rsidR="003058F8" w:rsidRPr="00CF2D1E">
        <w:rPr>
          <w:rFonts w:asciiTheme="minorHAnsi" w:hAnsiTheme="minorHAnsi"/>
        </w:rPr>
        <w:t>P</w:t>
      </w:r>
      <w:r w:rsidRPr="00CF2D1E">
        <w:rPr>
          <w:rFonts w:asciiTheme="minorHAnsi" w:hAnsiTheme="minorHAnsi"/>
        </w:rPr>
        <w:t xml:space="preserve">rijímateľom a dodávateľom aj </w:t>
      </w:r>
      <w:r w:rsidRPr="00CF2D1E">
        <w:rPr>
          <w:rFonts w:asciiTheme="minorHAnsi" w:hAnsiTheme="minorHAnsi"/>
          <w:b/>
        </w:rPr>
        <w:t>preddavkovú platbu</w:t>
      </w:r>
      <w:r w:rsidRPr="00CF2D1E">
        <w:rPr>
          <w:rFonts w:asciiTheme="minorHAnsi" w:hAnsiTheme="minorHAnsi"/>
        </w:rPr>
        <w:t xml:space="preserve">, pričom samotný systém platieb na úrovni RO OP TP – </w:t>
      </w:r>
      <w:r w:rsidR="003058F8" w:rsidRPr="00CF2D1E">
        <w:rPr>
          <w:rFonts w:asciiTheme="minorHAnsi" w:hAnsiTheme="minorHAnsi"/>
        </w:rPr>
        <w:t>P</w:t>
      </w:r>
      <w:r w:rsidRPr="00CF2D1E">
        <w:rPr>
          <w:rFonts w:asciiTheme="minorHAnsi" w:hAnsiTheme="minorHAnsi"/>
        </w:rPr>
        <w:t>rijímateľ, t.</w:t>
      </w:r>
      <w:r w:rsidR="006C0C45">
        <w:rPr>
          <w:rFonts w:asciiTheme="minorHAnsi" w:hAnsiTheme="minorHAnsi"/>
        </w:rPr>
        <w:t xml:space="preserve"> </w:t>
      </w:r>
      <w:r w:rsidRPr="00CF2D1E">
        <w:rPr>
          <w:rFonts w:asciiTheme="minorHAnsi" w:hAnsiTheme="minorHAnsi"/>
        </w:rPr>
        <w:t xml:space="preserve">j. </w:t>
      </w:r>
      <w:proofErr w:type="spellStart"/>
      <w:r w:rsidRPr="00CF2D1E">
        <w:rPr>
          <w:rFonts w:asciiTheme="minorHAnsi" w:hAnsiTheme="minorHAnsi"/>
        </w:rPr>
        <w:t>predfinancovanie</w:t>
      </w:r>
      <w:proofErr w:type="spellEnd"/>
      <w:r w:rsidRPr="00CF2D1E">
        <w:rPr>
          <w:rFonts w:asciiTheme="minorHAnsi" w:hAnsiTheme="minorHAnsi"/>
        </w:rPr>
        <w:t>, zálohové platby, refundácia týmto nie je dotknutý. Preddavkovou platbou sa nefinancujú podporné aktivity projektu.</w:t>
      </w:r>
    </w:p>
    <w:p w14:paraId="3CE8753E" w14:textId="6F221116"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Predmet plnenia (teda tovary, služby, stavebné práce), ktorý bol uhradený na základe preddavkovej platby musí byť skutočne dodaný v čase realizácie projektu, najneskôr do 12 mesiacov od poskytnutia preddavkovej platby dodávateľovi</w:t>
      </w:r>
      <w:r w:rsidRPr="00CF2D1E">
        <w:rPr>
          <w:rStyle w:val="Odkaznapoznmkupodiarou"/>
          <w:rFonts w:asciiTheme="minorHAnsi" w:eastAsia="Calibri" w:hAnsiTheme="minorHAnsi"/>
          <w:sz w:val="20"/>
          <w:szCs w:val="20"/>
          <w:lang w:val="x-none" w:eastAsia="cs-CZ"/>
        </w:rPr>
        <w:footnoteReference w:id="39"/>
      </w:r>
      <w:r w:rsidR="006C0C45">
        <w:rPr>
          <w:rFonts w:asciiTheme="minorHAnsi" w:hAnsiTheme="minorHAnsi"/>
        </w:rPr>
        <w:t>.</w:t>
      </w:r>
    </w:p>
    <w:p w14:paraId="3CE6A058" w14:textId="6C896F90"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 xml:space="preserve">Prijímateľ predkladá </w:t>
      </w:r>
      <w:r w:rsidR="00B738CB" w:rsidRPr="00CF2D1E">
        <w:rPr>
          <w:rFonts w:asciiTheme="minorHAnsi" w:hAnsiTheme="minorHAnsi"/>
        </w:rPr>
        <w:t>Poskytovateľovi</w:t>
      </w:r>
      <w:r w:rsidRPr="00CF2D1E">
        <w:rPr>
          <w:rFonts w:asciiTheme="minorHAnsi" w:hAnsiTheme="minorHAnsi"/>
        </w:rPr>
        <w:t xml:space="preserve"> zúčtovanie preddavkovej platby na formulári, prílohy č.</w:t>
      </w:r>
      <w:r w:rsidR="00436C30">
        <w:rPr>
          <w:rFonts w:asciiTheme="minorHAnsi" w:hAnsiTheme="minorHAnsi"/>
        </w:rPr>
        <w:t> </w:t>
      </w:r>
      <w:r w:rsidRPr="00CF2D1E">
        <w:rPr>
          <w:rFonts w:asciiTheme="minorHAnsi" w:hAnsiTheme="minorHAnsi"/>
        </w:rPr>
        <w:t>1</w:t>
      </w:r>
      <w:r w:rsidR="0026121C">
        <w:rPr>
          <w:rFonts w:asciiTheme="minorHAnsi" w:hAnsiTheme="minorHAnsi"/>
        </w:rPr>
        <w:t>1</w:t>
      </w:r>
      <w:r w:rsidRPr="00CF2D1E">
        <w:rPr>
          <w:rFonts w:asciiTheme="minorHAnsi" w:hAnsiTheme="minorHAnsi"/>
        </w:rPr>
        <w:t xml:space="preserve"> - Doplňujúce údaje k preukázaniu predmetu plnenia, spolu s ďalšími relevantnými povinnými prílohami</w:t>
      </w:r>
      <w:r w:rsidR="006C0C45">
        <w:rPr>
          <w:rFonts w:asciiTheme="minorHAnsi" w:hAnsiTheme="minorHAnsi"/>
        </w:rPr>
        <w:t>.</w:t>
      </w:r>
    </w:p>
    <w:p w14:paraId="76A21B1E" w14:textId="77777777"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Overenie dodania predmetu plnenia zabezpečí RO v rámci výkonu kontroly projektu.</w:t>
      </w:r>
    </w:p>
    <w:p w14:paraId="0F6201F8" w14:textId="77777777" w:rsidR="008207C0" w:rsidRPr="00CF2D1E" w:rsidRDefault="008207C0" w:rsidP="00215368">
      <w:pPr>
        <w:pStyle w:val="Nadpis3"/>
        <w:rPr>
          <w:rFonts w:asciiTheme="minorHAnsi" w:hAnsiTheme="minorHAnsi"/>
          <w:i/>
          <w:color w:val="365F91"/>
          <w:lang w:eastAsia="sk-SK"/>
        </w:rPr>
      </w:pPr>
      <w:bookmarkStart w:id="322" w:name="_Toc402361105"/>
      <w:bookmarkStart w:id="323" w:name="_Toc392616970"/>
      <w:bookmarkStart w:id="324" w:name="_Toc106134781"/>
      <w:r w:rsidRPr="00CF2D1E">
        <w:rPr>
          <w:rFonts w:asciiTheme="minorHAnsi" w:hAnsiTheme="minorHAnsi"/>
          <w:i/>
          <w:color w:val="365F91"/>
        </w:rPr>
        <w:t xml:space="preserve">4.3.5.1 Systém </w:t>
      </w:r>
      <w:proofErr w:type="spellStart"/>
      <w:r w:rsidRPr="00CF2D1E">
        <w:rPr>
          <w:rFonts w:asciiTheme="minorHAnsi" w:hAnsiTheme="minorHAnsi"/>
          <w:i/>
          <w:color w:val="365F91"/>
        </w:rPr>
        <w:t>predfinancovania</w:t>
      </w:r>
      <w:bookmarkEnd w:id="322"/>
      <w:bookmarkEnd w:id="323"/>
      <w:bookmarkEnd w:id="324"/>
      <w:proofErr w:type="spellEnd"/>
    </w:p>
    <w:p w14:paraId="3DF23254" w14:textId="3417EBC4" w:rsidR="008207C0" w:rsidRPr="00CF2D1E" w:rsidRDefault="008207C0" w:rsidP="00215368">
      <w:pPr>
        <w:pStyle w:val="ListParagraph2"/>
        <w:spacing w:before="120"/>
        <w:ind w:left="0"/>
        <w:rPr>
          <w:rFonts w:asciiTheme="minorHAnsi" w:hAnsiTheme="minorHAnsi"/>
        </w:rPr>
      </w:pPr>
      <w:r w:rsidRPr="00CF2D1E">
        <w:rPr>
          <w:rFonts w:asciiTheme="minorHAnsi" w:hAnsiTheme="minorHAnsi"/>
        </w:rPr>
        <w:t xml:space="preserve">Prijímateľ </w:t>
      </w:r>
      <w:r w:rsidR="00023783" w:rsidRPr="00CF2D1E">
        <w:rPr>
          <w:rFonts w:asciiTheme="minorHAnsi" w:hAnsiTheme="minorHAnsi"/>
        </w:rPr>
        <w:t xml:space="preserve">zasiela </w:t>
      </w:r>
      <w:r w:rsidR="006C0C45">
        <w:rPr>
          <w:rFonts w:asciiTheme="minorHAnsi" w:hAnsiTheme="minorHAnsi"/>
        </w:rPr>
        <w:t>RO</w:t>
      </w:r>
      <w:r w:rsidR="006C0C45" w:rsidRPr="00CF2D1E">
        <w:rPr>
          <w:rFonts w:asciiTheme="minorHAnsi" w:hAnsiTheme="minorHAnsi"/>
        </w:rPr>
        <w:t xml:space="preserve"> </w:t>
      </w:r>
      <w:proofErr w:type="spellStart"/>
      <w:r w:rsidRPr="00CF2D1E">
        <w:rPr>
          <w:rFonts w:asciiTheme="minorHAnsi" w:hAnsiTheme="minorHAnsi"/>
        </w:rPr>
        <w:t>ŽoP</w:t>
      </w:r>
      <w:proofErr w:type="spellEnd"/>
      <w:r w:rsidRPr="00CF2D1E">
        <w:rPr>
          <w:rFonts w:asciiTheme="minorHAnsi" w:hAnsiTheme="minorHAnsi"/>
        </w:rPr>
        <w:t xml:space="preserve"> </w:t>
      </w:r>
      <w:r w:rsidRPr="00CF2D1E">
        <w:rPr>
          <w:rFonts w:asciiTheme="minorHAnsi" w:hAnsiTheme="minorHAnsi"/>
          <w:b/>
        </w:rPr>
        <w:t>s neuhradenými</w:t>
      </w:r>
      <w:r w:rsidRPr="00CF2D1E">
        <w:rPr>
          <w:rFonts w:asciiTheme="minorHAnsi" w:hAnsiTheme="minorHAnsi"/>
        </w:rPr>
        <w:t xml:space="preserve"> účtovnými dokladmi a až po prijatí prostriedkov EÚ a ŠR na spolufinancovanie realizuje úhradu svojich záväzkov voči dodávateľovi / zhotoviteľovi.</w:t>
      </w:r>
    </w:p>
    <w:p w14:paraId="0F8192F1" w14:textId="47F58894"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Pri využití systému </w:t>
      </w:r>
      <w:proofErr w:type="spellStart"/>
      <w:r w:rsidRPr="00CF2D1E">
        <w:rPr>
          <w:rFonts w:asciiTheme="minorHAnsi" w:hAnsiTheme="minorHAnsi"/>
        </w:rPr>
        <w:t>predfinancovania</w:t>
      </w:r>
      <w:proofErr w:type="spellEnd"/>
      <w:r w:rsidRPr="00CF2D1E">
        <w:rPr>
          <w:rFonts w:asciiTheme="minorHAnsi" w:hAnsiTheme="minorHAnsi"/>
        </w:rPr>
        <w:t xml:space="preserve"> sa vyplácanie Prijímateľa uskutočňuje v</w:t>
      </w:r>
      <w:r w:rsidR="00636B22" w:rsidRPr="00CF2D1E">
        <w:rPr>
          <w:rFonts w:asciiTheme="minorHAnsi" w:hAnsiTheme="minorHAnsi"/>
        </w:rPr>
        <w:t xml:space="preserve"> dvoch </w:t>
      </w:r>
      <w:r w:rsidRPr="00CF2D1E">
        <w:rPr>
          <w:rFonts w:asciiTheme="minorHAnsi" w:hAnsiTheme="minorHAnsi"/>
        </w:rPr>
        <w:t xml:space="preserve"> etapách:</w:t>
      </w:r>
    </w:p>
    <w:p w14:paraId="78EED388" w14:textId="14BC8C5B"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poskytnutie </w:t>
      </w:r>
      <w:proofErr w:type="spellStart"/>
      <w:r w:rsidRPr="00CF2D1E">
        <w:rPr>
          <w:rFonts w:asciiTheme="minorHAnsi" w:hAnsiTheme="minorHAnsi"/>
        </w:rPr>
        <w:t>predfinancovania</w:t>
      </w:r>
      <w:proofErr w:type="spellEnd"/>
      <w:r w:rsidR="006C0C45">
        <w:rPr>
          <w:rFonts w:asciiTheme="minorHAnsi" w:hAnsiTheme="minorHAnsi"/>
        </w:rPr>
        <w:t>;</w:t>
      </w:r>
      <w:r w:rsidRPr="00CF2D1E">
        <w:rPr>
          <w:rFonts w:asciiTheme="minorHAnsi" w:hAnsiTheme="minorHAnsi"/>
        </w:rPr>
        <w:t xml:space="preserve"> </w:t>
      </w:r>
    </w:p>
    <w:p w14:paraId="7D35FA25" w14:textId="318567BD"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lastRenderedPageBreak/>
        <w:t xml:space="preserve">zúčtovanie </w:t>
      </w:r>
      <w:proofErr w:type="spellStart"/>
      <w:r w:rsidRPr="00CF2D1E">
        <w:rPr>
          <w:rFonts w:asciiTheme="minorHAnsi" w:hAnsiTheme="minorHAnsi"/>
        </w:rPr>
        <w:t>predfinancovania</w:t>
      </w:r>
      <w:proofErr w:type="spellEnd"/>
      <w:r w:rsidR="00636B22" w:rsidRPr="00CF2D1E">
        <w:rPr>
          <w:rFonts w:asciiTheme="minorHAnsi" w:hAnsiTheme="minorHAnsi"/>
        </w:rPr>
        <w:t>.</w:t>
      </w:r>
    </w:p>
    <w:p w14:paraId="4790832A" w14:textId="77777777" w:rsidR="008207C0" w:rsidRPr="00CF2D1E" w:rsidRDefault="008207C0" w:rsidP="00215368">
      <w:pPr>
        <w:shd w:val="clear" w:color="auto" w:fill="FBD4B4" w:themeFill="accent6" w:themeFillTint="66"/>
        <w:autoSpaceDE w:val="0"/>
        <w:autoSpaceDN w:val="0"/>
        <w:adjustRightInd w:val="0"/>
        <w:spacing w:before="120"/>
        <w:rPr>
          <w:rFonts w:asciiTheme="minorHAnsi" w:hAnsiTheme="minorHAnsi"/>
          <w:b/>
          <w:color w:val="365F91"/>
        </w:rPr>
      </w:pPr>
      <w:r w:rsidRPr="00CF2D1E">
        <w:rPr>
          <w:rFonts w:asciiTheme="minorHAnsi" w:hAnsiTheme="minorHAnsi"/>
          <w:b/>
          <w:color w:val="365F91"/>
        </w:rPr>
        <w:t xml:space="preserve">Etapa poskytnutia </w:t>
      </w:r>
      <w:proofErr w:type="spellStart"/>
      <w:r w:rsidRPr="00CF2D1E">
        <w:rPr>
          <w:rFonts w:asciiTheme="minorHAnsi" w:hAnsiTheme="minorHAnsi"/>
          <w:b/>
          <w:color w:val="365F91"/>
        </w:rPr>
        <w:t>predfinancovania</w:t>
      </w:r>
      <w:proofErr w:type="spellEnd"/>
      <w:r w:rsidRPr="00CF2D1E">
        <w:rPr>
          <w:rFonts w:asciiTheme="minorHAnsi" w:hAnsiTheme="minorHAnsi"/>
          <w:b/>
          <w:color w:val="365F91"/>
        </w:rPr>
        <w:t>:</w:t>
      </w:r>
    </w:p>
    <w:p w14:paraId="0E04C624" w14:textId="768F73AB"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predkladá </w:t>
      </w:r>
      <w:r w:rsidR="006C0C45">
        <w:rPr>
          <w:rFonts w:asciiTheme="minorHAnsi" w:hAnsiTheme="minorHAnsi"/>
        </w:rPr>
        <w:t>RO</w:t>
      </w:r>
      <w:r w:rsidR="006C0C45" w:rsidRPr="00CF2D1E">
        <w:rPr>
          <w:rFonts w:asciiTheme="minorHAnsi" w:hAnsiTheme="minorHAnsi"/>
        </w:rPr>
        <w:t xml:space="preserve"> </w:t>
      </w:r>
      <w:proofErr w:type="spellStart"/>
      <w:r w:rsidRPr="00CF2D1E">
        <w:rPr>
          <w:rFonts w:asciiTheme="minorHAnsi" w:hAnsiTheme="minorHAnsi"/>
        </w:rPr>
        <w:t>ŽoP</w:t>
      </w:r>
      <w:proofErr w:type="spellEnd"/>
      <w:r w:rsidRPr="00CF2D1E">
        <w:rPr>
          <w:rFonts w:asciiTheme="minorHAnsi" w:hAnsiTheme="minorHAnsi"/>
        </w:rPr>
        <w:t xml:space="preserve"> (poskytnutie </w:t>
      </w:r>
      <w:proofErr w:type="spellStart"/>
      <w:r w:rsidRPr="00CF2D1E">
        <w:rPr>
          <w:rFonts w:asciiTheme="minorHAnsi" w:hAnsiTheme="minorHAnsi"/>
        </w:rPr>
        <w:t>predfinancovania</w:t>
      </w:r>
      <w:proofErr w:type="spellEnd"/>
      <w:r w:rsidRPr="00CF2D1E">
        <w:rPr>
          <w:rFonts w:asciiTheme="minorHAnsi" w:hAnsiTheme="minorHAnsi"/>
        </w:rPr>
        <w:t>) elektronicky prostredníctvom ITMS2014+</w:t>
      </w:r>
      <w:r w:rsidR="00356F88" w:rsidRPr="00CF2D1E">
        <w:rPr>
          <w:rFonts w:asciiTheme="minorHAnsi" w:hAnsiTheme="minorHAnsi"/>
        </w:rPr>
        <w:t>.</w:t>
      </w:r>
      <w:r w:rsidRPr="00CF2D1E">
        <w:rPr>
          <w:rFonts w:asciiTheme="minorHAnsi" w:hAnsiTheme="minorHAnsi"/>
        </w:rPr>
        <w:t xml:space="preserve"> V rámci formulára </w:t>
      </w:r>
      <w:proofErr w:type="spellStart"/>
      <w:r w:rsidR="006C0C45">
        <w:rPr>
          <w:rFonts w:asciiTheme="minorHAnsi" w:hAnsiTheme="minorHAnsi"/>
        </w:rPr>
        <w:t>ŽoP</w:t>
      </w:r>
      <w:proofErr w:type="spellEnd"/>
      <w:r w:rsidRPr="00CF2D1E">
        <w:rPr>
          <w:rFonts w:asciiTheme="minorHAnsi" w:hAnsiTheme="minorHAnsi"/>
        </w:rPr>
        <w:t xml:space="preserve"> Prijímateľ uvedie nárokované finančné prostriedky projektu podľa skupiny oprávnených výdavkov v zmysle </w:t>
      </w:r>
      <w:r w:rsidR="0031665C">
        <w:rPr>
          <w:rFonts w:asciiTheme="minorHAnsi" w:hAnsiTheme="minorHAnsi"/>
        </w:rPr>
        <w:t>z</w:t>
      </w:r>
      <w:r w:rsidR="00356F88" w:rsidRPr="00CF2D1E">
        <w:rPr>
          <w:rFonts w:asciiTheme="minorHAnsi" w:hAnsiTheme="minorHAnsi"/>
        </w:rPr>
        <w:t xml:space="preserve">mluvy </w:t>
      </w:r>
      <w:r w:rsidRPr="00CF2D1E">
        <w:rPr>
          <w:rFonts w:asciiTheme="minorHAnsi" w:hAnsiTheme="minorHAnsi"/>
        </w:rPr>
        <w:t xml:space="preserve">o  NFP. </w:t>
      </w:r>
      <w:proofErr w:type="spellStart"/>
      <w:r w:rsidRPr="00CF2D1E">
        <w:rPr>
          <w:rFonts w:asciiTheme="minorHAnsi" w:hAnsiTheme="minorHAnsi"/>
          <w:b/>
        </w:rPr>
        <w:t>ŽoP</w:t>
      </w:r>
      <w:proofErr w:type="spellEnd"/>
      <w:r w:rsidRPr="00CF2D1E">
        <w:rPr>
          <w:rFonts w:asciiTheme="minorHAnsi" w:hAnsiTheme="minorHAnsi"/>
          <w:b/>
        </w:rPr>
        <w:t xml:space="preserve"> predkladá Prijímateľ v lehote splatnosti záväzku dodávateľovi/zhotoviteľovi. </w:t>
      </w:r>
    </w:p>
    <w:p w14:paraId="68320B6C" w14:textId="78DC2049"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V prípade, ak Prijímateľ nepredloží </w:t>
      </w:r>
      <w:proofErr w:type="spellStart"/>
      <w:r w:rsidR="006C0C45">
        <w:rPr>
          <w:rFonts w:asciiTheme="minorHAnsi" w:hAnsiTheme="minorHAnsi"/>
        </w:rPr>
        <w:t>ŽoP</w:t>
      </w:r>
      <w:proofErr w:type="spellEnd"/>
      <w:r w:rsidRPr="00CF2D1E">
        <w:rPr>
          <w:rFonts w:asciiTheme="minorHAnsi" w:hAnsiTheme="minorHAnsi"/>
        </w:rPr>
        <w:t xml:space="preserve"> (poskytnutie </w:t>
      </w:r>
      <w:proofErr w:type="spellStart"/>
      <w:r w:rsidRPr="00CF2D1E">
        <w:rPr>
          <w:rFonts w:asciiTheme="minorHAnsi" w:hAnsiTheme="minorHAnsi"/>
        </w:rPr>
        <w:t>predfinancovania</w:t>
      </w:r>
      <w:proofErr w:type="spellEnd"/>
      <w:r w:rsidRPr="00CF2D1E">
        <w:rPr>
          <w:rFonts w:asciiTheme="minorHAnsi" w:hAnsiTheme="minorHAnsi"/>
        </w:rPr>
        <w:t xml:space="preserve">) v lehote splatnosti záväzku, resp. žiadosť o platbu predloží v neprimerane krátkej lehote pred uplynutím lehoty splatnosti záväzku,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 xml:space="preserve">môže pristúpiť k spracovaniu takejto </w:t>
      </w:r>
      <w:proofErr w:type="spellStart"/>
      <w:r w:rsidR="006C0C45">
        <w:rPr>
          <w:rFonts w:asciiTheme="minorHAnsi" w:hAnsiTheme="minorHAnsi"/>
        </w:rPr>
        <w:t>ŽoP</w:t>
      </w:r>
      <w:proofErr w:type="spellEnd"/>
      <w:r w:rsidRPr="00CF2D1E">
        <w:rPr>
          <w:rFonts w:asciiTheme="minorHAnsi" w:hAnsiTheme="minorHAnsi"/>
        </w:rPr>
        <w:t xml:space="preserve"> za podmienky, že penále za omeškanie platby voči</w:t>
      </w:r>
      <w:r w:rsidR="002B7D83">
        <w:rPr>
          <w:rFonts w:asciiTheme="minorHAnsi" w:hAnsiTheme="minorHAnsi"/>
        </w:rPr>
        <w:t xml:space="preserve"> </w:t>
      </w:r>
      <w:r w:rsidRPr="00CF2D1E">
        <w:rPr>
          <w:rFonts w:asciiTheme="minorHAnsi" w:hAnsiTheme="minorHAnsi"/>
        </w:rPr>
        <w:t xml:space="preserve">dodávateľovi/zhotoviteľovi znáša samotný Prijímateľ. </w:t>
      </w:r>
    </w:p>
    <w:p w14:paraId="62ED1EDA" w14:textId="02855234"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spolu so </w:t>
      </w:r>
      <w:proofErr w:type="spellStart"/>
      <w:r w:rsidRPr="00CF2D1E">
        <w:rPr>
          <w:rFonts w:asciiTheme="minorHAnsi" w:hAnsiTheme="minorHAnsi"/>
        </w:rPr>
        <w:t>ŽoP</w:t>
      </w:r>
      <w:proofErr w:type="spellEnd"/>
      <w:r w:rsidRPr="00CF2D1E">
        <w:rPr>
          <w:rFonts w:asciiTheme="minorHAnsi" w:hAnsiTheme="minorHAnsi"/>
        </w:rPr>
        <w:t xml:space="preserve"> predkladá účtovné doklady (minimálne jeden rovnopis faktúry, prípadne rovnopis dokladu rovnocennej dôkaznej hodnoty) prijaté od dodávateľa/zhotoviteľa a relevantnú podpornú dokumentáciu. </w:t>
      </w:r>
    </w:p>
    <w:p w14:paraId="3DC56B42" w14:textId="4FAF4AFD"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V prípade hotovostných úhrad Prijímateľ spolu so žiadosťou o platbu predloží aj rovnopisy, resp. kópie príslušných účtovných dokladov, ktoré potvrdzujú hotovostnú úhradu (napr. pokladničný blok).</w:t>
      </w:r>
    </w:p>
    <w:p w14:paraId="59B0A98D" w14:textId="77777777" w:rsidR="008207C0" w:rsidRPr="00CF2D1E" w:rsidRDefault="008207C0" w:rsidP="00CF2D1E">
      <w:pPr>
        <w:pStyle w:val="Nadpis7"/>
        <w:rPr>
          <w:rFonts w:asciiTheme="minorHAnsi" w:hAnsiTheme="minorHAnsi"/>
          <w:b/>
        </w:rPr>
      </w:pPr>
      <w:r w:rsidRPr="00CF2D1E">
        <w:rPr>
          <w:rFonts w:asciiTheme="minorHAnsi" w:hAnsiTheme="minorHAnsi"/>
          <w:b/>
        </w:rPr>
        <w:t xml:space="preserve">Etapa zúčtovania poskytnutého </w:t>
      </w:r>
      <w:proofErr w:type="spellStart"/>
      <w:r w:rsidRPr="00CF2D1E">
        <w:rPr>
          <w:rFonts w:asciiTheme="minorHAnsi" w:hAnsiTheme="minorHAnsi"/>
          <w:b/>
        </w:rPr>
        <w:t>predfinancovania</w:t>
      </w:r>
      <w:proofErr w:type="spellEnd"/>
      <w:r w:rsidRPr="00CF2D1E">
        <w:rPr>
          <w:rFonts w:asciiTheme="minorHAnsi" w:hAnsiTheme="minorHAnsi"/>
          <w:b/>
        </w:rPr>
        <w:t>:</w:t>
      </w:r>
    </w:p>
    <w:p w14:paraId="74F74B62" w14:textId="12DCAB4D" w:rsidR="008207C0" w:rsidRPr="00CF2D1E" w:rsidRDefault="00FD0E9A"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Prijímateľ je povinný bezodkladne</w:t>
      </w:r>
      <w:r w:rsidR="006A07DC" w:rsidRPr="00CF2D1E">
        <w:rPr>
          <w:rFonts w:asciiTheme="minorHAnsi" w:hAnsiTheme="minorHAnsi"/>
        </w:rPr>
        <w:t xml:space="preserve"> (najneskôr do </w:t>
      </w:r>
      <w:r w:rsidR="00742742">
        <w:rPr>
          <w:rFonts w:asciiTheme="minorHAnsi" w:hAnsiTheme="minorHAnsi"/>
        </w:rPr>
        <w:t>5</w:t>
      </w:r>
      <w:r w:rsidR="006A07DC" w:rsidRPr="00CF2D1E">
        <w:rPr>
          <w:rFonts w:asciiTheme="minorHAnsi" w:hAnsiTheme="minorHAnsi"/>
        </w:rPr>
        <w:t xml:space="preserve"> pracovných dní)</w:t>
      </w:r>
      <w:r w:rsidRPr="00CF2D1E">
        <w:rPr>
          <w:rFonts w:asciiTheme="minorHAnsi" w:hAnsiTheme="minorHAnsi"/>
        </w:rPr>
        <w:t xml:space="preserve"> odo dňa aktivácie rozpočtového opatrenia/pripísania prostriedkov poskytnutého </w:t>
      </w:r>
      <w:proofErr w:type="spellStart"/>
      <w:r w:rsidRPr="00CF2D1E">
        <w:rPr>
          <w:rFonts w:asciiTheme="minorHAnsi" w:hAnsiTheme="minorHAnsi"/>
        </w:rPr>
        <w:t>predfinancovania</w:t>
      </w:r>
      <w:proofErr w:type="spellEnd"/>
      <w:r w:rsidRPr="00CF2D1E">
        <w:rPr>
          <w:rFonts w:asciiTheme="minorHAnsi" w:hAnsiTheme="minorHAnsi"/>
        </w:rPr>
        <w:t xml:space="preserve"> na jeho účte, previesť prostriedky EÚ, štátneho rozpočtu na spolufinancovanie a vlastných zdrojov dodávateľovi/zhotoviteľovi na úhradu nezaplatených účtovných dokladov.</w:t>
      </w:r>
      <w:r w:rsidR="00437447" w:rsidRPr="00CF2D1E">
        <w:rPr>
          <w:rFonts w:asciiTheme="minorHAnsi" w:hAnsiTheme="minorHAnsi"/>
        </w:rPr>
        <w:t xml:space="preserve"> </w:t>
      </w:r>
      <w:r w:rsidR="008207C0" w:rsidRPr="00CF2D1E">
        <w:rPr>
          <w:rFonts w:asciiTheme="minorHAnsi" w:hAnsiTheme="minorHAnsi"/>
        </w:rPr>
        <w:t>Úrok z omeškania platby voči dodávateľovi/zhotoviteľovi znáša samotný Prijímateľ. Prijímateľ uhrádza účtovné doklady na bankový účet dodávateľa/zhotoviteľa, ktorý</w:t>
      </w:r>
      <w:r w:rsidR="006C0C45">
        <w:rPr>
          <w:rFonts w:asciiTheme="minorHAnsi" w:hAnsiTheme="minorHAnsi"/>
        </w:rPr>
        <w:t xml:space="preserve"> </w:t>
      </w:r>
      <w:r w:rsidR="008207C0" w:rsidRPr="00CF2D1E">
        <w:rPr>
          <w:rFonts w:asciiTheme="minorHAnsi" w:hAnsiTheme="minorHAnsi"/>
        </w:rPr>
        <w:t>je uvedený na účtovnom doklade a musí sa zhodovať s číslom účtu uvedeným v zmluve s dodávateľom/zhotoviteľom.</w:t>
      </w:r>
      <w:r w:rsidR="00EE0B41">
        <w:rPr>
          <w:rFonts w:asciiTheme="minorHAnsi" w:hAnsiTheme="minorHAnsi"/>
        </w:rPr>
        <w:t xml:space="preserve"> Prijímateľ môže pristúpiť k úhrade účtovných dokladov dodávateľovi/zhotoviteľovi aj pred pripísaním finančných prostriedkov na účte </w:t>
      </w:r>
      <w:r w:rsidR="003C38B7">
        <w:rPr>
          <w:rFonts w:asciiTheme="minorHAnsi" w:hAnsiTheme="minorHAnsi"/>
        </w:rPr>
        <w:t>P</w:t>
      </w:r>
      <w:r w:rsidR="00EE0B41">
        <w:rPr>
          <w:rFonts w:asciiTheme="minorHAnsi" w:hAnsiTheme="minorHAnsi"/>
        </w:rPr>
        <w:t xml:space="preserve">rijímateľa, za podiel zdroja EÚ a štátneho rozpočtu na spolufinancovanie nie skôr ako po predložení </w:t>
      </w:r>
      <w:proofErr w:type="spellStart"/>
      <w:r w:rsidR="00EE0B41">
        <w:rPr>
          <w:rFonts w:asciiTheme="minorHAnsi" w:hAnsiTheme="minorHAnsi"/>
        </w:rPr>
        <w:t>ŽoP</w:t>
      </w:r>
      <w:proofErr w:type="spellEnd"/>
      <w:r w:rsidR="00EE0B41">
        <w:rPr>
          <w:rFonts w:asciiTheme="minorHAnsi" w:hAnsiTheme="minorHAnsi"/>
        </w:rPr>
        <w:t xml:space="preserve"> (poskytnutie </w:t>
      </w:r>
      <w:proofErr w:type="spellStart"/>
      <w:r w:rsidR="00EE0B41">
        <w:rPr>
          <w:rFonts w:asciiTheme="minorHAnsi" w:hAnsiTheme="minorHAnsi"/>
        </w:rPr>
        <w:t>predfinancovania</w:t>
      </w:r>
      <w:proofErr w:type="spellEnd"/>
      <w:r w:rsidR="00EE0B41">
        <w:rPr>
          <w:rFonts w:asciiTheme="minorHAnsi" w:hAnsiTheme="minorHAnsi"/>
        </w:rPr>
        <w:t xml:space="preserve">). </w:t>
      </w:r>
    </w:p>
    <w:p w14:paraId="4E13D627" w14:textId="597E84D4"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V prípade nedodržania lehoty na úhradu účtovných dokladov dodávateľovi/zhotoviteľovi </w:t>
      </w:r>
      <w:r w:rsidR="00756DD9" w:rsidRPr="00CF2D1E">
        <w:rPr>
          <w:rFonts w:asciiTheme="minorHAnsi" w:hAnsiTheme="minorHAnsi"/>
        </w:rPr>
        <w:br/>
      </w:r>
      <w:r w:rsidRPr="00CF2D1E">
        <w:rPr>
          <w:rFonts w:asciiTheme="minorHAnsi" w:hAnsiTheme="minorHAnsi"/>
        </w:rPr>
        <w:t>(</w:t>
      </w:r>
      <w:r w:rsidR="00742742">
        <w:rPr>
          <w:rFonts w:asciiTheme="minorHAnsi" w:hAnsiTheme="minorHAnsi"/>
        </w:rPr>
        <w:t>5</w:t>
      </w:r>
      <w:r w:rsidRPr="00CF2D1E">
        <w:rPr>
          <w:rFonts w:asciiTheme="minorHAnsi" w:hAnsiTheme="minorHAnsi"/>
        </w:rPr>
        <w:t xml:space="preserve"> pracovn</w:t>
      </w:r>
      <w:r w:rsidR="00030F9D">
        <w:rPr>
          <w:rFonts w:asciiTheme="minorHAnsi" w:hAnsiTheme="minorHAnsi"/>
        </w:rPr>
        <w:t>ých</w:t>
      </w:r>
      <w:r w:rsidRPr="00CF2D1E">
        <w:rPr>
          <w:rFonts w:asciiTheme="minorHAnsi" w:hAnsiTheme="minorHAnsi"/>
        </w:rPr>
        <w:t xml:space="preserve"> dn</w:t>
      </w:r>
      <w:r w:rsidR="00030F9D">
        <w:rPr>
          <w:rFonts w:asciiTheme="minorHAnsi" w:hAnsiTheme="minorHAnsi"/>
        </w:rPr>
        <w:t>í</w:t>
      </w:r>
      <w:r w:rsidRPr="00CF2D1E">
        <w:rPr>
          <w:rFonts w:asciiTheme="minorHAnsi" w:hAnsiTheme="minorHAnsi"/>
        </w:rPr>
        <w:t xml:space="preserve">) od pripísania prostriedkov na jeho účte sa Prijímateľ dopustil porušenia finančnej disciplíny § 31 ods. 1 písm. e) zákona č. 523/2004 Z. z. o rozpočtových pravidlách verejnej správy. O porušení bude Prijímateľ informovaný zaslaním návrhu správy z kontroly </w:t>
      </w:r>
      <w:proofErr w:type="spellStart"/>
      <w:r w:rsidRPr="00CF2D1E">
        <w:rPr>
          <w:rFonts w:asciiTheme="minorHAnsi" w:hAnsiTheme="minorHAnsi"/>
        </w:rPr>
        <w:t>ŽoP</w:t>
      </w:r>
      <w:proofErr w:type="spellEnd"/>
      <w:r w:rsidRPr="00CF2D1E">
        <w:rPr>
          <w:rFonts w:asciiTheme="minorHAnsi" w:hAnsiTheme="minorHAnsi"/>
        </w:rPr>
        <w:t xml:space="preserve"> s požiadavkou v zmysle § 51 článok 2 bod 29 zákona o príspevku z EŠIF  </w:t>
      </w:r>
      <w:r w:rsidR="00756DD9" w:rsidRPr="00CF2D1E">
        <w:rPr>
          <w:rFonts w:asciiTheme="minorHAnsi" w:hAnsiTheme="minorHAnsi"/>
        </w:rPr>
        <w:br/>
      </w:r>
      <w:r w:rsidRPr="00CF2D1E">
        <w:rPr>
          <w:rFonts w:asciiTheme="minorHAnsi" w:hAnsiTheme="minorHAnsi"/>
        </w:rPr>
        <w:t xml:space="preserve">o vyjadrenie k uvedenému zisteniu z administratívnej kontroly  </w:t>
      </w:r>
      <w:proofErr w:type="spellStart"/>
      <w:r w:rsidRPr="00CF2D1E">
        <w:rPr>
          <w:rFonts w:asciiTheme="minorHAnsi" w:hAnsiTheme="minorHAnsi"/>
        </w:rPr>
        <w:t>ŽoP</w:t>
      </w:r>
      <w:proofErr w:type="spellEnd"/>
      <w:r w:rsidRPr="00CF2D1E">
        <w:rPr>
          <w:rFonts w:asciiTheme="minorHAnsi" w:hAnsiTheme="minorHAnsi"/>
        </w:rPr>
        <w:t xml:space="preserve"> v lehote do 10</w:t>
      </w:r>
      <w:r w:rsidR="00880753" w:rsidRPr="00CF2D1E">
        <w:rPr>
          <w:rFonts w:asciiTheme="minorHAnsi" w:hAnsiTheme="minorHAnsi"/>
        </w:rPr>
        <w:t xml:space="preserve"> pracovných</w:t>
      </w:r>
      <w:r w:rsidR="00273D33" w:rsidRPr="00CF2D1E">
        <w:rPr>
          <w:rFonts w:asciiTheme="minorHAnsi" w:hAnsiTheme="minorHAnsi"/>
        </w:rPr>
        <w:t xml:space="preserve"> </w:t>
      </w:r>
      <w:r w:rsidRPr="00CF2D1E">
        <w:rPr>
          <w:rFonts w:asciiTheme="minorHAnsi" w:hAnsiTheme="minorHAnsi"/>
        </w:rPr>
        <w:t xml:space="preserve">dní od doručenia návrhu správy. Po </w:t>
      </w:r>
      <w:r w:rsidR="0017586F" w:rsidRPr="00CF2D1E">
        <w:rPr>
          <w:rFonts w:asciiTheme="minorHAnsi" w:hAnsiTheme="minorHAnsi"/>
        </w:rPr>
        <w:t>ne</w:t>
      </w:r>
      <w:r w:rsidRPr="00CF2D1E">
        <w:rPr>
          <w:rFonts w:asciiTheme="minorHAnsi" w:hAnsiTheme="minorHAnsi"/>
        </w:rPr>
        <w:t xml:space="preserve">zaslaní vyjadrenia, resp. uplynutí lehoty na vyjadrenie, bude porušenie finančnej disciplíny riešené postúpením dokumentácie na </w:t>
      </w:r>
      <w:r w:rsidR="006A07DC" w:rsidRPr="00CF2D1E">
        <w:rPr>
          <w:rFonts w:asciiTheme="minorHAnsi" w:hAnsiTheme="minorHAnsi"/>
        </w:rPr>
        <w:t>ÚVA</w:t>
      </w:r>
      <w:r w:rsidRPr="00CF2D1E">
        <w:rPr>
          <w:rFonts w:asciiTheme="minorHAnsi" w:hAnsiTheme="minorHAnsi"/>
        </w:rPr>
        <w:t xml:space="preserve">. </w:t>
      </w:r>
    </w:p>
    <w:p w14:paraId="6A0B7134" w14:textId="64EB8DDF"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Po poskytnutí </w:t>
      </w:r>
      <w:proofErr w:type="spellStart"/>
      <w:r w:rsidRPr="00CF2D1E">
        <w:rPr>
          <w:rFonts w:asciiTheme="minorHAnsi" w:hAnsiTheme="minorHAnsi"/>
        </w:rPr>
        <w:t>predfinancovania</w:t>
      </w:r>
      <w:proofErr w:type="spellEnd"/>
      <w:r w:rsidRPr="00CF2D1E">
        <w:rPr>
          <w:rFonts w:asciiTheme="minorHAnsi" w:hAnsiTheme="minorHAnsi"/>
        </w:rPr>
        <w:t xml:space="preserve"> je Prijímateľ povinný </w:t>
      </w:r>
      <w:r w:rsidR="0040718F" w:rsidRPr="00CF2D1E">
        <w:rPr>
          <w:rFonts w:asciiTheme="minorHAnsi" w:hAnsiTheme="minorHAnsi"/>
        </w:rPr>
        <w:t>zúčtovať 100 % každého</w:t>
      </w:r>
      <w:r w:rsidR="0040718F" w:rsidRPr="00CF2D1E">
        <w:rPr>
          <w:rFonts w:asciiTheme="minorHAnsi" w:hAnsiTheme="minorHAnsi" w:cs="Arial"/>
          <w:szCs w:val="16"/>
        </w:rPr>
        <w:t xml:space="preserve"> </w:t>
      </w:r>
      <w:r w:rsidRPr="00CF2D1E">
        <w:rPr>
          <w:rFonts w:asciiTheme="minorHAnsi" w:hAnsiTheme="minorHAnsi"/>
        </w:rPr>
        <w:t xml:space="preserve">poskytnutého </w:t>
      </w:r>
      <w:proofErr w:type="spellStart"/>
      <w:r w:rsidRPr="00CF2D1E">
        <w:rPr>
          <w:rFonts w:asciiTheme="minorHAnsi" w:hAnsiTheme="minorHAnsi"/>
        </w:rPr>
        <w:t>predfinancovania</w:t>
      </w:r>
      <w:proofErr w:type="spellEnd"/>
      <w:r w:rsidRPr="00CF2D1E">
        <w:rPr>
          <w:rFonts w:asciiTheme="minorHAnsi" w:hAnsiTheme="minorHAnsi"/>
        </w:rPr>
        <w:t xml:space="preserve"> najneskôr do 10 pracovných dní odo dňa </w:t>
      </w:r>
      <w:r w:rsidR="0040718F" w:rsidRPr="00CF2D1E">
        <w:rPr>
          <w:rFonts w:asciiTheme="minorHAnsi" w:hAnsiTheme="minorHAnsi"/>
        </w:rPr>
        <w:t>aktivácie rozpočtového opatrenia/</w:t>
      </w:r>
      <w:r w:rsidRPr="00CF2D1E">
        <w:rPr>
          <w:rFonts w:asciiTheme="minorHAnsi" w:hAnsiTheme="minorHAnsi"/>
        </w:rPr>
        <w:t>pripísania týchto prostriedkov na jeho účet.</w:t>
      </w:r>
      <w:r w:rsidR="0040718F" w:rsidRPr="00CF2D1E">
        <w:rPr>
          <w:rFonts w:asciiTheme="minorHAnsi" w:hAnsiTheme="minorHAnsi"/>
        </w:rPr>
        <w:t xml:space="preserve"> V prípade, ak bolo </w:t>
      </w:r>
      <w:proofErr w:type="spellStart"/>
      <w:r w:rsidR="0040718F" w:rsidRPr="00CF2D1E">
        <w:rPr>
          <w:rFonts w:asciiTheme="minorHAnsi" w:hAnsiTheme="minorHAnsi"/>
        </w:rPr>
        <w:t>predfinancovanie</w:t>
      </w:r>
      <w:proofErr w:type="spellEnd"/>
      <w:r w:rsidR="0040718F" w:rsidRPr="00CF2D1E">
        <w:rPr>
          <w:rFonts w:asciiTheme="minorHAnsi" w:hAnsiTheme="minorHAnsi"/>
        </w:rPr>
        <w:t xml:space="preserve"> poskytnuté vo viacerých platbách, z dôvodu vyčlenenej časti nárokovaných finančných prostriedkov z predloženej </w:t>
      </w:r>
      <w:proofErr w:type="spellStart"/>
      <w:r w:rsidR="006C0C45">
        <w:rPr>
          <w:rFonts w:asciiTheme="minorHAnsi" w:hAnsiTheme="minorHAnsi"/>
        </w:rPr>
        <w:t>ŽoP</w:t>
      </w:r>
      <w:proofErr w:type="spellEnd"/>
      <w:r w:rsidR="0040718F" w:rsidRPr="00CF2D1E">
        <w:rPr>
          <w:rFonts w:asciiTheme="minorHAnsi" w:hAnsiTheme="minorHAnsi"/>
        </w:rPr>
        <w:t xml:space="preserve"> (poskytnutie </w:t>
      </w:r>
      <w:proofErr w:type="spellStart"/>
      <w:r w:rsidR="0040718F" w:rsidRPr="00CF2D1E">
        <w:rPr>
          <w:rFonts w:asciiTheme="minorHAnsi" w:hAnsiTheme="minorHAnsi"/>
        </w:rPr>
        <w:t>predfinancovania</w:t>
      </w:r>
      <w:proofErr w:type="spellEnd"/>
      <w:r w:rsidR="0040718F" w:rsidRPr="00CF2D1E">
        <w:rPr>
          <w:rFonts w:asciiTheme="minorHAnsi" w:hAnsiTheme="minorHAnsi"/>
        </w:rPr>
        <w:t xml:space="preserve">) na úrovni RO, je </w:t>
      </w:r>
      <w:r w:rsidR="003058F8" w:rsidRPr="00CF2D1E">
        <w:rPr>
          <w:rFonts w:asciiTheme="minorHAnsi" w:hAnsiTheme="minorHAnsi"/>
        </w:rPr>
        <w:t>P</w:t>
      </w:r>
      <w:r w:rsidR="0040718F" w:rsidRPr="00CF2D1E">
        <w:rPr>
          <w:rFonts w:asciiTheme="minorHAnsi" w:hAnsiTheme="minorHAnsi"/>
        </w:rPr>
        <w:t xml:space="preserve">rijímateľ povinný zúčtovať každú jednu poskytnutú platbu </w:t>
      </w:r>
      <w:proofErr w:type="spellStart"/>
      <w:r w:rsidR="0040718F" w:rsidRPr="00CF2D1E">
        <w:rPr>
          <w:rFonts w:asciiTheme="minorHAnsi" w:hAnsiTheme="minorHAnsi"/>
        </w:rPr>
        <w:t>predfinancovania</w:t>
      </w:r>
      <w:proofErr w:type="spellEnd"/>
      <w:r w:rsidR="0040718F" w:rsidRPr="00CF2D1E">
        <w:rPr>
          <w:rFonts w:asciiTheme="minorHAnsi" w:hAnsiTheme="minorHAnsi"/>
        </w:rPr>
        <w:t xml:space="preserve"> samostatne (t. j. predložiť samostatnú </w:t>
      </w:r>
      <w:proofErr w:type="spellStart"/>
      <w:r w:rsidR="006C0C45">
        <w:rPr>
          <w:rFonts w:asciiTheme="minorHAnsi" w:hAnsiTheme="minorHAnsi"/>
        </w:rPr>
        <w:t>ŽoP</w:t>
      </w:r>
      <w:proofErr w:type="spellEnd"/>
      <w:r w:rsidR="0040718F" w:rsidRPr="00CF2D1E">
        <w:rPr>
          <w:rFonts w:asciiTheme="minorHAnsi" w:hAnsiTheme="minorHAnsi"/>
        </w:rPr>
        <w:t xml:space="preserve"> (zúčtovanie </w:t>
      </w:r>
      <w:proofErr w:type="spellStart"/>
      <w:r w:rsidR="0040718F" w:rsidRPr="00CF2D1E">
        <w:rPr>
          <w:rFonts w:asciiTheme="minorHAnsi" w:hAnsiTheme="minorHAnsi"/>
        </w:rPr>
        <w:t>predfinancovania</w:t>
      </w:r>
      <w:proofErr w:type="spellEnd"/>
      <w:r w:rsidR="0040718F" w:rsidRPr="00CF2D1E">
        <w:rPr>
          <w:rFonts w:asciiTheme="minorHAnsi" w:hAnsiTheme="minorHAnsi"/>
        </w:rPr>
        <w:t>).</w:t>
      </w:r>
      <w:r w:rsidRPr="00CF2D1E">
        <w:rPr>
          <w:rFonts w:asciiTheme="minorHAnsi" w:hAnsiTheme="minorHAnsi"/>
        </w:rPr>
        <w:t xml:space="preserve"> Ku každej schválenej </w:t>
      </w:r>
      <w:proofErr w:type="spellStart"/>
      <w:r w:rsidRPr="00CF2D1E">
        <w:rPr>
          <w:rFonts w:asciiTheme="minorHAnsi" w:hAnsiTheme="minorHAnsi"/>
        </w:rPr>
        <w:t>ŽoP</w:t>
      </w:r>
      <w:proofErr w:type="spellEnd"/>
      <w:r w:rsidRPr="00CF2D1E">
        <w:rPr>
          <w:rFonts w:asciiTheme="minorHAnsi" w:hAnsiTheme="minorHAnsi"/>
        </w:rPr>
        <w:t xml:space="preserve"> </w:t>
      </w:r>
      <w:proofErr w:type="spellStart"/>
      <w:r w:rsidRPr="00CF2D1E">
        <w:rPr>
          <w:rFonts w:asciiTheme="minorHAnsi" w:hAnsiTheme="minorHAnsi"/>
        </w:rPr>
        <w:t>predfinancovanie</w:t>
      </w:r>
      <w:proofErr w:type="spellEnd"/>
      <w:r w:rsidRPr="00CF2D1E">
        <w:rPr>
          <w:rFonts w:asciiTheme="minorHAnsi" w:hAnsiTheme="minorHAnsi"/>
        </w:rPr>
        <w:t xml:space="preserve"> </w:t>
      </w:r>
      <w:r w:rsidRPr="00CF2D1E">
        <w:rPr>
          <w:rFonts w:asciiTheme="minorHAnsi" w:hAnsiTheme="minorHAnsi"/>
        </w:rPr>
        <w:lastRenderedPageBreak/>
        <w:t xml:space="preserve">Prijímateľ predkladá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 xml:space="preserve">samostatnú </w:t>
      </w:r>
      <w:proofErr w:type="spellStart"/>
      <w:r w:rsidRPr="00CF2D1E">
        <w:rPr>
          <w:rFonts w:asciiTheme="minorHAnsi" w:hAnsiTheme="minorHAnsi"/>
        </w:rPr>
        <w:t>ŽoP</w:t>
      </w:r>
      <w:proofErr w:type="spellEnd"/>
      <w:r w:rsidRPr="00CF2D1E">
        <w:rPr>
          <w:rFonts w:asciiTheme="minorHAnsi" w:hAnsiTheme="minorHAnsi"/>
        </w:rPr>
        <w:t xml:space="preserve"> </w:t>
      </w:r>
      <w:r w:rsidR="0040718F" w:rsidRPr="00CF2D1E">
        <w:rPr>
          <w:rFonts w:asciiTheme="minorHAnsi" w:hAnsiTheme="minorHAnsi"/>
        </w:rPr>
        <w:t>(</w:t>
      </w:r>
      <w:r w:rsidRPr="00CF2D1E">
        <w:rPr>
          <w:rFonts w:asciiTheme="minorHAnsi" w:hAnsiTheme="minorHAnsi"/>
        </w:rPr>
        <w:t xml:space="preserve">zúčtovanie </w:t>
      </w:r>
      <w:proofErr w:type="spellStart"/>
      <w:r w:rsidRPr="00CF2D1E">
        <w:rPr>
          <w:rFonts w:asciiTheme="minorHAnsi" w:hAnsiTheme="minorHAnsi"/>
        </w:rPr>
        <w:t>predfinancovania</w:t>
      </w:r>
      <w:proofErr w:type="spellEnd"/>
      <w:r w:rsidR="0040718F" w:rsidRPr="00CF2D1E">
        <w:rPr>
          <w:rFonts w:asciiTheme="minorHAnsi" w:hAnsiTheme="minorHAnsi"/>
        </w:rPr>
        <w:t>)</w:t>
      </w:r>
      <w:r w:rsidR="00397CD4" w:rsidRPr="00CF2D1E">
        <w:rPr>
          <w:rFonts w:asciiTheme="minorHAnsi" w:hAnsiTheme="minorHAnsi" w:cs="Arial"/>
          <w:szCs w:val="16"/>
        </w:rPr>
        <w:t xml:space="preserve"> </w:t>
      </w:r>
      <w:r w:rsidR="00397CD4" w:rsidRPr="00CF2D1E">
        <w:rPr>
          <w:rFonts w:asciiTheme="minorHAnsi" w:hAnsiTheme="minorHAnsi"/>
        </w:rPr>
        <w:t>elektronicky prostredníctvom ITMS</w:t>
      </w:r>
      <w:r w:rsidR="00742742">
        <w:rPr>
          <w:rFonts w:asciiTheme="minorHAnsi" w:hAnsiTheme="minorHAnsi"/>
        </w:rPr>
        <w:t>2014+</w:t>
      </w:r>
      <w:r w:rsidRPr="00CF2D1E">
        <w:rPr>
          <w:rFonts w:asciiTheme="minorHAnsi" w:hAnsiTheme="minorHAnsi"/>
        </w:rPr>
        <w:t>.</w:t>
      </w:r>
    </w:p>
    <w:p w14:paraId="52814F15" w14:textId="03E8563F" w:rsidR="00AC3AD8"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Za deň zúčtovania </w:t>
      </w:r>
      <w:proofErr w:type="spellStart"/>
      <w:r w:rsidRPr="00CF2D1E">
        <w:rPr>
          <w:rFonts w:asciiTheme="minorHAnsi" w:hAnsiTheme="minorHAnsi"/>
        </w:rPr>
        <w:t>predfinancovania</w:t>
      </w:r>
      <w:proofErr w:type="spellEnd"/>
      <w:r w:rsidRPr="00CF2D1E">
        <w:rPr>
          <w:rFonts w:asciiTheme="minorHAnsi" w:hAnsiTheme="minorHAnsi"/>
        </w:rPr>
        <w:t xml:space="preserve"> sa považuje deň odoslania </w:t>
      </w:r>
      <w:proofErr w:type="spellStart"/>
      <w:r w:rsidRPr="00CF2D1E">
        <w:rPr>
          <w:rFonts w:asciiTheme="minorHAnsi" w:hAnsiTheme="minorHAnsi"/>
        </w:rPr>
        <w:t>ŽoP</w:t>
      </w:r>
      <w:proofErr w:type="spellEnd"/>
      <w:r w:rsidRPr="00CF2D1E">
        <w:rPr>
          <w:rFonts w:asciiTheme="minorHAnsi" w:hAnsiTheme="minorHAnsi"/>
        </w:rPr>
        <w:t xml:space="preserve"> zúčtovanie </w:t>
      </w:r>
      <w:proofErr w:type="spellStart"/>
      <w:r w:rsidRPr="00CF2D1E">
        <w:rPr>
          <w:rFonts w:asciiTheme="minorHAnsi" w:hAnsiTheme="minorHAnsi"/>
        </w:rPr>
        <w:t>predfinancovania</w:t>
      </w:r>
      <w:proofErr w:type="spellEnd"/>
      <w:r w:rsidRPr="00CF2D1E">
        <w:rPr>
          <w:rFonts w:asciiTheme="minorHAnsi" w:hAnsiTheme="minorHAnsi"/>
        </w:rPr>
        <w:t xml:space="preserve"> Prijímateľom cez verejnú časť ITMS2014+</w:t>
      </w:r>
      <w:r w:rsidR="00742742">
        <w:rPr>
          <w:rFonts w:asciiTheme="minorHAnsi" w:hAnsiTheme="minorHAnsi"/>
        </w:rPr>
        <w:t xml:space="preserve">. </w:t>
      </w:r>
      <w:r w:rsidRPr="00CF2D1E">
        <w:rPr>
          <w:rFonts w:asciiTheme="minorHAnsi" w:hAnsiTheme="minorHAnsi"/>
        </w:rPr>
        <w:t xml:space="preserve">Prijímateľ v rámci zúčtovania </w:t>
      </w:r>
      <w:proofErr w:type="spellStart"/>
      <w:r w:rsidRPr="00CF2D1E">
        <w:rPr>
          <w:rFonts w:asciiTheme="minorHAnsi" w:hAnsiTheme="minorHAnsi"/>
        </w:rPr>
        <w:t>predfinancovania</w:t>
      </w:r>
      <w:proofErr w:type="spellEnd"/>
      <w:r w:rsidRPr="00CF2D1E">
        <w:rPr>
          <w:rFonts w:asciiTheme="minorHAnsi" w:hAnsiTheme="minorHAnsi"/>
        </w:rPr>
        <w:t xml:space="preserve"> predkladá spolu so </w:t>
      </w:r>
      <w:proofErr w:type="spellStart"/>
      <w:r w:rsidRPr="00CF2D1E">
        <w:rPr>
          <w:rFonts w:asciiTheme="minorHAnsi" w:hAnsiTheme="minorHAnsi"/>
        </w:rPr>
        <w:t>ŽoP</w:t>
      </w:r>
      <w:proofErr w:type="spellEnd"/>
      <w:r w:rsidRPr="00CF2D1E">
        <w:rPr>
          <w:rFonts w:asciiTheme="minorHAnsi" w:hAnsiTheme="minorHAnsi"/>
        </w:rPr>
        <w:t xml:space="preserve"> </w:t>
      </w:r>
      <w:r w:rsidRPr="00CF2D1E">
        <w:rPr>
          <w:rFonts w:asciiTheme="minorHAnsi" w:hAnsiTheme="minorHAnsi"/>
          <w:b/>
        </w:rPr>
        <w:t>výpis z bankového účtu</w:t>
      </w:r>
      <w:r w:rsidRPr="00CF2D1E">
        <w:rPr>
          <w:rFonts w:asciiTheme="minorHAnsi" w:hAnsiTheme="minorHAnsi"/>
        </w:rPr>
        <w:t> (originál alebo kópiu označenú podpisom štatutárneho orgánu Prijímateľa</w:t>
      </w:r>
      <w:r w:rsidR="00397CD4" w:rsidRPr="00CF2D1E">
        <w:rPr>
          <w:rFonts w:asciiTheme="minorHAnsi" w:hAnsiTheme="minorHAnsi"/>
        </w:rPr>
        <w:t xml:space="preserve"> alebo ním poverenej osoby</w:t>
      </w:r>
      <w:r w:rsidRPr="00CF2D1E">
        <w:rPr>
          <w:rFonts w:asciiTheme="minorHAnsi" w:hAnsiTheme="minorHAnsi"/>
        </w:rPr>
        <w:t xml:space="preserve">) </w:t>
      </w:r>
      <w:r w:rsidR="00AC3AD8" w:rsidRPr="00CF2D1E">
        <w:rPr>
          <w:rFonts w:asciiTheme="minorHAnsi" w:hAnsiTheme="minorHAnsi"/>
        </w:rPr>
        <w:t xml:space="preserve">potvrdzujúci príjem prostriedkov EÚ a štátneho rozpočtu na spolufinancovanie, ako aj doklady preukazujúce skutočnú úhradu výdavkov deklarovaných v žiadosti o platbu (výpis z bankového účtu, resp. vyhlásenie banky o úhrade výdavkov – originál alebo kópiu označenú podpisom štatutárneho orgánu </w:t>
      </w:r>
      <w:r w:rsidR="003058F8" w:rsidRPr="00CF2D1E">
        <w:rPr>
          <w:rFonts w:asciiTheme="minorHAnsi" w:hAnsiTheme="minorHAnsi"/>
        </w:rPr>
        <w:t>P</w:t>
      </w:r>
      <w:r w:rsidR="00AC3AD8" w:rsidRPr="00CF2D1E">
        <w:rPr>
          <w:rFonts w:asciiTheme="minorHAnsi" w:hAnsiTheme="minorHAnsi"/>
        </w:rPr>
        <w:t xml:space="preserve">rijímateľa alebo ním poverenej osoby). </w:t>
      </w:r>
    </w:p>
    <w:p w14:paraId="54052367" w14:textId="563275A6" w:rsidR="00AC3AD8"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Ak Prijímateľ v rámci </w:t>
      </w:r>
      <w:r w:rsidR="00AC3AD8" w:rsidRPr="00CF2D1E">
        <w:rPr>
          <w:rFonts w:asciiTheme="minorHAnsi" w:hAnsiTheme="minorHAnsi"/>
        </w:rPr>
        <w:t xml:space="preserve"> </w:t>
      </w:r>
      <w:proofErr w:type="spellStart"/>
      <w:r w:rsidR="006C0C45">
        <w:rPr>
          <w:rFonts w:asciiTheme="minorHAnsi" w:hAnsiTheme="minorHAnsi"/>
        </w:rPr>
        <w:t>ŽoP</w:t>
      </w:r>
      <w:proofErr w:type="spellEnd"/>
      <w:r w:rsidR="00AC3AD8" w:rsidRPr="00CF2D1E">
        <w:rPr>
          <w:rFonts w:asciiTheme="minorHAnsi" w:hAnsiTheme="minorHAnsi"/>
        </w:rPr>
        <w:t xml:space="preserve"> (zúčtovanie </w:t>
      </w:r>
      <w:proofErr w:type="spellStart"/>
      <w:r w:rsidR="00AC3AD8" w:rsidRPr="00CF2D1E">
        <w:rPr>
          <w:rFonts w:asciiTheme="minorHAnsi" w:hAnsiTheme="minorHAnsi"/>
        </w:rPr>
        <w:t>predfinancovania</w:t>
      </w:r>
      <w:proofErr w:type="spellEnd"/>
      <w:r w:rsidR="00AC3AD8" w:rsidRPr="00CF2D1E">
        <w:rPr>
          <w:rFonts w:asciiTheme="minorHAnsi" w:hAnsiTheme="minorHAnsi"/>
        </w:rPr>
        <w:t>)</w:t>
      </w:r>
      <w:r w:rsidRPr="00CF2D1E">
        <w:rPr>
          <w:rFonts w:asciiTheme="minorHAnsi" w:hAnsiTheme="minorHAnsi"/>
        </w:rPr>
        <w:t xml:space="preserve"> </w:t>
      </w:r>
      <w:r w:rsidR="00437447" w:rsidRPr="00CF2D1E">
        <w:rPr>
          <w:rFonts w:asciiTheme="minorHAnsi" w:hAnsiTheme="minorHAnsi"/>
        </w:rPr>
        <w:t xml:space="preserve">predkladá </w:t>
      </w:r>
      <w:r w:rsidR="00AC3AD8" w:rsidRPr="00CF2D1E">
        <w:rPr>
          <w:rFonts w:asciiTheme="minorHAnsi" w:hAnsiTheme="minorHAnsi"/>
        </w:rPr>
        <w:t>aj výdavky viažuce sa na hotovostné</w:t>
      </w:r>
      <w:r w:rsidR="006C0C45">
        <w:rPr>
          <w:rFonts w:asciiTheme="minorHAnsi" w:hAnsiTheme="minorHAnsi"/>
        </w:rPr>
        <w:t xml:space="preserve"> </w:t>
      </w:r>
      <w:r w:rsidR="00AC3AD8" w:rsidRPr="00CF2D1E">
        <w:rPr>
          <w:rFonts w:asciiTheme="minorHAnsi" w:hAnsiTheme="minorHAnsi"/>
        </w:rPr>
        <w:t>a bezhotovostné úhrady, ktoré boli zahrnuté v </w:t>
      </w:r>
      <w:proofErr w:type="spellStart"/>
      <w:r w:rsidR="006C0C45">
        <w:rPr>
          <w:rFonts w:asciiTheme="minorHAnsi" w:hAnsiTheme="minorHAnsi"/>
        </w:rPr>
        <w:t>ŽoP</w:t>
      </w:r>
      <w:proofErr w:type="spellEnd"/>
      <w:r w:rsidR="006C0C45">
        <w:rPr>
          <w:rFonts w:asciiTheme="minorHAnsi" w:hAnsiTheme="minorHAnsi"/>
        </w:rPr>
        <w:t xml:space="preserve"> </w:t>
      </w:r>
      <w:r w:rsidR="00AC3AD8" w:rsidRPr="00CF2D1E">
        <w:rPr>
          <w:rFonts w:asciiTheme="minorHAnsi" w:hAnsiTheme="minorHAnsi"/>
        </w:rPr>
        <w:t xml:space="preserve">(poskytnutie </w:t>
      </w:r>
      <w:proofErr w:type="spellStart"/>
      <w:r w:rsidR="00AC3AD8" w:rsidRPr="00CF2D1E">
        <w:rPr>
          <w:rFonts w:asciiTheme="minorHAnsi" w:hAnsiTheme="minorHAnsi"/>
        </w:rPr>
        <w:t>predfinancovania</w:t>
      </w:r>
      <w:proofErr w:type="spellEnd"/>
      <w:r w:rsidR="00AC3AD8" w:rsidRPr="00CF2D1E">
        <w:rPr>
          <w:rFonts w:asciiTheme="minorHAnsi" w:hAnsiTheme="minorHAnsi"/>
        </w:rPr>
        <w:t>), nie je povinný opätovne predkladať tie isté účtovné doklady potvrdzujúce hotovostnú úhradu, ktoré predložil v </w:t>
      </w:r>
      <w:proofErr w:type="spellStart"/>
      <w:r w:rsidR="006C0C45">
        <w:rPr>
          <w:rFonts w:asciiTheme="minorHAnsi" w:hAnsiTheme="minorHAnsi"/>
        </w:rPr>
        <w:t>ŽoP</w:t>
      </w:r>
      <w:proofErr w:type="spellEnd"/>
      <w:r w:rsidR="00AC3AD8" w:rsidRPr="00CF2D1E">
        <w:rPr>
          <w:rFonts w:asciiTheme="minorHAnsi" w:hAnsiTheme="minorHAnsi"/>
        </w:rPr>
        <w:t xml:space="preserve"> (poskytnutie </w:t>
      </w:r>
      <w:proofErr w:type="spellStart"/>
      <w:r w:rsidR="00AC3AD8" w:rsidRPr="00CF2D1E">
        <w:rPr>
          <w:rFonts w:asciiTheme="minorHAnsi" w:hAnsiTheme="minorHAnsi"/>
        </w:rPr>
        <w:t>predfinancovania</w:t>
      </w:r>
      <w:proofErr w:type="spellEnd"/>
      <w:r w:rsidR="00AC3AD8" w:rsidRPr="00CF2D1E">
        <w:rPr>
          <w:rFonts w:asciiTheme="minorHAnsi" w:hAnsiTheme="minorHAnsi"/>
        </w:rPr>
        <w:t xml:space="preserve">). </w:t>
      </w:r>
    </w:p>
    <w:p w14:paraId="27796A19" w14:textId="7E367DA7" w:rsidR="006C6D24"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Nezúčtovaný rozdiel </w:t>
      </w:r>
      <w:proofErr w:type="spellStart"/>
      <w:r w:rsidRPr="00CF2D1E">
        <w:rPr>
          <w:rFonts w:asciiTheme="minorHAnsi" w:hAnsiTheme="minorHAnsi"/>
        </w:rPr>
        <w:t>predfinancovania</w:t>
      </w:r>
      <w:proofErr w:type="spellEnd"/>
      <w:r w:rsidRPr="00CF2D1E">
        <w:rPr>
          <w:rFonts w:asciiTheme="minorHAnsi" w:hAnsiTheme="minorHAnsi"/>
        </w:rPr>
        <w:t xml:space="preserve"> je Prijímateľ povinný vrátiť bezodkladne, najneskôr </w:t>
      </w:r>
      <w:r w:rsidR="00756DD9" w:rsidRPr="00CF2D1E">
        <w:rPr>
          <w:rFonts w:asciiTheme="minorHAnsi" w:hAnsiTheme="minorHAnsi"/>
        </w:rPr>
        <w:br/>
      </w:r>
      <w:r w:rsidRPr="00CF2D1E">
        <w:rPr>
          <w:rFonts w:asciiTheme="minorHAnsi" w:hAnsiTheme="minorHAnsi"/>
        </w:rPr>
        <w:t xml:space="preserve">do </w:t>
      </w:r>
      <w:r w:rsidR="00742742">
        <w:rPr>
          <w:rFonts w:asciiTheme="minorHAnsi" w:hAnsiTheme="minorHAnsi"/>
        </w:rPr>
        <w:t>10</w:t>
      </w:r>
      <w:r w:rsidRPr="00CF2D1E">
        <w:rPr>
          <w:rFonts w:asciiTheme="minorHAnsi" w:hAnsiTheme="minorHAnsi"/>
        </w:rPr>
        <w:t xml:space="preserve"> pracovných dní od ukončenia lehoty na zúčtovanie. </w:t>
      </w:r>
      <w:r w:rsidR="006C6D24" w:rsidRPr="00CF2D1E">
        <w:rPr>
          <w:rFonts w:asciiTheme="minorHAnsi" w:hAnsiTheme="minorHAnsi"/>
        </w:rPr>
        <w:t xml:space="preserve">Prijímateľ vráti nezúčtovaný rozdiel každej jednej poskytnutej platby </w:t>
      </w:r>
      <w:proofErr w:type="spellStart"/>
      <w:r w:rsidR="006C6D24" w:rsidRPr="00CF2D1E">
        <w:rPr>
          <w:rFonts w:asciiTheme="minorHAnsi" w:hAnsiTheme="minorHAnsi"/>
        </w:rPr>
        <w:t>predfinancovania</w:t>
      </w:r>
      <w:proofErr w:type="spellEnd"/>
      <w:r w:rsidR="006C6D24" w:rsidRPr="00CF2D1E">
        <w:rPr>
          <w:rFonts w:asciiTheme="minorHAnsi" w:hAnsiTheme="minorHAnsi"/>
        </w:rPr>
        <w:t xml:space="preserve"> samostatne. V prípade vrátenia sumy nezúčtovaného rozdielu z vlastnej iniciatívy </w:t>
      </w:r>
      <w:r w:rsidR="003058F8" w:rsidRPr="00CF2D1E">
        <w:rPr>
          <w:rFonts w:asciiTheme="minorHAnsi" w:hAnsiTheme="minorHAnsi"/>
        </w:rPr>
        <w:t>P</w:t>
      </w:r>
      <w:r w:rsidR="006C6D24" w:rsidRPr="00CF2D1E">
        <w:rPr>
          <w:rFonts w:asciiTheme="minorHAnsi" w:hAnsiTheme="minorHAnsi"/>
        </w:rPr>
        <w:t xml:space="preserve">rijímateľa, </w:t>
      </w:r>
      <w:r w:rsidR="003058F8" w:rsidRPr="00CF2D1E">
        <w:rPr>
          <w:rFonts w:asciiTheme="minorHAnsi" w:hAnsiTheme="minorHAnsi"/>
        </w:rPr>
        <w:t>P</w:t>
      </w:r>
      <w:r w:rsidR="006C6D24" w:rsidRPr="00CF2D1E">
        <w:rPr>
          <w:rFonts w:asciiTheme="minorHAnsi" w:hAnsiTheme="minorHAnsi"/>
        </w:rPr>
        <w:t>rijímateľ pred zrealizovaním úhrady finančných prostriedkov oznámi RO výšku vrátenia nezúčtovaného rozdielu prostredníctvom verejnej časti ITMS</w:t>
      </w:r>
      <w:r w:rsidR="00CB7373">
        <w:rPr>
          <w:rFonts w:asciiTheme="minorHAnsi" w:hAnsiTheme="minorHAnsi"/>
        </w:rPr>
        <w:t>2014+</w:t>
      </w:r>
      <w:r w:rsidR="006C6D24" w:rsidRPr="00CF2D1E">
        <w:rPr>
          <w:rFonts w:asciiTheme="minorHAnsi" w:hAnsiTheme="minorHAnsi"/>
        </w:rPr>
        <w:t>. Zároveň najneskôr do </w:t>
      </w:r>
      <w:r w:rsidR="00742742">
        <w:rPr>
          <w:rFonts w:asciiTheme="minorHAnsi" w:hAnsiTheme="minorHAnsi"/>
        </w:rPr>
        <w:t>10</w:t>
      </w:r>
      <w:r w:rsidR="006C6D24" w:rsidRPr="00CF2D1E">
        <w:rPr>
          <w:rFonts w:asciiTheme="minorHAnsi" w:hAnsiTheme="minorHAnsi"/>
        </w:rPr>
        <w:t xml:space="preserve"> pracovných dní od ukončenia lehoty na zúčtovanie poskytnutého </w:t>
      </w:r>
      <w:proofErr w:type="spellStart"/>
      <w:r w:rsidR="006C6D24" w:rsidRPr="00CF2D1E">
        <w:rPr>
          <w:rFonts w:asciiTheme="minorHAnsi" w:hAnsiTheme="minorHAnsi"/>
        </w:rPr>
        <w:t>predfinancovania</w:t>
      </w:r>
      <w:proofErr w:type="spellEnd"/>
      <w:r w:rsidR="006C6D24" w:rsidRPr="00CF2D1E">
        <w:rPr>
          <w:rFonts w:asciiTheme="minorHAnsi" w:hAnsiTheme="minorHAnsi"/>
        </w:rPr>
        <w:t xml:space="preserve"> vráti sumu nezúčtovaného rozdielu </w:t>
      </w:r>
      <w:r w:rsidR="006C0C45">
        <w:rPr>
          <w:rFonts w:asciiTheme="minorHAnsi" w:hAnsiTheme="minorHAnsi"/>
        </w:rPr>
        <w:t>PJ</w:t>
      </w:r>
      <w:r w:rsidR="006C6D24" w:rsidRPr="00CF2D1E">
        <w:rPr>
          <w:rFonts w:asciiTheme="minorHAnsi" w:hAnsiTheme="minorHAnsi"/>
        </w:rPr>
        <w:t xml:space="preserve">. Pri realizácii úhrady </w:t>
      </w:r>
      <w:r w:rsidR="003058F8" w:rsidRPr="00CF2D1E">
        <w:rPr>
          <w:rFonts w:asciiTheme="minorHAnsi" w:hAnsiTheme="minorHAnsi"/>
        </w:rPr>
        <w:t>P</w:t>
      </w:r>
      <w:r w:rsidR="006C6D24" w:rsidRPr="00CF2D1E">
        <w:rPr>
          <w:rFonts w:asciiTheme="minorHAnsi" w:hAnsiTheme="minorHAnsi"/>
        </w:rPr>
        <w:t>rijímateľ uvedie správny variabilný symbol automaticky generovaný ITMS</w:t>
      </w:r>
      <w:r w:rsidR="002B7D83">
        <w:rPr>
          <w:rFonts w:asciiTheme="minorHAnsi" w:hAnsiTheme="minorHAnsi"/>
        </w:rPr>
        <w:t>2014+</w:t>
      </w:r>
      <w:r w:rsidR="006C6D24" w:rsidRPr="00CF2D1E">
        <w:rPr>
          <w:rFonts w:asciiTheme="minorHAnsi" w:hAnsiTheme="minorHAnsi"/>
        </w:rPr>
        <w:t xml:space="preserve">. Pri realizovaní vrátenia </w:t>
      </w:r>
      <w:r w:rsidR="003058F8" w:rsidRPr="00CF2D1E">
        <w:rPr>
          <w:rFonts w:asciiTheme="minorHAnsi" w:hAnsiTheme="minorHAnsi"/>
        </w:rPr>
        <w:t>P</w:t>
      </w:r>
      <w:r w:rsidR="006C6D24" w:rsidRPr="00CF2D1E">
        <w:rPr>
          <w:rFonts w:asciiTheme="minorHAnsi" w:hAnsiTheme="minorHAnsi"/>
        </w:rPr>
        <w:t xml:space="preserve">rijímateľ postupuje v zmysle zmluvy o </w:t>
      </w:r>
      <w:r w:rsidR="002C72C0">
        <w:rPr>
          <w:rFonts w:asciiTheme="minorHAnsi" w:hAnsiTheme="minorHAnsi"/>
        </w:rPr>
        <w:t>NFP</w:t>
      </w:r>
      <w:r w:rsidR="006C6D24" w:rsidRPr="00CF2D1E">
        <w:rPr>
          <w:rFonts w:asciiTheme="minorHAnsi" w:hAnsiTheme="minorHAnsi"/>
        </w:rPr>
        <w:t>.</w:t>
      </w:r>
    </w:p>
    <w:p w14:paraId="7652FEE1" w14:textId="0B7F68C2" w:rsidR="008207C0" w:rsidRPr="00CF2D1E" w:rsidRDefault="004E0367" w:rsidP="00215368">
      <w:pPr>
        <w:autoSpaceDE w:val="0"/>
        <w:autoSpaceDN w:val="0"/>
        <w:adjustRightInd w:val="0"/>
        <w:spacing w:before="120"/>
        <w:rPr>
          <w:rFonts w:asciiTheme="minorHAnsi" w:hAnsiTheme="minorHAnsi"/>
        </w:rPr>
      </w:pPr>
      <w:r w:rsidRPr="00CF2D1E">
        <w:rPr>
          <w:rFonts w:asciiTheme="minorHAnsi" w:hAnsiTheme="minorHAnsi"/>
        </w:rPr>
        <w:t>Prijímateľ, ktorý je ŠRO vráti nezúčtovaný rozdiel priamo v</w:t>
      </w:r>
      <w:r w:rsidR="00CB7373">
        <w:rPr>
          <w:rFonts w:asciiTheme="minorHAnsi" w:hAnsiTheme="minorHAnsi"/>
        </w:rPr>
        <w:t> </w:t>
      </w:r>
      <w:r w:rsidRPr="00CF2D1E">
        <w:rPr>
          <w:rFonts w:asciiTheme="minorHAnsi" w:hAnsiTheme="minorHAnsi"/>
        </w:rPr>
        <w:t>ITMS</w:t>
      </w:r>
      <w:r w:rsidR="00CB7373">
        <w:rPr>
          <w:rFonts w:asciiTheme="minorHAnsi" w:hAnsiTheme="minorHAnsi"/>
        </w:rPr>
        <w:t>2014+</w:t>
      </w:r>
      <w:r w:rsidRPr="00CF2D1E">
        <w:rPr>
          <w:rFonts w:asciiTheme="minorHAnsi" w:hAnsiTheme="minorHAnsi"/>
        </w:rPr>
        <w:t>. V evidencii pohľadávkových dokladov vytvorí „Doklad vlastnej iniciatívy“ a následne zvolí možnosť „Vrátenie rozpočtovým opatrením“, ktorá umožňuje vrátiť prostriedky rozpočtovým opatrením priamo z ITMS2014+. Podrobný postup vrátenia je uvedený v kapitole 4.3.5.2.</w:t>
      </w:r>
    </w:p>
    <w:p w14:paraId="06B2343C" w14:textId="77777777" w:rsidR="008207C0" w:rsidRPr="00CF2D1E" w:rsidRDefault="008207C0" w:rsidP="00215368">
      <w:pPr>
        <w:pStyle w:val="Nadpis3"/>
        <w:rPr>
          <w:rFonts w:asciiTheme="minorHAnsi" w:hAnsiTheme="minorHAnsi"/>
          <w:i/>
          <w:color w:val="365F91"/>
        </w:rPr>
      </w:pPr>
      <w:bookmarkStart w:id="325" w:name="_Toc402361108"/>
      <w:bookmarkStart w:id="326" w:name="_Toc392616973"/>
      <w:bookmarkStart w:id="327" w:name="_Toc106134782"/>
      <w:r w:rsidRPr="00CF2D1E">
        <w:rPr>
          <w:rFonts w:asciiTheme="minorHAnsi" w:hAnsiTheme="minorHAnsi"/>
          <w:i/>
          <w:color w:val="365F91"/>
        </w:rPr>
        <w:t>4.3.5.2 Systém zálohových platieb</w:t>
      </w:r>
      <w:bookmarkEnd w:id="325"/>
      <w:bookmarkEnd w:id="326"/>
      <w:bookmarkEnd w:id="327"/>
    </w:p>
    <w:p w14:paraId="7D8A92A6" w14:textId="5420F9D5" w:rsidR="008207C0" w:rsidRPr="00215368"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Je určený pre Prijímateľov – </w:t>
      </w:r>
      <w:r w:rsidR="00F10DE9" w:rsidRPr="00CF2D1E">
        <w:rPr>
          <w:rFonts w:asciiTheme="minorHAnsi" w:hAnsiTheme="minorHAnsi"/>
        </w:rPr>
        <w:t>ŠRO a ŠPO</w:t>
      </w:r>
      <w:r w:rsidRPr="00215368">
        <w:rPr>
          <w:rFonts w:asciiTheme="minorHAnsi" w:hAnsiTheme="minorHAnsi"/>
        </w:rPr>
        <w:t>.</w:t>
      </w:r>
    </w:p>
    <w:p w14:paraId="1EBFC807" w14:textId="5C301284" w:rsidR="00CA065E" w:rsidRPr="00215368" w:rsidRDefault="00CA065E"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Prijímateľ môže systém zálohových platieb kombinovať so systémom </w:t>
      </w:r>
      <w:proofErr w:type="spellStart"/>
      <w:r w:rsidRPr="00215368">
        <w:rPr>
          <w:rFonts w:asciiTheme="minorHAnsi" w:hAnsiTheme="minorHAnsi" w:cs="Arial"/>
          <w:szCs w:val="16"/>
        </w:rPr>
        <w:t>predfinancovania</w:t>
      </w:r>
      <w:proofErr w:type="spellEnd"/>
      <w:r w:rsidRPr="00215368">
        <w:rPr>
          <w:rFonts w:asciiTheme="minorHAnsi" w:hAnsiTheme="minorHAnsi" w:cs="Arial"/>
          <w:szCs w:val="16"/>
        </w:rPr>
        <w:t xml:space="preserve"> a/alebo so systémom refundácie. </w:t>
      </w:r>
      <w:r w:rsidR="00084839" w:rsidRPr="00215368">
        <w:rPr>
          <w:rFonts w:asciiTheme="minorHAnsi" w:hAnsiTheme="minorHAnsi" w:cs="Arial"/>
          <w:szCs w:val="16"/>
        </w:rPr>
        <w:t xml:space="preserve">RO </w:t>
      </w:r>
      <w:r w:rsidRPr="00215368">
        <w:rPr>
          <w:rFonts w:asciiTheme="minorHAnsi" w:hAnsiTheme="minorHAnsi" w:cs="Arial"/>
          <w:szCs w:val="16"/>
        </w:rPr>
        <w:t>a </w:t>
      </w:r>
      <w:r w:rsidR="003058F8" w:rsidRPr="00215368">
        <w:rPr>
          <w:rFonts w:asciiTheme="minorHAnsi" w:hAnsiTheme="minorHAnsi" w:cs="Arial"/>
          <w:szCs w:val="16"/>
        </w:rPr>
        <w:t>P</w:t>
      </w:r>
      <w:r w:rsidRPr="00215368">
        <w:rPr>
          <w:rFonts w:asciiTheme="minorHAnsi" w:hAnsiTheme="minorHAnsi" w:cs="Arial"/>
          <w:szCs w:val="16"/>
        </w:rPr>
        <w:t>rijímateľ sú povinní zvážiť vhodnosť využívania kombinácie jednotlivých systémov financovania predovšetkým vo vzťahu k typu výdavkov a charakteru projektových aktivít.</w:t>
      </w:r>
    </w:p>
    <w:p w14:paraId="4828D4A1" w14:textId="7FCFFBF6" w:rsidR="008207C0" w:rsidRPr="00CF2D1E" w:rsidRDefault="008207C0" w:rsidP="00215368">
      <w:pPr>
        <w:autoSpaceDE w:val="0"/>
        <w:autoSpaceDN w:val="0"/>
        <w:adjustRightInd w:val="0"/>
        <w:spacing w:before="120"/>
        <w:rPr>
          <w:rFonts w:asciiTheme="minorHAnsi" w:hAnsiTheme="minorHAnsi"/>
          <w:i/>
        </w:rPr>
      </w:pPr>
      <w:r w:rsidRPr="00CF2D1E">
        <w:rPr>
          <w:rFonts w:asciiTheme="minorHAnsi" w:hAnsiTheme="minorHAnsi"/>
        </w:rPr>
        <w:t xml:space="preserve">Kombinovanie systému zálohovej platby so systémom </w:t>
      </w:r>
      <w:proofErr w:type="spellStart"/>
      <w:r w:rsidRPr="00CF2D1E">
        <w:rPr>
          <w:rFonts w:asciiTheme="minorHAnsi" w:hAnsiTheme="minorHAnsi"/>
        </w:rPr>
        <w:t>predfinancovania</w:t>
      </w:r>
      <w:proofErr w:type="spellEnd"/>
      <w:r w:rsidRPr="00CF2D1E">
        <w:rPr>
          <w:rFonts w:asciiTheme="minorHAnsi" w:hAnsiTheme="minorHAnsi"/>
        </w:rPr>
        <w:t xml:space="preserve"> je možné iba </w:t>
      </w:r>
      <w:r w:rsidR="00756DD9" w:rsidRPr="00CF2D1E">
        <w:rPr>
          <w:rFonts w:asciiTheme="minorHAnsi" w:hAnsiTheme="minorHAnsi"/>
        </w:rPr>
        <w:br/>
      </w:r>
      <w:r w:rsidRPr="00CF2D1E">
        <w:rPr>
          <w:rFonts w:asciiTheme="minorHAnsi" w:hAnsiTheme="minorHAnsi"/>
        </w:rPr>
        <w:t xml:space="preserve">za podmienky, že sú jasne identifikované typy výdavkov určené pre </w:t>
      </w:r>
      <w:r w:rsidR="00650EC7" w:rsidRPr="00CF2D1E">
        <w:rPr>
          <w:rFonts w:asciiTheme="minorHAnsi" w:hAnsiTheme="minorHAnsi"/>
        </w:rPr>
        <w:t>systém</w:t>
      </w:r>
      <w:r w:rsidR="00650EC7" w:rsidRPr="00CF2D1E" w:rsidDel="00DD30B2">
        <w:rPr>
          <w:rFonts w:asciiTheme="minorHAnsi" w:hAnsiTheme="minorHAnsi"/>
        </w:rPr>
        <w:t xml:space="preserve"> </w:t>
      </w:r>
      <w:r w:rsidR="00650EC7" w:rsidRPr="00CF2D1E">
        <w:rPr>
          <w:rFonts w:asciiTheme="minorHAnsi" w:hAnsiTheme="minorHAnsi"/>
        </w:rPr>
        <w:t xml:space="preserve">zálohových platieb a systém </w:t>
      </w:r>
      <w:proofErr w:type="spellStart"/>
      <w:r w:rsidR="00650EC7" w:rsidRPr="00CF2D1E">
        <w:rPr>
          <w:rFonts w:asciiTheme="minorHAnsi" w:hAnsiTheme="minorHAnsi"/>
        </w:rPr>
        <w:t>predfinancovania</w:t>
      </w:r>
      <w:proofErr w:type="spellEnd"/>
      <w:r w:rsidR="00650EC7" w:rsidRPr="00CF2D1E">
        <w:rPr>
          <w:rFonts w:asciiTheme="minorHAnsi" w:hAnsiTheme="minorHAnsi"/>
        </w:rPr>
        <w:t xml:space="preserve">, </w:t>
      </w:r>
      <w:r w:rsidRPr="00CF2D1E">
        <w:rPr>
          <w:rFonts w:asciiTheme="minorHAnsi" w:hAnsiTheme="minorHAnsi"/>
        </w:rPr>
        <w:t xml:space="preserve">bez rizika vzájomného </w:t>
      </w:r>
      <w:r w:rsidR="00650EC7" w:rsidRPr="00CF2D1E">
        <w:rPr>
          <w:rFonts w:asciiTheme="minorHAnsi" w:hAnsiTheme="minorHAnsi"/>
        </w:rPr>
        <w:t>prekrývania sa</w:t>
      </w:r>
      <w:r w:rsidRPr="00CF2D1E">
        <w:rPr>
          <w:rFonts w:asciiTheme="minorHAnsi" w:hAnsiTheme="minorHAnsi"/>
        </w:rPr>
        <w:t xml:space="preserve">, t. j. výdavok, ktorý je deklarovaný v rámci systému </w:t>
      </w:r>
      <w:proofErr w:type="spellStart"/>
      <w:r w:rsidRPr="00CF2D1E">
        <w:rPr>
          <w:rFonts w:asciiTheme="minorHAnsi" w:hAnsiTheme="minorHAnsi"/>
        </w:rPr>
        <w:t>predfinancovania</w:t>
      </w:r>
      <w:proofErr w:type="spellEnd"/>
      <w:r w:rsidRPr="00CF2D1E">
        <w:rPr>
          <w:rFonts w:asciiTheme="minorHAnsi" w:hAnsiTheme="minorHAnsi"/>
        </w:rPr>
        <w:t xml:space="preserve"> nie je možné aplikovať v rámci systému zúčtovania zálohovej platby a naopak. </w:t>
      </w:r>
    </w:p>
    <w:p w14:paraId="6171F4BC" w14:textId="3B434605" w:rsidR="008207C0" w:rsidRPr="00CF2D1E" w:rsidRDefault="00084839"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v spolupráci s Prijímateľom v </w:t>
      </w:r>
      <w:r w:rsidR="0031665C">
        <w:rPr>
          <w:rFonts w:asciiTheme="minorHAnsi" w:hAnsiTheme="minorHAnsi"/>
        </w:rPr>
        <w:t>z</w:t>
      </w:r>
      <w:r w:rsidR="0031665C" w:rsidRPr="00CF2D1E">
        <w:rPr>
          <w:rFonts w:asciiTheme="minorHAnsi" w:hAnsiTheme="minorHAnsi"/>
        </w:rPr>
        <w:t xml:space="preserve">mluve </w:t>
      </w:r>
      <w:r w:rsidR="008207C0" w:rsidRPr="00CF2D1E">
        <w:rPr>
          <w:rFonts w:asciiTheme="minorHAnsi" w:hAnsiTheme="minorHAnsi"/>
        </w:rPr>
        <w:t>o  NFP zabezpečí identifikáciu jednotlivých typov výdavkov (rozpočtových položiek projektu) tak, že bude jednoznačne určené, ktoré konkrétne výdavky (napr. </w:t>
      </w:r>
      <w:r w:rsidR="001335BB">
        <w:rPr>
          <w:rFonts w:asciiTheme="minorHAnsi" w:hAnsiTheme="minorHAnsi"/>
        </w:rPr>
        <w:t>mzdové</w:t>
      </w:r>
      <w:r w:rsidR="008207C0" w:rsidRPr="00CF2D1E">
        <w:rPr>
          <w:rFonts w:asciiTheme="minorHAnsi" w:hAnsiTheme="minorHAnsi"/>
        </w:rPr>
        <w:t xml:space="preserve">) budú financované výlučne systémom zálohovej platby, a ktoré (napr. investičné) systémom </w:t>
      </w:r>
      <w:proofErr w:type="spellStart"/>
      <w:r w:rsidR="008207C0" w:rsidRPr="00CF2D1E">
        <w:rPr>
          <w:rFonts w:asciiTheme="minorHAnsi" w:hAnsiTheme="minorHAnsi"/>
        </w:rPr>
        <w:t>predfinancovania</w:t>
      </w:r>
      <w:proofErr w:type="spellEnd"/>
      <w:r w:rsidR="008207C0" w:rsidRPr="00CF2D1E">
        <w:rPr>
          <w:rFonts w:asciiTheme="minorHAnsi" w:hAnsiTheme="minorHAnsi"/>
        </w:rPr>
        <w:t>.</w:t>
      </w:r>
    </w:p>
    <w:p w14:paraId="7F72BB69" w14:textId="5CA093FE" w:rsidR="00E74B65"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lastRenderedPageBreak/>
        <w:t>Zálohové platby sú Prijímateľovi poskytované maximálne do výšky 40 % </w:t>
      </w:r>
      <w:r w:rsidR="001335BB">
        <w:rPr>
          <w:rFonts w:asciiTheme="minorHAnsi" w:hAnsiTheme="minorHAnsi"/>
        </w:rPr>
        <w:t xml:space="preserve">z nenávratného finančného príspevku na základe postupov RO zapracovaných v </w:t>
      </w:r>
      <w:r w:rsidR="00CB7373">
        <w:rPr>
          <w:rFonts w:asciiTheme="minorHAnsi" w:hAnsiTheme="minorHAnsi"/>
        </w:rPr>
        <w:t>Príručke</w:t>
      </w:r>
      <w:r w:rsidRPr="00CF2D1E">
        <w:rPr>
          <w:rFonts w:asciiTheme="minorHAnsi" w:hAnsiTheme="minorHAnsi"/>
        </w:rPr>
        <w:t xml:space="preserve">. </w:t>
      </w:r>
    </w:p>
    <w:p w14:paraId="2AF3B9C4" w14:textId="3F8482BA" w:rsidR="00E74B65" w:rsidRPr="00CF2D1E" w:rsidRDefault="00E74B65" w:rsidP="00215368">
      <w:pPr>
        <w:autoSpaceDE w:val="0"/>
        <w:autoSpaceDN w:val="0"/>
        <w:adjustRightInd w:val="0"/>
        <w:spacing w:before="120"/>
        <w:rPr>
          <w:rFonts w:asciiTheme="minorHAnsi" w:hAnsiTheme="minorHAnsi"/>
        </w:rPr>
      </w:pPr>
      <w:r w:rsidRPr="00CF2D1E">
        <w:rPr>
          <w:rFonts w:asciiTheme="minorHAnsi" w:hAnsiTheme="minorHAnsi"/>
        </w:rPr>
        <w:t>Zálohové platby sú poskytované pomerne za prostriedky EÚ a štátneho rozpočtu na spolufinancovanie, a to najskôr po nadobudnutí účinnosti zmluvy o </w:t>
      </w:r>
      <w:r w:rsidR="002C72C0">
        <w:rPr>
          <w:rFonts w:asciiTheme="minorHAnsi" w:hAnsiTheme="minorHAnsi"/>
        </w:rPr>
        <w:t>NFP</w:t>
      </w:r>
      <w:r w:rsidRPr="00CF2D1E">
        <w:rPr>
          <w:rFonts w:asciiTheme="minorHAnsi" w:hAnsiTheme="minorHAnsi"/>
        </w:rPr>
        <w:t xml:space="preserve"> a začatí realizácie aktivít projektu, resp. na základe zúčtovania poskytnutej zálohovej platby. </w:t>
      </w:r>
    </w:p>
    <w:p w14:paraId="632A5CF5" w14:textId="7F902F93" w:rsidR="00E74B65" w:rsidRPr="00CF2D1E" w:rsidRDefault="00E74B65" w:rsidP="00215368">
      <w:pPr>
        <w:autoSpaceDE w:val="0"/>
        <w:autoSpaceDN w:val="0"/>
        <w:adjustRightInd w:val="0"/>
        <w:spacing w:before="120"/>
        <w:rPr>
          <w:rFonts w:asciiTheme="minorHAnsi" w:hAnsiTheme="minorHAnsi"/>
        </w:rPr>
      </w:pPr>
      <w:r w:rsidRPr="00CF2D1E">
        <w:rPr>
          <w:rFonts w:asciiTheme="minorHAnsi" w:hAnsiTheme="minorHAnsi"/>
        </w:rPr>
        <w:t>Prijímateľ je povinný zálohové platby zúčtovať v rovnakom pomere a za rovnaké kategórie regiónov, v akom/za ktoré mu boli prostriedky EÚ a štátneho rozpočtu na spolufinancovanie poskytnuté.</w:t>
      </w:r>
    </w:p>
    <w:p w14:paraId="42904ED2" w14:textId="5997EF83"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Zálohové platby sú Prijímateľovi poskytované až do momentu dosiahnutia maximálne 100 % celkových oprávnených výdavkov na projekt </w:t>
      </w:r>
      <w:r w:rsidR="00E74B65" w:rsidRPr="00CF2D1E">
        <w:rPr>
          <w:rFonts w:asciiTheme="minorHAnsi" w:hAnsiTheme="minorHAnsi"/>
        </w:rPr>
        <w:t xml:space="preserve">(v prípade kombinácie systému zálohových platieb a refundácie alebo v prípade kombinácie systému zálohových platieb, systému </w:t>
      </w:r>
      <w:proofErr w:type="spellStart"/>
      <w:r w:rsidR="00E74B65" w:rsidRPr="00CF2D1E">
        <w:rPr>
          <w:rFonts w:asciiTheme="minorHAnsi" w:hAnsiTheme="minorHAnsi"/>
        </w:rPr>
        <w:t>predfinancovania</w:t>
      </w:r>
      <w:proofErr w:type="spellEnd"/>
      <w:r w:rsidR="00E74B65" w:rsidRPr="00CF2D1E">
        <w:rPr>
          <w:rFonts w:asciiTheme="minorHAnsi" w:hAnsiTheme="minorHAnsi"/>
        </w:rPr>
        <w:t xml:space="preserve">, a prípadne aj systému refundácie sa zohľadňuje celková výška finančných prostriedkov poskytnutá všetkými využívanými systémami financovania, t. j. suma každej uhradenej </w:t>
      </w:r>
      <w:proofErr w:type="spellStart"/>
      <w:r w:rsidR="006C0C45">
        <w:rPr>
          <w:rFonts w:asciiTheme="minorHAnsi" w:hAnsiTheme="minorHAnsi"/>
        </w:rPr>
        <w:t>ŽoP</w:t>
      </w:r>
      <w:proofErr w:type="spellEnd"/>
      <w:r w:rsidR="00E74B65" w:rsidRPr="00CF2D1E">
        <w:rPr>
          <w:rFonts w:asciiTheme="minorHAnsi" w:hAnsiTheme="minorHAnsi"/>
        </w:rPr>
        <w:t xml:space="preserve"> </w:t>
      </w:r>
      <w:r w:rsidR="003058F8" w:rsidRPr="00CF2D1E">
        <w:rPr>
          <w:rFonts w:asciiTheme="minorHAnsi" w:hAnsiTheme="minorHAnsi"/>
        </w:rPr>
        <w:t>P</w:t>
      </w:r>
      <w:r w:rsidR="00E74B65" w:rsidRPr="00CF2D1E">
        <w:rPr>
          <w:rFonts w:asciiTheme="minorHAnsi" w:hAnsiTheme="minorHAnsi"/>
        </w:rPr>
        <w:t xml:space="preserve">rijímateľa sa </w:t>
      </w:r>
      <w:proofErr w:type="spellStart"/>
      <w:r w:rsidR="00E74B65" w:rsidRPr="00CF2D1E">
        <w:rPr>
          <w:rFonts w:asciiTheme="minorHAnsi" w:hAnsiTheme="minorHAnsi"/>
        </w:rPr>
        <w:t>napočítava</w:t>
      </w:r>
      <w:proofErr w:type="spellEnd"/>
      <w:r w:rsidR="00E74B65" w:rsidRPr="00CF2D1E">
        <w:rPr>
          <w:rFonts w:asciiTheme="minorHAnsi" w:hAnsiTheme="minorHAnsi"/>
        </w:rPr>
        <w:t xml:space="preserve">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w:t>
      </w:r>
    </w:p>
    <w:p w14:paraId="352CB95D"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Pri využití systému zálohových platieb sa vyplácanie Prijímateľa uskutočňuje v dvoch etapách: </w:t>
      </w:r>
    </w:p>
    <w:p w14:paraId="0FCFEDEB" w14:textId="34CC5B8B" w:rsidR="008207C0" w:rsidRPr="00CF2D1E" w:rsidRDefault="008207C0" w:rsidP="00215368">
      <w:pPr>
        <w:numPr>
          <w:ilvl w:val="0"/>
          <w:numId w:val="44"/>
        </w:numPr>
        <w:autoSpaceDE w:val="0"/>
        <w:autoSpaceDN w:val="0"/>
        <w:adjustRightInd w:val="0"/>
        <w:rPr>
          <w:rFonts w:asciiTheme="minorHAnsi" w:hAnsiTheme="minorHAnsi"/>
        </w:rPr>
      </w:pPr>
      <w:r w:rsidRPr="00CF2D1E">
        <w:rPr>
          <w:rFonts w:asciiTheme="minorHAnsi" w:hAnsiTheme="minorHAnsi"/>
        </w:rPr>
        <w:t>poskytnutie zálohovej platby</w:t>
      </w:r>
      <w:r w:rsidR="006C0C45">
        <w:rPr>
          <w:rFonts w:asciiTheme="minorHAnsi" w:hAnsiTheme="minorHAnsi"/>
        </w:rPr>
        <w:t>;</w:t>
      </w:r>
    </w:p>
    <w:p w14:paraId="36E70EA3" w14:textId="77777777" w:rsidR="008207C0" w:rsidRPr="00CF2D1E" w:rsidRDefault="008207C0" w:rsidP="00215368">
      <w:pPr>
        <w:numPr>
          <w:ilvl w:val="0"/>
          <w:numId w:val="44"/>
        </w:numPr>
        <w:autoSpaceDE w:val="0"/>
        <w:autoSpaceDN w:val="0"/>
        <w:adjustRightInd w:val="0"/>
        <w:rPr>
          <w:rFonts w:asciiTheme="minorHAnsi" w:hAnsiTheme="minorHAnsi"/>
        </w:rPr>
      </w:pPr>
      <w:r w:rsidRPr="00CF2D1E">
        <w:rPr>
          <w:rFonts w:asciiTheme="minorHAnsi" w:hAnsiTheme="minorHAnsi"/>
        </w:rPr>
        <w:t xml:space="preserve">zúčtovanie poskytnutej zálohovej platby. </w:t>
      </w:r>
    </w:p>
    <w:p w14:paraId="59295AE1" w14:textId="77777777" w:rsidR="008207C0" w:rsidRPr="00CF2D1E" w:rsidRDefault="008207C0" w:rsidP="00CF2D1E">
      <w:pPr>
        <w:pStyle w:val="Nadpis7"/>
        <w:shd w:val="clear" w:color="auto" w:fill="FBD4B4" w:themeFill="accent6" w:themeFillTint="66"/>
        <w:rPr>
          <w:rFonts w:asciiTheme="minorHAnsi" w:hAnsiTheme="minorHAnsi"/>
          <w:b/>
          <w:color w:val="365F91"/>
        </w:rPr>
      </w:pPr>
      <w:r w:rsidRPr="00CF2D1E">
        <w:rPr>
          <w:rFonts w:asciiTheme="minorHAnsi" w:hAnsiTheme="minorHAnsi"/>
          <w:b/>
          <w:color w:val="365F91"/>
        </w:rPr>
        <w:t>Etapa poskytnutia zálohovej platby:</w:t>
      </w:r>
    </w:p>
    <w:p w14:paraId="22905783" w14:textId="140F7F93"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predkladá </w:t>
      </w:r>
      <w:proofErr w:type="spellStart"/>
      <w:r w:rsidRPr="00CF2D1E">
        <w:rPr>
          <w:rFonts w:asciiTheme="minorHAnsi" w:hAnsiTheme="minorHAnsi"/>
        </w:rPr>
        <w:t>ŽoP</w:t>
      </w:r>
      <w:proofErr w:type="spellEnd"/>
      <w:r w:rsidRPr="00CF2D1E">
        <w:rPr>
          <w:rFonts w:asciiTheme="minorHAnsi" w:hAnsiTheme="minorHAnsi"/>
        </w:rPr>
        <w:t xml:space="preserve"> poskytnutie zálohovej platby Poskytovateľovi elektronicky prostredníctvom ITMS2014+.</w:t>
      </w:r>
      <w:r w:rsidR="00CB7373">
        <w:rPr>
          <w:rFonts w:asciiTheme="minorHAnsi" w:hAnsiTheme="minorHAnsi"/>
        </w:rPr>
        <w:t xml:space="preserve"> V rámci formulára </w:t>
      </w:r>
      <w:proofErr w:type="spellStart"/>
      <w:r w:rsidR="00CB7373">
        <w:rPr>
          <w:rFonts w:asciiTheme="minorHAnsi" w:hAnsiTheme="minorHAnsi"/>
        </w:rPr>
        <w:t>ŽoP</w:t>
      </w:r>
      <w:proofErr w:type="spellEnd"/>
      <w:r w:rsidR="00CB7373">
        <w:rPr>
          <w:rFonts w:asciiTheme="minorHAnsi" w:hAnsiTheme="minorHAnsi"/>
        </w:rPr>
        <w:t xml:space="preserve"> Prijímateľ uvedie nárokované finančné prostriedky projektu v zmysle zmluvy o NFP.</w:t>
      </w:r>
    </w:p>
    <w:p w14:paraId="1679F40A" w14:textId="77777777" w:rsidR="008207C0" w:rsidRPr="00CF2D1E" w:rsidRDefault="008207C0" w:rsidP="00215368">
      <w:pPr>
        <w:tabs>
          <w:tab w:val="left" w:pos="360"/>
        </w:tabs>
        <w:autoSpaceDE w:val="0"/>
        <w:autoSpaceDN w:val="0"/>
        <w:adjustRightInd w:val="0"/>
        <w:spacing w:before="120"/>
        <w:rPr>
          <w:rFonts w:asciiTheme="minorHAnsi" w:hAnsiTheme="minorHAnsi"/>
        </w:rPr>
      </w:pPr>
      <w:proofErr w:type="spellStart"/>
      <w:r w:rsidRPr="00CF2D1E">
        <w:rPr>
          <w:rFonts w:asciiTheme="minorHAnsi" w:hAnsiTheme="minorHAnsi"/>
        </w:rPr>
        <w:t>ŽoP</w:t>
      </w:r>
      <w:proofErr w:type="spellEnd"/>
      <w:r w:rsidRPr="00CF2D1E">
        <w:rPr>
          <w:rFonts w:asciiTheme="minorHAnsi" w:hAnsiTheme="minorHAnsi"/>
        </w:rPr>
        <w:t xml:space="preserve"> neobsahuje účtovné doklady.</w:t>
      </w:r>
    </w:p>
    <w:p w14:paraId="5F93E6FE" w14:textId="13BCFE6B" w:rsidR="008207C0" w:rsidRPr="00CF2D1E" w:rsidRDefault="002809E7"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Pravidlá výpočtu maximálnej </w:t>
      </w:r>
      <w:r w:rsidR="008207C0" w:rsidRPr="00CF2D1E">
        <w:rPr>
          <w:rFonts w:asciiTheme="minorHAnsi" w:hAnsiTheme="minorHAnsi"/>
        </w:rPr>
        <w:t xml:space="preserve">výšky zálohovej platby </w:t>
      </w:r>
      <w:r w:rsidRPr="00CF2D1E">
        <w:rPr>
          <w:rFonts w:asciiTheme="minorHAnsi" w:hAnsiTheme="minorHAnsi"/>
        </w:rPr>
        <w:t xml:space="preserve"> a podmienky jej poskytnutia </w:t>
      </w:r>
      <w:r w:rsidR="003A0A8C" w:rsidRPr="00CF2D1E">
        <w:rPr>
          <w:rFonts w:asciiTheme="minorHAnsi" w:hAnsiTheme="minorHAnsi"/>
        </w:rPr>
        <w:t xml:space="preserve"> sú </w:t>
      </w:r>
      <w:r w:rsidR="008207C0" w:rsidRPr="00CF2D1E">
        <w:rPr>
          <w:rFonts w:asciiTheme="minorHAnsi" w:hAnsiTheme="minorHAnsi"/>
        </w:rPr>
        <w:t>podrobne spracovan</w:t>
      </w:r>
      <w:r w:rsidR="003A0A8C" w:rsidRPr="00CF2D1E">
        <w:rPr>
          <w:rFonts w:asciiTheme="minorHAnsi" w:hAnsiTheme="minorHAnsi"/>
        </w:rPr>
        <w:t>é</w:t>
      </w:r>
      <w:r w:rsidR="008207C0" w:rsidRPr="00CF2D1E">
        <w:rPr>
          <w:rFonts w:asciiTheme="minorHAnsi" w:hAnsiTheme="minorHAnsi"/>
        </w:rPr>
        <w:t xml:space="preserve"> v čl. 17b VZP</w:t>
      </w:r>
      <w:r w:rsidR="00CB7373">
        <w:rPr>
          <w:rFonts w:asciiTheme="minorHAnsi" w:hAnsiTheme="minorHAnsi"/>
        </w:rPr>
        <w:t>,</w:t>
      </w:r>
      <w:r w:rsidR="008207C0" w:rsidRPr="00CF2D1E">
        <w:rPr>
          <w:rFonts w:asciiTheme="minorHAnsi" w:hAnsiTheme="minorHAnsi"/>
        </w:rPr>
        <w:t xml:space="preserve"> ako aj v aktuálnej verzii Systému finančného riadenia.</w:t>
      </w:r>
    </w:p>
    <w:p w14:paraId="3930E3A8" w14:textId="02C51579" w:rsidR="00C36EC4" w:rsidRPr="00CF2D1E" w:rsidRDefault="00C36EC4"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je oprávnený požiadať o ďalšiu zálohovú platbu najskôr súčasne s podaním </w:t>
      </w:r>
      <w:proofErr w:type="spellStart"/>
      <w:r w:rsidR="006C0C45">
        <w:rPr>
          <w:rFonts w:asciiTheme="minorHAnsi" w:hAnsiTheme="minorHAnsi"/>
        </w:rPr>
        <w:t>ŽoP</w:t>
      </w:r>
      <w:proofErr w:type="spellEnd"/>
      <w:r w:rsidRPr="00CF2D1E">
        <w:rPr>
          <w:rFonts w:asciiTheme="minorHAnsi" w:hAnsiTheme="minorHAnsi"/>
        </w:rPr>
        <w:t xml:space="preserve"> (zúčtovanie zálohovej platby). Poskytovateľ zabezpečí poskytnutie platby na základe </w:t>
      </w:r>
      <w:proofErr w:type="spellStart"/>
      <w:r w:rsidR="006C0C45">
        <w:rPr>
          <w:rFonts w:asciiTheme="minorHAnsi" w:hAnsiTheme="minorHAnsi"/>
        </w:rPr>
        <w:t>ŽoP</w:t>
      </w:r>
      <w:proofErr w:type="spellEnd"/>
      <w:r w:rsidR="006C0C45">
        <w:rPr>
          <w:rFonts w:asciiTheme="minorHAnsi" w:hAnsiTheme="minorHAnsi"/>
        </w:rPr>
        <w:t xml:space="preserve"> </w:t>
      </w:r>
      <w:r w:rsidRPr="00CF2D1E">
        <w:rPr>
          <w:rFonts w:asciiTheme="minorHAnsi" w:hAnsiTheme="minorHAnsi"/>
        </w:rPr>
        <w:t xml:space="preserve">(poskytnutie zálohovej platby) až po schválení predloženej </w:t>
      </w:r>
      <w:proofErr w:type="spellStart"/>
      <w:r w:rsidR="006C0C45">
        <w:rPr>
          <w:rFonts w:asciiTheme="minorHAnsi" w:hAnsiTheme="minorHAnsi"/>
        </w:rPr>
        <w:t>ŽoP</w:t>
      </w:r>
      <w:proofErr w:type="spellEnd"/>
      <w:r w:rsidR="006C0C45">
        <w:rPr>
          <w:rFonts w:asciiTheme="minorHAnsi" w:hAnsiTheme="minorHAnsi"/>
        </w:rPr>
        <w:t xml:space="preserve"> </w:t>
      </w:r>
      <w:r w:rsidRPr="00CF2D1E">
        <w:rPr>
          <w:rFonts w:asciiTheme="minorHAnsi" w:hAnsiTheme="minorHAnsi"/>
        </w:rPr>
        <w:t xml:space="preserve">(zúčtovanie zálohovej platby) </w:t>
      </w:r>
      <w:r w:rsidR="006C0C45">
        <w:rPr>
          <w:rFonts w:asciiTheme="minorHAnsi" w:hAnsiTheme="minorHAnsi"/>
        </w:rPr>
        <w:t>CO</w:t>
      </w:r>
      <w:r w:rsidRPr="00CF2D1E">
        <w:rPr>
          <w:rFonts w:asciiTheme="minorHAnsi" w:hAnsiTheme="minorHAnsi"/>
        </w:rPr>
        <w:t>.</w:t>
      </w:r>
    </w:p>
    <w:p w14:paraId="78548BC2" w14:textId="319DE1DA" w:rsidR="00C36EC4" w:rsidRPr="00CF2D1E" w:rsidRDefault="00C36EC4"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Ak predchádzajúca zálohová platba nebola poskytnutá v maximálnej možnej výške, Prijímateľ </w:t>
      </w:r>
      <w:r w:rsidR="00FA69BC" w:rsidRPr="00CF2D1E">
        <w:rPr>
          <w:rFonts w:asciiTheme="minorHAnsi" w:hAnsiTheme="minorHAnsi"/>
        </w:rPr>
        <w:t xml:space="preserve">môže požiadať o ďalšiu zálohovú platbu vo výške rovnajúcej sa rozdielu maximálnej výšky zálohovej platby a predchádzajúcich poskytnutých zálohových platieb. </w:t>
      </w:r>
      <w:r w:rsidRPr="00CF2D1E">
        <w:rPr>
          <w:rFonts w:asciiTheme="minorHAnsi" w:hAnsiTheme="minorHAnsi"/>
        </w:rPr>
        <w:t xml:space="preserve">Súčet týchto prostriedkov, a teda výška možnej zálohovej platby, je maximálne 40 % </w:t>
      </w:r>
      <w:r w:rsidR="00CB7373">
        <w:rPr>
          <w:rFonts w:asciiTheme="minorHAnsi" w:hAnsiTheme="minorHAnsi"/>
        </w:rPr>
        <w:t>z nenávratného finančného príspevku na základe postupov RO zapracovaných v Príručke</w:t>
      </w:r>
      <w:r w:rsidR="00CB7373" w:rsidRPr="00CF2D1E">
        <w:rPr>
          <w:rFonts w:asciiTheme="minorHAnsi" w:hAnsiTheme="minorHAnsi"/>
        </w:rPr>
        <w:t>.</w:t>
      </w:r>
    </w:p>
    <w:p w14:paraId="4811836D" w14:textId="7A5F2FE1" w:rsidR="00EC178D" w:rsidRPr="00CF2D1E" w:rsidRDefault="002809E7"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Zálohové platby sa Prijímateľovi poskytujú až do dosiahnutia maximálne 100 % aktuálnej výšky Oprávnených výdavkov Projektu. Po poskytnutí poslednej zálohovej platby je Prijímateľ povinný zúčtovať celý zostatok NFP.  Posledná </w:t>
      </w:r>
      <w:proofErr w:type="spellStart"/>
      <w:r w:rsidR="006C0C45">
        <w:rPr>
          <w:rFonts w:asciiTheme="minorHAnsi" w:hAnsiTheme="minorHAnsi"/>
        </w:rPr>
        <w:t>ŽoP</w:t>
      </w:r>
      <w:proofErr w:type="spellEnd"/>
      <w:r w:rsidR="006C0C45">
        <w:rPr>
          <w:rFonts w:asciiTheme="minorHAnsi" w:hAnsiTheme="minorHAnsi"/>
        </w:rPr>
        <w:t xml:space="preserve"> </w:t>
      </w:r>
      <w:r w:rsidRPr="00CF2D1E">
        <w:rPr>
          <w:rFonts w:asciiTheme="minorHAnsi" w:hAnsiTheme="minorHAnsi"/>
        </w:rPr>
        <w:t xml:space="preserve">(zúčtovanie zálohovej platby) predložená v rámci Realizácie aktivít Projektu plní funkciu </w:t>
      </w:r>
      <w:proofErr w:type="spellStart"/>
      <w:r w:rsidR="006C0C45">
        <w:rPr>
          <w:rFonts w:asciiTheme="minorHAnsi" w:hAnsiTheme="minorHAnsi"/>
        </w:rPr>
        <w:t>ŽoP</w:t>
      </w:r>
      <w:proofErr w:type="spellEnd"/>
      <w:r w:rsidR="006C0C45">
        <w:rPr>
          <w:rFonts w:asciiTheme="minorHAnsi" w:hAnsiTheme="minorHAnsi"/>
        </w:rPr>
        <w:t xml:space="preserve"> </w:t>
      </w:r>
      <w:r w:rsidRPr="00CF2D1E">
        <w:rPr>
          <w:rFonts w:asciiTheme="minorHAnsi" w:hAnsiTheme="minorHAnsi"/>
        </w:rPr>
        <w:t xml:space="preserve">(s príznakom záverečná). </w:t>
      </w:r>
    </w:p>
    <w:p w14:paraId="62EBCEAD" w14:textId="77777777" w:rsidR="008207C0" w:rsidRPr="00CF2D1E" w:rsidRDefault="008207C0" w:rsidP="00CF2D1E">
      <w:pPr>
        <w:pStyle w:val="Nadpis7"/>
        <w:shd w:val="clear" w:color="auto" w:fill="FBD4B4" w:themeFill="accent6" w:themeFillTint="66"/>
        <w:rPr>
          <w:rFonts w:asciiTheme="minorHAnsi" w:hAnsiTheme="minorHAnsi"/>
          <w:b/>
          <w:color w:val="365F91"/>
        </w:rPr>
      </w:pPr>
      <w:r w:rsidRPr="00CF2D1E">
        <w:rPr>
          <w:rFonts w:asciiTheme="minorHAnsi" w:hAnsiTheme="minorHAnsi"/>
          <w:b/>
          <w:color w:val="365F91"/>
        </w:rPr>
        <w:t>Etapa zúčtovania poskytnutej zálohovej platby:</w:t>
      </w:r>
    </w:p>
    <w:p w14:paraId="0539A0BF" w14:textId="3939394F" w:rsidR="00FA69BC"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lastRenderedPageBreak/>
        <w:t xml:space="preserve">Prijímateľ je povinný poskytnutú ZP priebežne zúčtovávať, pričom najneskôr do </w:t>
      </w:r>
      <w:r w:rsidR="00FA69BC" w:rsidRPr="00CF2D1E">
        <w:rPr>
          <w:rFonts w:asciiTheme="minorHAnsi" w:hAnsiTheme="minorHAnsi"/>
          <w:b/>
        </w:rPr>
        <w:t xml:space="preserve">12 </w:t>
      </w:r>
      <w:r w:rsidRPr="00CF2D1E">
        <w:rPr>
          <w:rFonts w:asciiTheme="minorHAnsi" w:hAnsiTheme="minorHAnsi"/>
          <w:b/>
        </w:rPr>
        <w:t>mesiacov</w:t>
      </w:r>
      <w:r w:rsidRPr="00CF2D1E">
        <w:rPr>
          <w:rFonts w:asciiTheme="minorHAnsi" w:hAnsiTheme="minorHAnsi"/>
        </w:rPr>
        <w:t xml:space="preserve"> odo dňa aktivácie rozpočtového opatrenia</w:t>
      </w:r>
      <w:r w:rsidR="00391266" w:rsidRPr="00CF2D1E">
        <w:rPr>
          <w:rFonts w:asciiTheme="minorHAnsi" w:hAnsiTheme="minorHAnsi"/>
        </w:rPr>
        <w:t xml:space="preserve">/pripísania finančných prostriedkov na účte </w:t>
      </w:r>
      <w:r w:rsidR="003058F8" w:rsidRPr="00CF2D1E">
        <w:rPr>
          <w:rFonts w:asciiTheme="minorHAnsi" w:hAnsiTheme="minorHAnsi"/>
        </w:rPr>
        <w:t>P</w:t>
      </w:r>
      <w:r w:rsidR="00391266" w:rsidRPr="00CF2D1E">
        <w:rPr>
          <w:rFonts w:asciiTheme="minorHAnsi" w:hAnsiTheme="minorHAnsi"/>
        </w:rPr>
        <w:t>rijímateľa</w:t>
      </w:r>
      <w:r w:rsidRPr="00CF2D1E">
        <w:rPr>
          <w:rFonts w:asciiTheme="minorHAnsi" w:hAnsiTheme="minorHAnsi"/>
        </w:rPr>
        <w:t xml:space="preserve"> je povinný zúčtovať 100 % </w:t>
      </w:r>
      <w:r w:rsidR="00391266" w:rsidRPr="00CF2D1E">
        <w:rPr>
          <w:rFonts w:asciiTheme="minorHAnsi" w:hAnsiTheme="minorHAnsi" w:cs="Arial"/>
          <w:szCs w:val="16"/>
        </w:rPr>
        <w:t xml:space="preserve">sumy každej jednej poskytnutej zálohovej platby. </w:t>
      </w:r>
      <w:r w:rsidRPr="00CF2D1E">
        <w:rPr>
          <w:rFonts w:asciiTheme="minorHAnsi" w:hAnsiTheme="minorHAnsi"/>
        </w:rPr>
        <w:t>V prípade nedodržania tejto podmienky je Prijímateľ povinný bezodkladne, najneskôr do </w:t>
      </w:r>
      <w:r w:rsidRPr="00CF2D1E">
        <w:rPr>
          <w:rFonts w:asciiTheme="minorHAnsi" w:hAnsiTheme="minorHAnsi"/>
          <w:b/>
        </w:rPr>
        <w:t xml:space="preserve">5 pracovných dní </w:t>
      </w:r>
      <w:r w:rsidRPr="00CF2D1E">
        <w:rPr>
          <w:rFonts w:asciiTheme="minorHAnsi" w:hAnsiTheme="minorHAnsi"/>
        </w:rPr>
        <w:t xml:space="preserve">od ukončenia uvedeného obdobia </w:t>
      </w:r>
      <w:r w:rsidR="00FA69BC" w:rsidRPr="00CF2D1E">
        <w:rPr>
          <w:rFonts w:asciiTheme="minorHAnsi" w:hAnsiTheme="minorHAnsi"/>
          <w:b/>
        </w:rPr>
        <w:t xml:space="preserve">12 </w:t>
      </w:r>
      <w:r w:rsidRPr="00CF2D1E">
        <w:rPr>
          <w:rFonts w:asciiTheme="minorHAnsi" w:hAnsiTheme="minorHAnsi"/>
          <w:b/>
        </w:rPr>
        <w:t>mesiacov</w:t>
      </w:r>
      <w:r w:rsidRPr="00CF2D1E">
        <w:rPr>
          <w:rFonts w:asciiTheme="minorHAnsi" w:hAnsiTheme="minorHAnsi"/>
        </w:rPr>
        <w:t>, vrátiť platobnej jednotke sumu nezúčtovaného rozdielu</w:t>
      </w:r>
      <w:r w:rsidR="00C36EC4" w:rsidRPr="00CF2D1E">
        <w:rPr>
          <w:rFonts w:asciiTheme="minorHAnsi" w:hAnsiTheme="minorHAnsi"/>
        </w:rPr>
        <w:t>.</w:t>
      </w:r>
      <w:r w:rsidR="00FA69BC" w:rsidRPr="00CF2D1E">
        <w:rPr>
          <w:rFonts w:asciiTheme="minorHAnsi" w:hAnsiTheme="minorHAnsi"/>
        </w:rPr>
        <w:t xml:space="preserve"> </w:t>
      </w:r>
      <w:r w:rsidR="00321CE7">
        <w:rPr>
          <w:rFonts w:asciiTheme="minorHAnsi" w:hAnsiTheme="minorHAnsi"/>
        </w:rPr>
        <w:t xml:space="preserve">V prípade, ak pri zúčtovaní zálohovej platby vznikne nezúčtovaný rozdiel do výšky 1 eur, zálohová platba sa považuje za zúčtovanú a RO nemusí pristúpiť k vymáhaniu nezúčtovaného rozdielu. </w:t>
      </w:r>
    </w:p>
    <w:p w14:paraId="301DF5BA" w14:textId="65BAA3C9" w:rsidR="00C36EC4" w:rsidRPr="00CF2D1E" w:rsidRDefault="00FA69BC"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V</w:t>
      </w:r>
      <w:r w:rsidR="009D058B">
        <w:rPr>
          <w:rFonts w:asciiTheme="minorHAnsi" w:hAnsiTheme="minorHAnsi"/>
        </w:rPr>
        <w:t> </w:t>
      </w:r>
      <w:r w:rsidRPr="00CF2D1E">
        <w:rPr>
          <w:rFonts w:asciiTheme="minorHAnsi" w:hAnsiTheme="minorHAnsi"/>
        </w:rPr>
        <w:t>prípade</w:t>
      </w:r>
      <w:r w:rsidR="009D058B">
        <w:rPr>
          <w:rFonts w:asciiTheme="minorHAnsi" w:hAnsiTheme="minorHAnsi"/>
        </w:rPr>
        <w:t>,</w:t>
      </w:r>
      <w:r w:rsidRPr="00CF2D1E">
        <w:rPr>
          <w:rFonts w:asciiTheme="minorHAnsi" w:hAnsiTheme="minorHAnsi"/>
        </w:rPr>
        <w:t xml:space="preserve"> ak Prijímateľ nevráti sumu nezúčtovaného rozdielu </w:t>
      </w:r>
      <w:r w:rsidR="006C0C45">
        <w:rPr>
          <w:rFonts w:asciiTheme="minorHAnsi" w:hAnsiTheme="minorHAnsi"/>
        </w:rPr>
        <w:t>PJ</w:t>
      </w:r>
      <w:r w:rsidRPr="00CF2D1E">
        <w:rPr>
          <w:rFonts w:asciiTheme="minorHAnsi" w:hAnsiTheme="minorHAnsi"/>
        </w:rPr>
        <w:t xml:space="preserve"> </w:t>
      </w:r>
      <w:r w:rsidRPr="00CF2D1E">
        <w:rPr>
          <w:rFonts w:asciiTheme="minorHAnsi" w:hAnsiTheme="minorHAnsi"/>
          <w:b/>
        </w:rPr>
        <w:t xml:space="preserve">do </w:t>
      </w:r>
      <w:r w:rsidR="00CB7373">
        <w:rPr>
          <w:rFonts w:asciiTheme="minorHAnsi" w:hAnsiTheme="minorHAnsi"/>
          <w:b/>
        </w:rPr>
        <w:t>10</w:t>
      </w:r>
      <w:r w:rsidRPr="00CF2D1E">
        <w:rPr>
          <w:rFonts w:asciiTheme="minorHAnsi" w:hAnsiTheme="minorHAnsi"/>
          <w:b/>
        </w:rPr>
        <w:t xml:space="preserve"> pracovných dní</w:t>
      </w:r>
      <w:r w:rsidRPr="00CF2D1E">
        <w:rPr>
          <w:rFonts w:asciiTheme="minorHAnsi" w:hAnsiTheme="minorHAnsi"/>
        </w:rPr>
        <w:t xml:space="preserve"> od ukončenia lehoty na zúčtovanie poskytnutej zálohovej platby, RO bezodkladne na túto skutočnosť Prijímateľa upozorní (t. j. skutočnosť, že prijímateľ nedodržal stanovenú povinnosť zúčtovať poskytnutú zálohovú platbu, nevrátil sumu nezúčtovaného rozdielu poskytnutej zálohovej platby </w:t>
      </w:r>
      <w:r w:rsidR="006C0C45">
        <w:rPr>
          <w:rFonts w:asciiTheme="minorHAnsi" w:hAnsiTheme="minorHAnsi"/>
        </w:rPr>
        <w:t>PJ</w:t>
      </w:r>
      <w:r w:rsidRPr="00CF2D1E">
        <w:rPr>
          <w:rFonts w:asciiTheme="minorHAnsi" w:hAnsiTheme="minorHAnsi"/>
        </w:rPr>
        <w:t xml:space="preserve">, resp. nevrátil sumu nezúčtovaného rozdielu). Zároveň najneskôr nasledujúci pracovný deň od zistenia mu RO zašle žiadosť o vrátenie finančných prostriedkov. </w:t>
      </w:r>
    </w:p>
    <w:p w14:paraId="784C5BE0" w14:textId="1ADD98BD" w:rsidR="00391266" w:rsidRPr="00215368" w:rsidRDefault="003A0A8C" w:rsidP="00215368">
      <w:pPr>
        <w:tabs>
          <w:tab w:val="left" w:pos="360"/>
        </w:tabs>
        <w:autoSpaceDE w:val="0"/>
        <w:autoSpaceDN w:val="0"/>
        <w:adjustRightInd w:val="0"/>
        <w:spacing w:before="120"/>
        <w:rPr>
          <w:rFonts w:asciiTheme="minorHAnsi" w:hAnsiTheme="minorHAnsi"/>
        </w:rPr>
      </w:pPr>
      <w:r w:rsidRPr="00215368">
        <w:rPr>
          <w:rFonts w:asciiTheme="minorHAnsi" w:hAnsiTheme="minorHAnsi" w:cs="Arial"/>
        </w:rPr>
        <w:t xml:space="preserve">Povinnosť vrátenia nezúčtovaného rozdielu zálohovej platby do </w:t>
      </w:r>
      <w:r w:rsidR="00CB7373">
        <w:rPr>
          <w:rFonts w:asciiTheme="minorHAnsi" w:hAnsiTheme="minorHAnsi" w:cs="Arial"/>
          <w:b/>
        </w:rPr>
        <w:t>10</w:t>
      </w:r>
      <w:r w:rsidRPr="00215368">
        <w:rPr>
          <w:rFonts w:asciiTheme="minorHAnsi" w:hAnsiTheme="minorHAnsi" w:cs="Arial"/>
          <w:b/>
        </w:rPr>
        <w:t xml:space="preserve"> pracovných dní</w:t>
      </w:r>
      <w:r w:rsidRPr="00215368">
        <w:rPr>
          <w:rFonts w:asciiTheme="minorHAnsi" w:hAnsiTheme="minorHAnsi" w:cs="Arial"/>
        </w:rPr>
        <w:t xml:space="preserve"> od ukončenia lehoty na zúčtovanie poskytnutej zálohovej platby sa vzťahuje aj na preddavkové platby, a to aj v prípade, ak vznikol preplatok zo zúčtovania preddavkovej platby a zo strany </w:t>
      </w:r>
      <w:r w:rsidR="003058F8" w:rsidRPr="00215368">
        <w:rPr>
          <w:rFonts w:asciiTheme="minorHAnsi" w:hAnsiTheme="minorHAnsi" w:cs="Arial"/>
        </w:rPr>
        <w:t>P</w:t>
      </w:r>
      <w:r w:rsidRPr="00215368">
        <w:rPr>
          <w:rFonts w:asciiTheme="minorHAnsi" w:hAnsiTheme="minorHAnsi" w:cs="Arial"/>
        </w:rPr>
        <w:t xml:space="preserve">rijímateľa ešte nedošlo k predloženiu doplňujúcich údajov k preukázaniu dodania predmetu plnenia v súlade so Systémom riadenia EŠIF. V prípade, ak už zo strany </w:t>
      </w:r>
      <w:r w:rsidR="003058F8" w:rsidRPr="00215368">
        <w:rPr>
          <w:rFonts w:asciiTheme="minorHAnsi" w:hAnsiTheme="minorHAnsi" w:cs="Arial"/>
        </w:rPr>
        <w:t>P</w:t>
      </w:r>
      <w:r w:rsidRPr="00215368">
        <w:rPr>
          <w:rFonts w:asciiTheme="minorHAnsi" w:hAnsiTheme="minorHAnsi" w:cs="Arial"/>
        </w:rPr>
        <w:t xml:space="preserve">rijímateľa došlo k predloženiu doplňujúcich údajov k preukázaniu dodania predmetu plnenia, </w:t>
      </w:r>
      <w:r w:rsidR="003058F8" w:rsidRPr="00215368">
        <w:rPr>
          <w:rFonts w:asciiTheme="minorHAnsi" w:hAnsiTheme="minorHAnsi" w:cs="Arial"/>
        </w:rPr>
        <w:t>P</w:t>
      </w:r>
      <w:r w:rsidRPr="00215368">
        <w:rPr>
          <w:rFonts w:asciiTheme="minorHAnsi" w:hAnsiTheme="minorHAnsi" w:cs="Arial"/>
        </w:rPr>
        <w:t xml:space="preserve">rijímateľ postupuje v súlade so Systémom riadenia EŠIF, t. j. </w:t>
      </w:r>
      <w:r w:rsidR="003058F8" w:rsidRPr="00215368">
        <w:rPr>
          <w:rFonts w:asciiTheme="minorHAnsi" w:hAnsiTheme="minorHAnsi" w:cs="Arial"/>
        </w:rPr>
        <w:t>P</w:t>
      </w:r>
      <w:r w:rsidRPr="00215368">
        <w:rPr>
          <w:rFonts w:asciiTheme="minorHAnsi" w:hAnsiTheme="minorHAnsi" w:cs="Arial"/>
        </w:rPr>
        <w:t xml:space="preserve">rijímateľ je povinný vzniknutý preplatok vrátiť najneskôr spolu s predložením doplňujúcich údajov k preukázaniu dodania predmetu plnenia, nie však neskôr ako </w:t>
      </w:r>
      <w:r w:rsidR="00CB7373">
        <w:rPr>
          <w:rFonts w:asciiTheme="minorHAnsi" w:hAnsiTheme="minorHAnsi" w:cs="Arial"/>
          <w:b/>
        </w:rPr>
        <w:t>10</w:t>
      </w:r>
      <w:r w:rsidRPr="00215368">
        <w:rPr>
          <w:rFonts w:asciiTheme="minorHAnsi" w:hAnsiTheme="minorHAnsi" w:cs="Arial"/>
          <w:b/>
        </w:rPr>
        <w:t> pracovných dní</w:t>
      </w:r>
      <w:r w:rsidRPr="00215368">
        <w:rPr>
          <w:rFonts w:asciiTheme="minorHAnsi" w:hAnsiTheme="minorHAnsi" w:cs="Arial"/>
        </w:rPr>
        <w:t xml:space="preserve"> od ukončenia lehoty na zúčtovanie poskytnutej zálohovej platby.</w:t>
      </w:r>
      <w:r w:rsidR="00FA69BC" w:rsidRPr="00215368">
        <w:rPr>
          <w:rFonts w:asciiTheme="minorHAnsi" w:hAnsiTheme="minorHAnsi" w:cs="Arial"/>
        </w:rPr>
        <w:t xml:space="preserve"> </w:t>
      </w:r>
      <w:r w:rsidR="00391266" w:rsidRPr="00215368">
        <w:rPr>
          <w:rFonts w:asciiTheme="minorHAnsi" w:hAnsiTheme="minorHAnsi" w:cs="Arial"/>
          <w:szCs w:val="16"/>
        </w:rPr>
        <w:t xml:space="preserve">Prijímateľ v rámci zúčtovania každej jednej poskytnutej zálohovej platby predkladá RO </w:t>
      </w:r>
      <w:proofErr w:type="spellStart"/>
      <w:r w:rsidR="006C0C45">
        <w:rPr>
          <w:rFonts w:asciiTheme="minorHAnsi" w:hAnsiTheme="minorHAnsi"/>
        </w:rPr>
        <w:t>ŽoP</w:t>
      </w:r>
      <w:proofErr w:type="spellEnd"/>
      <w:r w:rsidR="006C0C45" w:rsidRPr="00215368" w:rsidDel="006C0C45">
        <w:rPr>
          <w:rFonts w:asciiTheme="minorHAnsi" w:hAnsiTheme="minorHAnsi" w:cs="Arial"/>
          <w:szCs w:val="16"/>
        </w:rPr>
        <w:t xml:space="preserve"> </w:t>
      </w:r>
      <w:r w:rsidR="00391266" w:rsidRPr="00215368">
        <w:rPr>
          <w:rFonts w:asciiTheme="minorHAnsi" w:hAnsiTheme="minorHAnsi" w:cs="Arial"/>
          <w:szCs w:val="16"/>
        </w:rPr>
        <w:t>(zúčtovanie zálohovej platby) elektronicky prostredníctvom ITMS2014+</w:t>
      </w:r>
      <w:r w:rsidR="00391266" w:rsidRPr="00215368">
        <w:rPr>
          <w:rFonts w:asciiTheme="minorHAnsi" w:hAnsiTheme="minorHAnsi"/>
        </w:rPr>
        <w:t>.</w:t>
      </w:r>
    </w:p>
    <w:p w14:paraId="32458AC9" w14:textId="668D42BB" w:rsidR="00DB4566" w:rsidRPr="00CF2D1E" w:rsidRDefault="00DB4566"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Prijímateľ predkladá spolu so zúčtovaním ZP aj účtovné doklady, doklady preukazujúce príjem NFP z poskytnutej ZP, ako aj úhradu výdavku deklarovaného v </w:t>
      </w:r>
      <w:proofErr w:type="spellStart"/>
      <w:r w:rsidRPr="00CF2D1E">
        <w:rPr>
          <w:rFonts w:asciiTheme="minorHAnsi" w:hAnsiTheme="minorHAnsi"/>
        </w:rPr>
        <w:t>ŽoP</w:t>
      </w:r>
      <w:proofErr w:type="spellEnd"/>
      <w:r w:rsidRPr="00CF2D1E">
        <w:rPr>
          <w:rFonts w:asciiTheme="minorHAnsi" w:hAnsiTheme="minorHAnsi"/>
        </w:rPr>
        <w:t xml:space="preserve"> a relevantnú podpornú dokumentáciu.</w:t>
      </w:r>
    </w:p>
    <w:p w14:paraId="30EA1218" w14:textId="42394C73" w:rsidR="009247AF" w:rsidRPr="00CF2D1E" w:rsidRDefault="009247AF"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ktorý je </w:t>
      </w:r>
      <w:r w:rsidR="004E0367" w:rsidRPr="00CF2D1E">
        <w:rPr>
          <w:rFonts w:asciiTheme="minorHAnsi" w:hAnsiTheme="minorHAnsi"/>
        </w:rPr>
        <w:t>ŠRO</w:t>
      </w:r>
      <w:r w:rsidRPr="00CF2D1E">
        <w:rPr>
          <w:rFonts w:asciiTheme="minorHAnsi" w:hAnsiTheme="minorHAnsi"/>
        </w:rPr>
        <w:t xml:space="preserve"> vráti nezúčtovaný rozdiel priamo v</w:t>
      </w:r>
      <w:r w:rsidR="00CB7373">
        <w:rPr>
          <w:rFonts w:asciiTheme="minorHAnsi" w:hAnsiTheme="minorHAnsi"/>
        </w:rPr>
        <w:t> </w:t>
      </w:r>
      <w:r w:rsidRPr="00CF2D1E">
        <w:rPr>
          <w:rFonts w:asciiTheme="minorHAnsi" w:hAnsiTheme="minorHAnsi"/>
        </w:rPr>
        <w:t>ITMS</w:t>
      </w:r>
      <w:r w:rsidR="00CB7373">
        <w:rPr>
          <w:rFonts w:asciiTheme="minorHAnsi" w:hAnsiTheme="minorHAnsi"/>
        </w:rPr>
        <w:t>2014+</w:t>
      </w:r>
      <w:r w:rsidR="00B560A5" w:rsidRPr="00CF2D1E">
        <w:rPr>
          <w:rFonts w:asciiTheme="minorHAnsi" w:hAnsiTheme="minorHAnsi"/>
        </w:rPr>
        <w:t xml:space="preserve">. </w:t>
      </w:r>
      <w:r w:rsidRPr="00CF2D1E">
        <w:rPr>
          <w:rFonts w:asciiTheme="minorHAnsi" w:hAnsiTheme="minorHAnsi"/>
        </w:rPr>
        <w:t>V</w:t>
      </w:r>
      <w:r w:rsidR="00B560A5" w:rsidRPr="00CF2D1E">
        <w:rPr>
          <w:rFonts w:asciiTheme="minorHAnsi" w:hAnsiTheme="minorHAnsi"/>
        </w:rPr>
        <w:t xml:space="preserve"> evidencii pohľadávkových dokladov </w:t>
      </w:r>
      <w:r w:rsidRPr="00CF2D1E">
        <w:rPr>
          <w:rFonts w:asciiTheme="minorHAnsi" w:hAnsiTheme="minorHAnsi"/>
        </w:rPr>
        <w:t xml:space="preserve">vytvorí </w:t>
      </w:r>
      <w:r w:rsidR="00B560A5" w:rsidRPr="00CF2D1E">
        <w:rPr>
          <w:rFonts w:asciiTheme="minorHAnsi" w:hAnsiTheme="minorHAnsi"/>
        </w:rPr>
        <w:t xml:space="preserve">„Doklad vlastnej iniciatívy“ a následne </w:t>
      </w:r>
      <w:r w:rsidRPr="00CF2D1E">
        <w:rPr>
          <w:rFonts w:asciiTheme="minorHAnsi" w:hAnsiTheme="minorHAnsi"/>
        </w:rPr>
        <w:t>zvolí možnosť</w:t>
      </w:r>
      <w:r w:rsidR="00B560A5" w:rsidRPr="00CF2D1E">
        <w:rPr>
          <w:rFonts w:asciiTheme="minorHAnsi" w:hAnsiTheme="minorHAnsi"/>
        </w:rPr>
        <w:t xml:space="preserve"> „Vrátenie rozpočtovým opatrením“, ktorá umožňuje vrátiť prostriedky rozpočtovým opatrením priamo z ITMS2014+.</w:t>
      </w:r>
    </w:p>
    <w:p w14:paraId="036DAA68" w14:textId="77777777" w:rsidR="009247AF" w:rsidRPr="00CF2D1E" w:rsidRDefault="00806DD3" w:rsidP="00CF2D1E">
      <w:pPr>
        <w:spacing w:before="120"/>
        <w:rPr>
          <w:rFonts w:asciiTheme="minorHAnsi" w:hAnsiTheme="minorHAnsi"/>
          <w:b/>
        </w:rPr>
      </w:pPr>
      <w:r w:rsidRPr="00CF2D1E">
        <w:rPr>
          <w:rFonts w:asciiTheme="minorHAnsi" w:hAnsiTheme="minorHAnsi"/>
          <w:b/>
        </w:rPr>
        <w:t>Podrobný p</w:t>
      </w:r>
      <w:r w:rsidR="009247AF" w:rsidRPr="00CF2D1E">
        <w:rPr>
          <w:rFonts w:asciiTheme="minorHAnsi" w:hAnsiTheme="minorHAnsi"/>
          <w:b/>
        </w:rPr>
        <w:t>ostup</w:t>
      </w:r>
      <w:r w:rsidRPr="00CF2D1E">
        <w:rPr>
          <w:rFonts w:asciiTheme="minorHAnsi" w:hAnsiTheme="minorHAnsi"/>
          <w:b/>
        </w:rPr>
        <w:t xml:space="preserve"> vrátenia</w:t>
      </w:r>
      <w:r w:rsidR="009247AF" w:rsidRPr="00CF2D1E">
        <w:rPr>
          <w:rFonts w:asciiTheme="minorHAnsi" w:hAnsiTheme="minorHAnsi"/>
          <w:b/>
        </w:rPr>
        <w:t>:</w:t>
      </w:r>
    </w:p>
    <w:p w14:paraId="212EFA2D" w14:textId="5445F319" w:rsidR="009247AF" w:rsidRPr="00CF2D1E" w:rsidRDefault="006C0C45" w:rsidP="00CF2D1E">
      <w:pPr>
        <w:numPr>
          <w:ilvl w:val="0"/>
          <w:numId w:val="126"/>
        </w:numPr>
        <w:ind w:left="714" w:hanging="357"/>
        <w:rPr>
          <w:rFonts w:asciiTheme="minorHAnsi" w:hAnsiTheme="minorHAnsi"/>
        </w:rPr>
      </w:pPr>
      <w:r>
        <w:rPr>
          <w:rFonts w:asciiTheme="minorHAnsi" w:hAnsiTheme="minorHAnsi"/>
        </w:rPr>
        <w:t>p</w:t>
      </w:r>
      <w:r w:rsidR="009247AF" w:rsidRPr="00CF2D1E">
        <w:rPr>
          <w:rFonts w:asciiTheme="minorHAnsi" w:hAnsiTheme="minorHAnsi"/>
        </w:rPr>
        <w:t>rijímateľ na pohľadávkovom doklade stlačí tlačidlo „Vrátiť rozpočtovým opatrením“;</w:t>
      </w:r>
    </w:p>
    <w:p w14:paraId="22405223" w14:textId="1A8BE6E4" w:rsidR="009247AF" w:rsidRPr="00CF2D1E" w:rsidRDefault="006C0C45" w:rsidP="00CF2D1E">
      <w:pPr>
        <w:numPr>
          <w:ilvl w:val="0"/>
          <w:numId w:val="126"/>
        </w:numPr>
        <w:ind w:left="714" w:hanging="357"/>
        <w:rPr>
          <w:rFonts w:asciiTheme="minorHAnsi" w:hAnsiTheme="minorHAnsi"/>
        </w:rPr>
      </w:pPr>
      <w:r>
        <w:rPr>
          <w:rFonts w:asciiTheme="minorHAnsi" w:hAnsiTheme="minorHAnsi"/>
        </w:rPr>
        <w:t>o</w:t>
      </w:r>
      <w:r w:rsidR="009247AF" w:rsidRPr="00CF2D1E">
        <w:rPr>
          <w:rFonts w:asciiTheme="minorHAnsi" w:hAnsiTheme="minorHAnsi"/>
        </w:rPr>
        <w:t>tvorí sa sprievodca vytvorením rozpočtového opatrenia. Prijímateľ pokračuje tlačidlom „Ďalej“;</w:t>
      </w:r>
    </w:p>
    <w:p w14:paraId="189BCEA0" w14:textId="04258662"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o</w:t>
      </w:r>
      <w:r w:rsidR="009247AF" w:rsidRPr="00CF2D1E">
        <w:rPr>
          <w:rFonts w:asciiTheme="minorHAnsi" w:hAnsiTheme="minorHAnsi"/>
        </w:rPr>
        <w:t xml:space="preserve">tvorí sa zoznam </w:t>
      </w:r>
      <w:proofErr w:type="spellStart"/>
      <w:r w:rsidR="009247AF" w:rsidRPr="00CF2D1E">
        <w:rPr>
          <w:rFonts w:asciiTheme="minorHAnsi" w:hAnsiTheme="minorHAnsi"/>
        </w:rPr>
        <w:t>ŽoP</w:t>
      </w:r>
      <w:proofErr w:type="spellEnd"/>
      <w:r w:rsidR="009247AF" w:rsidRPr="00CF2D1E">
        <w:rPr>
          <w:rFonts w:asciiTheme="minorHAnsi" w:hAnsiTheme="minorHAnsi"/>
        </w:rPr>
        <w:t xml:space="preserve"> z pohľadávkového dokladu, ku ktorým má byť vytvorené rozpočtové opatrenie. Vybrané </w:t>
      </w:r>
      <w:r w:rsidR="00806DD3" w:rsidRPr="00CF2D1E">
        <w:rPr>
          <w:rFonts w:asciiTheme="minorHAnsi" w:hAnsiTheme="minorHAnsi"/>
        </w:rPr>
        <w:t xml:space="preserve">sú </w:t>
      </w:r>
      <w:r w:rsidR="009247AF" w:rsidRPr="00CF2D1E">
        <w:rPr>
          <w:rFonts w:asciiTheme="minorHAnsi" w:hAnsiTheme="minorHAnsi"/>
        </w:rPr>
        <w:t xml:space="preserve">všetky </w:t>
      </w:r>
      <w:proofErr w:type="spellStart"/>
      <w:r w:rsidR="009247AF" w:rsidRPr="00CF2D1E">
        <w:rPr>
          <w:rFonts w:asciiTheme="minorHAnsi" w:hAnsiTheme="minorHAnsi"/>
        </w:rPr>
        <w:t>ŽoP</w:t>
      </w:r>
      <w:proofErr w:type="spellEnd"/>
      <w:r w:rsidR="009247AF" w:rsidRPr="00CF2D1E">
        <w:rPr>
          <w:rFonts w:asciiTheme="minorHAnsi" w:hAnsiTheme="minorHAnsi"/>
        </w:rPr>
        <w:t>, avšak zoznam je editovateľný;</w:t>
      </w:r>
    </w:p>
    <w:p w14:paraId="2C5295A9" w14:textId="2EA11101"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v</w:t>
      </w:r>
      <w:r w:rsidR="009247AF" w:rsidRPr="00CF2D1E">
        <w:rPr>
          <w:rFonts w:asciiTheme="minorHAnsi" w:hAnsiTheme="minorHAnsi"/>
        </w:rPr>
        <w:t xml:space="preserve"> poslednom kroku Prijímateľ zadá sumy za jednotlivé rozpočtové klasifikácie, na ktorých ma byť vytvorené rozpočtové opatrenie. Sú </w:t>
      </w:r>
      <w:proofErr w:type="spellStart"/>
      <w:r w:rsidR="009247AF" w:rsidRPr="00CF2D1E">
        <w:rPr>
          <w:rFonts w:asciiTheme="minorHAnsi" w:hAnsiTheme="minorHAnsi"/>
        </w:rPr>
        <w:t>predvyplnené</w:t>
      </w:r>
      <w:proofErr w:type="spellEnd"/>
      <w:r w:rsidR="009247AF" w:rsidRPr="00CF2D1E">
        <w:rPr>
          <w:rFonts w:asciiTheme="minorHAnsi" w:hAnsiTheme="minorHAnsi"/>
        </w:rPr>
        <w:t xml:space="preserve"> celé sumy za všetky rozpočtové klasifikácie priradených </w:t>
      </w:r>
      <w:proofErr w:type="spellStart"/>
      <w:r w:rsidR="009247AF" w:rsidRPr="00CF2D1E">
        <w:rPr>
          <w:rFonts w:asciiTheme="minorHAnsi" w:hAnsiTheme="minorHAnsi"/>
        </w:rPr>
        <w:t>ŽoP</w:t>
      </w:r>
      <w:proofErr w:type="spellEnd"/>
      <w:r w:rsidR="009247AF" w:rsidRPr="00CF2D1E">
        <w:rPr>
          <w:rFonts w:asciiTheme="minorHAnsi" w:hAnsiTheme="minorHAnsi"/>
        </w:rPr>
        <w:t>. Sumy sú však editovateľné v poslednom stĺpci „Suma na vrátenie“;</w:t>
      </w:r>
    </w:p>
    <w:p w14:paraId="77443D72" w14:textId="0F8C4FB1"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p</w:t>
      </w:r>
      <w:r w:rsidR="009247AF" w:rsidRPr="00CF2D1E">
        <w:rPr>
          <w:rFonts w:asciiTheme="minorHAnsi" w:hAnsiTheme="minorHAnsi"/>
        </w:rPr>
        <w:t>o zadaní súm používateľ stlačí tlačidlo „Odoslať vrátenie rozpočtovým opatrením“. Týmto je rozpočtové opatrenie odoslané do RIS</w:t>
      </w:r>
      <w:r w:rsidR="005A258F">
        <w:rPr>
          <w:rFonts w:asciiTheme="minorHAnsi" w:hAnsiTheme="minorHAnsi"/>
        </w:rPr>
        <w:t>;</w:t>
      </w:r>
    </w:p>
    <w:p w14:paraId="0FF64271" w14:textId="14D9E0CA"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lastRenderedPageBreak/>
        <w:t>a</w:t>
      </w:r>
      <w:r w:rsidR="009247AF" w:rsidRPr="00CF2D1E">
        <w:rPr>
          <w:rFonts w:asciiTheme="minorHAnsi" w:hAnsiTheme="minorHAnsi"/>
        </w:rPr>
        <w:t xml:space="preserve">k sa rozpočtové opatrenie podarilo v RIS aktivovať, vytvorené vrátenie rozpočtovým opatrením sa posunie do stavu „Uhradené“. Inak sa posunie do stavu „Zamietnuté“. V takomto prípade Prijímateľ dostane správu o chybe do internej pošty. Ak Prijímateľ nedostane chybovú správu, resp. v prípade iných otázok, je potrebné kontaktovať podporu na </w:t>
      </w:r>
      <w:hyperlink r:id="rId26" w:history="1">
        <w:r w:rsidR="00C66D9A" w:rsidRPr="00CF2D1E">
          <w:rPr>
            <w:rStyle w:val="Hypertextovprepojenie"/>
            <w:rFonts w:asciiTheme="minorHAnsi" w:hAnsiTheme="minorHAnsi"/>
          </w:rPr>
          <w:t>cpu@datacentrum.sk</w:t>
        </w:r>
      </w:hyperlink>
      <w:r w:rsidR="009247AF" w:rsidRPr="00CF2D1E">
        <w:rPr>
          <w:rFonts w:asciiTheme="minorHAnsi" w:hAnsiTheme="minorHAnsi"/>
        </w:rPr>
        <w:t>.</w:t>
      </w:r>
    </w:p>
    <w:p w14:paraId="755F9E9F" w14:textId="3835319D" w:rsidR="008207C0" w:rsidRPr="00CF2D1E" w:rsidRDefault="00B560A5"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je následne povinný oznámiť </w:t>
      </w:r>
      <w:r w:rsidR="00FA69BC" w:rsidRPr="00CF2D1E">
        <w:rPr>
          <w:rFonts w:asciiTheme="minorHAnsi" w:hAnsiTheme="minorHAnsi"/>
        </w:rPr>
        <w:t xml:space="preserve">RO </w:t>
      </w:r>
      <w:r w:rsidRPr="00CF2D1E">
        <w:rPr>
          <w:rFonts w:asciiTheme="minorHAnsi" w:hAnsiTheme="minorHAnsi"/>
        </w:rPr>
        <w:t>úhradu pohľadávky a predložiť na RO rovnopis, resp. overenú kópiu dokladu o úhrade (bankový výpis, resp. doklad z ELÚR)</w:t>
      </w:r>
      <w:r w:rsidR="005A258F">
        <w:rPr>
          <w:rFonts w:asciiTheme="minorHAnsi" w:hAnsiTheme="minorHAnsi"/>
        </w:rPr>
        <w:t>.</w:t>
      </w:r>
    </w:p>
    <w:p w14:paraId="70553517" w14:textId="694C2E78"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Pre splnenie povinnosti zúčtovania 100 % z poskytnutej ZP do </w:t>
      </w:r>
      <w:r w:rsidR="00FA69BC" w:rsidRPr="00CF2D1E">
        <w:rPr>
          <w:rFonts w:asciiTheme="minorHAnsi" w:hAnsiTheme="minorHAnsi"/>
        </w:rPr>
        <w:t xml:space="preserve">12 </w:t>
      </w:r>
      <w:r w:rsidRPr="00CF2D1E">
        <w:rPr>
          <w:rFonts w:asciiTheme="minorHAnsi" w:hAnsiTheme="minorHAnsi"/>
        </w:rPr>
        <w:t>mesiacov odo dňa pripísania finančných prostriedkov na účte Prijímateľa/aktivácie rozpočtového opatrenia sa považuje:</w:t>
      </w:r>
    </w:p>
    <w:p w14:paraId="0FE2B2F6" w14:textId="2A9FA104" w:rsidR="008207C0"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odoslanie </w:t>
      </w:r>
      <w:proofErr w:type="spellStart"/>
      <w:r w:rsidR="003C589B">
        <w:rPr>
          <w:rFonts w:asciiTheme="minorHAnsi" w:hAnsiTheme="minorHAnsi"/>
        </w:rPr>
        <w:t>ŽoP</w:t>
      </w:r>
      <w:proofErr w:type="spellEnd"/>
      <w:r w:rsidR="003C589B">
        <w:rPr>
          <w:rFonts w:asciiTheme="minorHAnsi" w:hAnsiTheme="minorHAnsi"/>
        </w:rPr>
        <w:t xml:space="preserve"> (</w:t>
      </w:r>
      <w:r w:rsidRPr="00CF2D1E">
        <w:rPr>
          <w:rFonts w:asciiTheme="minorHAnsi" w:hAnsiTheme="minorHAnsi"/>
        </w:rPr>
        <w:t>zúčtovania zálohovej platby</w:t>
      </w:r>
      <w:r w:rsidR="003C589B">
        <w:rPr>
          <w:rFonts w:asciiTheme="minorHAnsi" w:hAnsiTheme="minorHAnsi"/>
        </w:rPr>
        <w:t>)</w:t>
      </w:r>
      <w:r w:rsidRPr="00CF2D1E">
        <w:rPr>
          <w:rFonts w:asciiTheme="minorHAnsi" w:hAnsiTheme="minorHAnsi"/>
        </w:rPr>
        <w:t xml:space="preserve"> Prijímateľom cez verejnú časť ITMS2014+ najneskôr v posledný deň uvedeného obdobia </w:t>
      </w:r>
      <w:r w:rsidR="00FA69BC" w:rsidRPr="00CF2D1E">
        <w:rPr>
          <w:rFonts w:asciiTheme="minorHAnsi" w:hAnsiTheme="minorHAnsi"/>
        </w:rPr>
        <w:t xml:space="preserve">12 </w:t>
      </w:r>
      <w:r w:rsidRPr="00CF2D1E">
        <w:rPr>
          <w:rFonts w:asciiTheme="minorHAnsi" w:hAnsiTheme="minorHAnsi"/>
        </w:rPr>
        <w:t xml:space="preserve">mesiacov </w:t>
      </w:r>
      <w:r w:rsidR="00FD3A8C">
        <w:rPr>
          <w:rFonts w:asciiTheme="minorHAnsi" w:hAnsiTheme="minorHAnsi"/>
        </w:rPr>
        <w:t xml:space="preserve">(momentom začatia plynutia lehoty na výkon kontroly </w:t>
      </w:r>
      <w:proofErr w:type="spellStart"/>
      <w:r w:rsidR="00FD3A8C">
        <w:rPr>
          <w:rFonts w:asciiTheme="minorHAnsi" w:hAnsiTheme="minorHAnsi"/>
        </w:rPr>
        <w:t>ŽoP</w:t>
      </w:r>
      <w:proofErr w:type="spellEnd"/>
      <w:r w:rsidR="00FD3A8C">
        <w:rPr>
          <w:rFonts w:asciiTheme="minorHAnsi" w:hAnsiTheme="minorHAnsi"/>
        </w:rPr>
        <w:t xml:space="preserve"> je prvý pracovný deň nasledujúci po dni doručenia </w:t>
      </w:r>
      <w:proofErr w:type="spellStart"/>
      <w:r w:rsidR="00FD3A8C">
        <w:rPr>
          <w:rFonts w:asciiTheme="minorHAnsi" w:hAnsiTheme="minorHAnsi"/>
        </w:rPr>
        <w:t>ŽoP</w:t>
      </w:r>
      <w:proofErr w:type="spellEnd"/>
      <w:r w:rsidR="00FD3A8C">
        <w:rPr>
          <w:rFonts w:asciiTheme="minorHAnsi" w:hAnsiTheme="minorHAnsi"/>
        </w:rPr>
        <w:t xml:space="preserve"> v ITMS2014+) </w:t>
      </w:r>
      <w:r w:rsidRPr="00CF2D1E">
        <w:rPr>
          <w:rFonts w:asciiTheme="minorHAnsi" w:hAnsiTheme="minorHAnsi"/>
        </w:rPr>
        <w:t>a</w:t>
      </w:r>
      <w:r w:rsidR="0021108A">
        <w:rPr>
          <w:rFonts w:asciiTheme="minorHAnsi" w:hAnsiTheme="minorHAnsi"/>
        </w:rPr>
        <w:t> </w:t>
      </w:r>
      <w:r w:rsidRPr="00CF2D1E">
        <w:rPr>
          <w:rFonts w:asciiTheme="minorHAnsi" w:hAnsiTheme="minorHAnsi"/>
        </w:rPr>
        <w:t>súčasne</w:t>
      </w:r>
    </w:p>
    <w:p w14:paraId="3E525400" w14:textId="687A8F56" w:rsidR="0021108A" w:rsidRDefault="0021108A" w:rsidP="00CF2D1E">
      <w:pPr>
        <w:pStyle w:val="Odsekzoznamu"/>
        <w:numPr>
          <w:ilvl w:val="0"/>
          <w:numId w:val="107"/>
        </w:numPr>
        <w:ind w:left="714" w:hanging="357"/>
        <w:jc w:val="both"/>
        <w:rPr>
          <w:rFonts w:asciiTheme="minorHAnsi" w:hAnsiTheme="minorHAnsi"/>
        </w:rPr>
      </w:pPr>
      <w:r>
        <w:rPr>
          <w:rFonts w:asciiTheme="minorHAnsi" w:hAnsiTheme="minorHAnsi"/>
        </w:rPr>
        <w:t xml:space="preserve">schválenie </w:t>
      </w:r>
      <w:proofErr w:type="spellStart"/>
      <w:r>
        <w:rPr>
          <w:rFonts w:asciiTheme="minorHAnsi" w:hAnsiTheme="minorHAnsi"/>
        </w:rPr>
        <w:t>ŽoP</w:t>
      </w:r>
      <w:proofErr w:type="spellEnd"/>
      <w:r>
        <w:rPr>
          <w:rFonts w:asciiTheme="minorHAnsi" w:hAnsiTheme="minorHAnsi"/>
        </w:rPr>
        <w:t xml:space="preserve"> (zúčtovanie </w:t>
      </w:r>
      <w:r w:rsidR="009D2C2D">
        <w:rPr>
          <w:rFonts w:asciiTheme="minorHAnsi" w:hAnsiTheme="minorHAnsi"/>
        </w:rPr>
        <w:t xml:space="preserve">zálohovej platby) predloženej v zmysle predchádzajúceho bodu RO alebo </w:t>
      </w:r>
    </w:p>
    <w:p w14:paraId="04B88EF5" w14:textId="199DDB3E" w:rsidR="002724C4" w:rsidRPr="00CF2D1E" w:rsidRDefault="002724C4" w:rsidP="00CF2D1E">
      <w:pPr>
        <w:pStyle w:val="Odsekzoznamu"/>
        <w:numPr>
          <w:ilvl w:val="0"/>
          <w:numId w:val="107"/>
        </w:numPr>
        <w:ind w:left="714" w:hanging="357"/>
        <w:jc w:val="both"/>
        <w:rPr>
          <w:rFonts w:asciiTheme="minorHAnsi" w:hAnsiTheme="minorHAnsi"/>
        </w:rPr>
      </w:pPr>
      <w:r>
        <w:rPr>
          <w:rFonts w:asciiTheme="minorHAnsi" w:hAnsiTheme="minorHAnsi"/>
        </w:rPr>
        <w:t xml:space="preserve">pozastavenie schvaľovania </w:t>
      </w:r>
      <w:proofErr w:type="spellStart"/>
      <w:r>
        <w:rPr>
          <w:rFonts w:asciiTheme="minorHAnsi" w:hAnsiTheme="minorHAnsi"/>
        </w:rPr>
        <w:t>ŽoP</w:t>
      </w:r>
      <w:proofErr w:type="spellEnd"/>
      <w:r>
        <w:rPr>
          <w:rFonts w:asciiTheme="minorHAnsi" w:hAnsiTheme="minorHAnsi"/>
        </w:rPr>
        <w:t xml:space="preserve"> (zúčtovanie zálohovej platby) v celku/časti z dôvodu aplikovania pravidiel prebiehajúceho skúmania, uplatňovania preddavkových platieb do času preukázania dodania predmetu plnenia alebo</w:t>
      </w:r>
    </w:p>
    <w:p w14:paraId="7DE4ABE5" w14:textId="0530685E"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vrátenie celej sumy poskytnutej ZP, resp. nezúčtovaného rozdielu do 100 % </w:t>
      </w:r>
      <w:r w:rsidR="00495A7B">
        <w:rPr>
          <w:rFonts w:asciiTheme="minorHAnsi" w:hAnsiTheme="minorHAnsi"/>
        </w:rPr>
        <w:t xml:space="preserve">každej jednej </w:t>
      </w:r>
      <w:r w:rsidRPr="00CF2D1E">
        <w:rPr>
          <w:rFonts w:asciiTheme="minorHAnsi" w:hAnsiTheme="minorHAnsi"/>
        </w:rPr>
        <w:t>poskytnutej ZP platobnej jednotke.</w:t>
      </w:r>
    </w:p>
    <w:p w14:paraId="48A35DA9" w14:textId="77777777" w:rsidR="008207C0" w:rsidRPr="00CF2D1E" w:rsidRDefault="008207C0" w:rsidP="00215368">
      <w:pPr>
        <w:pStyle w:val="Nadpis3"/>
        <w:rPr>
          <w:rFonts w:asciiTheme="minorHAnsi" w:hAnsiTheme="minorHAnsi"/>
          <w:i/>
          <w:color w:val="365F91"/>
        </w:rPr>
      </w:pPr>
      <w:bookmarkStart w:id="328" w:name="_Toc402361109"/>
      <w:bookmarkStart w:id="329" w:name="_Toc392616974"/>
      <w:bookmarkStart w:id="330" w:name="_Toc106134783"/>
      <w:r w:rsidRPr="00CF2D1E">
        <w:rPr>
          <w:rFonts w:asciiTheme="minorHAnsi" w:hAnsiTheme="minorHAnsi"/>
          <w:i/>
          <w:color w:val="365F91"/>
        </w:rPr>
        <w:t>4.3.5.3 Systém refundácie</w:t>
      </w:r>
      <w:bookmarkEnd w:id="328"/>
      <w:bookmarkEnd w:id="329"/>
      <w:bookmarkEnd w:id="330"/>
    </w:p>
    <w:p w14:paraId="00E7895F" w14:textId="14C38508" w:rsidR="003A0A8C" w:rsidRPr="00215368" w:rsidRDefault="003A0A8C"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Pri systéme refundácie sa prostriedky EÚ a štátneho rozpočtu na spolufinancovanie preplácajú v pomere stanovenom na projekt na základe skutočne vynaložených výdavkov </w:t>
      </w:r>
      <w:r w:rsidR="003058F8" w:rsidRPr="00215368">
        <w:rPr>
          <w:rFonts w:asciiTheme="minorHAnsi" w:hAnsiTheme="minorHAnsi" w:cs="Arial"/>
          <w:szCs w:val="16"/>
        </w:rPr>
        <w:t>P</w:t>
      </w:r>
      <w:r w:rsidRPr="00215368">
        <w:rPr>
          <w:rFonts w:asciiTheme="minorHAnsi" w:hAnsiTheme="minorHAnsi" w:cs="Arial"/>
          <w:szCs w:val="16"/>
        </w:rPr>
        <w:t xml:space="preserve">rijímateľom, tzn. že </w:t>
      </w:r>
      <w:r w:rsidR="003058F8" w:rsidRPr="00215368">
        <w:rPr>
          <w:rFonts w:asciiTheme="minorHAnsi" w:hAnsiTheme="minorHAnsi" w:cs="Arial"/>
          <w:szCs w:val="16"/>
        </w:rPr>
        <w:t>P</w:t>
      </w:r>
      <w:r w:rsidRPr="00215368">
        <w:rPr>
          <w:rFonts w:asciiTheme="minorHAnsi" w:hAnsiTheme="minorHAnsi" w:cs="Arial"/>
          <w:szCs w:val="16"/>
        </w:rPr>
        <w:t xml:space="preserve">rijímateľ je povinný realizovať výdavky najskôr z vlastných zdrojov a tie mu budú pri jednotlivých platbách refundované v pomernej výške. Každá platba </w:t>
      </w:r>
      <w:r w:rsidR="003058F8" w:rsidRPr="00215368">
        <w:rPr>
          <w:rFonts w:asciiTheme="minorHAnsi" w:hAnsiTheme="minorHAnsi" w:cs="Arial"/>
          <w:szCs w:val="16"/>
        </w:rPr>
        <w:t>P</w:t>
      </w:r>
      <w:r w:rsidRPr="00215368">
        <w:rPr>
          <w:rFonts w:asciiTheme="minorHAnsi" w:hAnsiTheme="minorHAnsi" w:cs="Arial"/>
          <w:szCs w:val="16"/>
        </w:rPr>
        <w:t>rijímateľovi z prostriedkov EÚ a štátneho rozpočtu na spolufinancovanie je realizovaná len do výšky súčtu pomeru prostriedkov EÚ a štátneho rozpočtu na spolufinancovanie schváleného na projekt.</w:t>
      </w:r>
    </w:p>
    <w:p w14:paraId="2BBCD462"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Pri predkladaní žiadosti o platbu postupuje Prijímateľ nasledovne:</w:t>
      </w:r>
    </w:p>
    <w:p w14:paraId="062C6CC7" w14:textId="73DE43AF"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rijímateľ uhradí výdavky z vlastných zdrojov</w:t>
      </w:r>
      <w:r>
        <w:rPr>
          <w:rFonts w:asciiTheme="minorHAnsi" w:hAnsiTheme="minorHAnsi"/>
        </w:rPr>
        <w:t>;</w:t>
      </w:r>
      <w:r w:rsidR="008207C0" w:rsidRPr="00CF2D1E">
        <w:rPr>
          <w:rFonts w:asciiTheme="minorHAnsi" w:hAnsiTheme="minorHAnsi"/>
        </w:rPr>
        <w:t xml:space="preserve"> </w:t>
      </w:r>
    </w:p>
    <w:p w14:paraId="7155B21B" w14:textId="559E1949"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 xml:space="preserve">rijímateľ uhradí výdavky uvedené na účtovných dokladoch na bankový účet dodávateľa/zhotoviteľa, ktorý je uvedený na účtovnom doklade a musí sa zhodovať </w:t>
      </w:r>
      <w:r w:rsidR="00756DD9" w:rsidRPr="00CF2D1E">
        <w:rPr>
          <w:rFonts w:asciiTheme="minorHAnsi" w:hAnsiTheme="minorHAnsi"/>
        </w:rPr>
        <w:br/>
      </w:r>
      <w:r w:rsidR="008207C0" w:rsidRPr="00CF2D1E">
        <w:rPr>
          <w:rFonts w:asciiTheme="minorHAnsi" w:hAnsiTheme="minorHAnsi"/>
        </w:rPr>
        <w:t>s číslom účtu uvedeným v zmluve s dodávateľom/zhotoviteľom</w:t>
      </w:r>
      <w:r>
        <w:rPr>
          <w:rFonts w:asciiTheme="minorHAnsi" w:hAnsiTheme="minorHAnsi"/>
        </w:rPr>
        <w:t>;</w:t>
      </w:r>
    </w:p>
    <w:p w14:paraId="7F9EAF44" w14:textId="5F359B25"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 xml:space="preserve">rijímateľ predkladá </w:t>
      </w:r>
      <w:proofErr w:type="spellStart"/>
      <w:r w:rsidR="008207C0" w:rsidRPr="00CF2D1E">
        <w:rPr>
          <w:rFonts w:asciiTheme="minorHAnsi" w:hAnsiTheme="minorHAnsi"/>
        </w:rPr>
        <w:t>ŽoP</w:t>
      </w:r>
      <w:proofErr w:type="spellEnd"/>
      <w:r w:rsidR="008207C0" w:rsidRPr="00CF2D1E">
        <w:rPr>
          <w:rFonts w:asciiTheme="minorHAnsi" w:hAnsiTheme="minorHAnsi"/>
        </w:rPr>
        <w:t xml:space="preserve"> priebežná platba </w:t>
      </w:r>
      <w:r>
        <w:rPr>
          <w:rFonts w:asciiTheme="minorHAnsi" w:hAnsiTheme="minorHAnsi"/>
        </w:rPr>
        <w:t>RO</w:t>
      </w:r>
      <w:r w:rsidRPr="00CF2D1E">
        <w:rPr>
          <w:rFonts w:asciiTheme="minorHAnsi" w:hAnsiTheme="minorHAnsi"/>
        </w:rPr>
        <w:t xml:space="preserve"> </w:t>
      </w:r>
      <w:r w:rsidR="008207C0" w:rsidRPr="00CF2D1E">
        <w:rPr>
          <w:rFonts w:asciiTheme="minorHAnsi" w:hAnsiTheme="minorHAnsi"/>
        </w:rPr>
        <w:t>elektronicky prostredníctvom ITMS2014+</w:t>
      </w:r>
      <w:r>
        <w:rPr>
          <w:rFonts w:asciiTheme="minorHAnsi" w:hAnsiTheme="minorHAnsi"/>
        </w:rPr>
        <w:t>;</w:t>
      </w:r>
    </w:p>
    <w:p w14:paraId="05B6AE7B" w14:textId="32F2F22E"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 xml:space="preserve">rijímateľ spolu s formulárom </w:t>
      </w:r>
      <w:proofErr w:type="spellStart"/>
      <w:r w:rsidR="008207C0" w:rsidRPr="00CF2D1E">
        <w:rPr>
          <w:rFonts w:asciiTheme="minorHAnsi" w:hAnsiTheme="minorHAnsi"/>
        </w:rPr>
        <w:t>ŽoP</w:t>
      </w:r>
      <w:proofErr w:type="spellEnd"/>
      <w:r w:rsidR="008207C0" w:rsidRPr="00CF2D1E">
        <w:rPr>
          <w:rFonts w:asciiTheme="minorHAnsi" w:hAnsiTheme="minorHAnsi"/>
        </w:rPr>
        <w:t xml:space="preserve"> predkladá aj účtovné doklady</w:t>
      </w:r>
      <w:r w:rsidR="00AE2F9F" w:rsidRPr="00CF2D1E">
        <w:rPr>
          <w:rFonts w:asciiTheme="minorHAnsi" w:hAnsiTheme="minorHAnsi"/>
        </w:rPr>
        <w:t xml:space="preserve"> (</w:t>
      </w:r>
      <w:r w:rsidR="008207C0" w:rsidRPr="00CF2D1E">
        <w:rPr>
          <w:rFonts w:asciiTheme="minorHAnsi" w:hAnsiTheme="minorHAnsi"/>
        </w:rPr>
        <w:t>preukazujúce úhradu výdavku</w:t>
      </w:r>
      <w:r w:rsidR="00AE2F9F" w:rsidRPr="00CF2D1E">
        <w:rPr>
          <w:rFonts w:asciiTheme="minorHAnsi" w:hAnsiTheme="minorHAnsi"/>
        </w:rPr>
        <w:t xml:space="preserve"> </w:t>
      </w:r>
      <w:r w:rsidR="00AE2F9F" w:rsidRPr="00215368">
        <w:rPr>
          <w:rFonts w:asciiTheme="minorHAnsi" w:hAnsiTheme="minorHAnsi" w:cs="Arial"/>
          <w:szCs w:val="16"/>
        </w:rPr>
        <w:t>deklarovaného v žiadosti o platbu)</w:t>
      </w:r>
      <w:r w:rsidR="008207C0" w:rsidRPr="00CF2D1E">
        <w:rPr>
          <w:rFonts w:asciiTheme="minorHAnsi" w:hAnsiTheme="minorHAnsi"/>
        </w:rPr>
        <w:t xml:space="preserve"> a relevantnú podpornú dokumentáciu. </w:t>
      </w:r>
    </w:p>
    <w:p w14:paraId="4C505204" w14:textId="77777777" w:rsidR="008207C0" w:rsidRPr="00CF2D1E" w:rsidRDefault="008207C0" w:rsidP="00215368">
      <w:pPr>
        <w:pStyle w:val="Nadpis3"/>
        <w:rPr>
          <w:rFonts w:asciiTheme="minorHAnsi" w:hAnsiTheme="minorHAnsi"/>
          <w:i/>
          <w:color w:val="365F91"/>
        </w:rPr>
      </w:pPr>
      <w:bookmarkStart w:id="331" w:name="_Toc406485305"/>
      <w:bookmarkStart w:id="332" w:name="_Toc286911128"/>
      <w:bookmarkStart w:id="333" w:name="_Toc286267638"/>
      <w:bookmarkStart w:id="334" w:name="_Toc286255228"/>
      <w:bookmarkStart w:id="335" w:name="_Toc244589855"/>
      <w:bookmarkStart w:id="336" w:name="_Toc243104321"/>
      <w:bookmarkStart w:id="337" w:name="_Toc242970387"/>
      <w:bookmarkStart w:id="338" w:name="_Toc242970228"/>
      <w:bookmarkStart w:id="339" w:name="_Toc106134784"/>
      <w:r w:rsidRPr="00CF2D1E">
        <w:rPr>
          <w:rFonts w:asciiTheme="minorHAnsi" w:hAnsiTheme="minorHAnsi"/>
          <w:i/>
          <w:color w:val="365F91"/>
        </w:rPr>
        <w:t xml:space="preserve">4.3.5.4 Systém financovania projektov – kombinácia systémov </w:t>
      </w:r>
      <w:proofErr w:type="spellStart"/>
      <w:r w:rsidRPr="00CF2D1E">
        <w:rPr>
          <w:rFonts w:asciiTheme="minorHAnsi" w:hAnsiTheme="minorHAnsi"/>
          <w:i/>
          <w:color w:val="365F91"/>
        </w:rPr>
        <w:t>predfinancovania</w:t>
      </w:r>
      <w:proofErr w:type="spellEnd"/>
      <w:r w:rsidRPr="00CF2D1E">
        <w:rPr>
          <w:rFonts w:asciiTheme="minorHAnsi" w:hAnsiTheme="minorHAnsi"/>
          <w:i/>
          <w:color w:val="365F91"/>
        </w:rPr>
        <w:t>, zálohových platieb a refundácie</w:t>
      </w:r>
      <w:bookmarkEnd w:id="331"/>
      <w:bookmarkEnd w:id="332"/>
      <w:bookmarkEnd w:id="333"/>
      <w:bookmarkEnd w:id="334"/>
      <w:bookmarkEnd w:id="335"/>
      <w:bookmarkEnd w:id="336"/>
      <w:bookmarkEnd w:id="337"/>
      <w:bookmarkEnd w:id="338"/>
      <w:bookmarkEnd w:id="339"/>
    </w:p>
    <w:p w14:paraId="7052BD22" w14:textId="26C28EE3" w:rsidR="003A0A8C" w:rsidRPr="00215368" w:rsidRDefault="003A0A8C"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V závislosti od podmienok oprávnenosti </w:t>
      </w:r>
      <w:r w:rsidR="003058F8" w:rsidRPr="00215368">
        <w:rPr>
          <w:rFonts w:asciiTheme="minorHAnsi" w:hAnsiTheme="minorHAnsi" w:cs="Arial"/>
          <w:szCs w:val="16"/>
        </w:rPr>
        <w:t>P</w:t>
      </w:r>
      <w:r w:rsidRPr="00215368">
        <w:rPr>
          <w:rFonts w:asciiTheme="minorHAnsi" w:hAnsiTheme="minorHAnsi" w:cs="Arial"/>
          <w:szCs w:val="16"/>
        </w:rPr>
        <w:t xml:space="preserve">rijímateľa na využívanie jednotlivých systémov financovania a v závislosti od určenia </w:t>
      </w:r>
      <w:r w:rsidR="006C0C45">
        <w:rPr>
          <w:rFonts w:asciiTheme="minorHAnsi" w:hAnsiTheme="minorHAnsi" w:cs="Arial"/>
          <w:szCs w:val="16"/>
        </w:rPr>
        <w:t>RO</w:t>
      </w:r>
      <w:r w:rsidR="006C0C45" w:rsidRPr="00215368">
        <w:rPr>
          <w:rFonts w:asciiTheme="minorHAnsi" w:hAnsiTheme="minorHAnsi" w:cs="Arial"/>
          <w:szCs w:val="16"/>
        </w:rPr>
        <w:t xml:space="preserve"> </w:t>
      </w:r>
      <w:r w:rsidRPr="00215368">
        <w:rPr>
          <w:rFonts w:asciiTheme="minorHAnsi" w:hAnsiTheme="minorHAnsi" w:cs="Arial"/>
          <w:szCs w:val="16"/>
        </w:rPr>
        <w:t>stanoveného v zmluve o </w:t>
      </w:r>
      <w:r w:rsidR="0031665C">
        <w:rPr>
          <w:rFonts w:asciiTheme="minorHAnsi" w:hAnsiTheme="minorHAnsi" w:cs="Arial"/>
          <w:szCs w:val="16"/>
        </w:rPr>
        <w:t>NFP</w:t>
      </w:r>
      <w:r w:rsidRPr="00215368">
        <w:rPr>
          <w:rFonts w:asciiTheme="minorHAnsi" w:hAnsiTheme="minorHAnsi" w:cs="Arial"/>
          <w:szCs w:val="16"/>
        </w:rPr>
        <w:t xml:space="preserve"> môže </w:t>
      </w:r>
      <w:r w:rsidR="003058F8" w:rsidRPr="00215368">
        <w:rPr>
          <w:rFonts w:asciiTheme="minorHAnsi" w:hAnsiTheme="minorHAnsi" w:cs="Arial"/>
          <w:szCs w:val="16"/>
        </w:rPr>
        <w:t>P</w:t>
      </w:r>
      <w:r w:rsidRPr="00215368">
        <w:rPr>
          <w:rFonts w:asciiTheme="minorHAnsi" w:hAnsiTheme="minorHAnsi" w:cs="Arial"/>
          <w:szCs w:val="16"/>
        </w:rPr>
        <w:t xml:space="preserve">rijímateľ systém refundácie kombinovať so systémom </w:t>
      </w:r>
      <w:proofErr w:type="spellStart"/>
      <w:r w:rsidRPr="00215368">
        <w:rPr>
          <w:rFonts w:asciiTheme="minorHAnsi" w:hAnsiTheme="minorHAnsi" w:cs="Arial"/>
          <w:szCs w:val="16"/>
        </w:rPr>
        <w:t>predfinancovania</w:t>
      </w:r>
      <w:proofErr w:type="spellEnd"/>
      <w:r w:rsidRPr="00215368">
        <w:rPr>
          <w:rFonts w:asciiTheme="minorHAnsi" w:hAnsiTheme="minorHAnsi" w:cs="Arial"/>
          <w:szCs w:val="16"/>
        </w:rPr>
        <w:t xml:space="preserve"> a/alebo so systémom zálohových platieb.</w:t>
      </w:r>
    </w:p>
    <w:p w14:paraId="4067392C"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lastRenderedPageBreak/>
        <w:t xml:space="preserve">V prípade kombinácie dvoch alebo všetkých troch systémov financovania (Prijímateľom </w:t>
      </w:r>
      <w:r w:rsidR="00756DD9" w:rsidRPr="00CF2D1E">
        <w:rPr>
          <w:rFonts w:asciiTheme="minorHAnsi" w:hAnsiTheme="minorHAnsi"/>
        </w:rPr>
        <w:br/>
      </w:r>
      <w:r w:rsidRPr="00CF2D1E">
        <w:rPr>
          <w:rFonts w:asciiTheme="minorHAnsi" w:hAnsiTheme="minorHAnsi"/>
        </w:rPr>
        <w:t xml:space="preserve">je ŠRO) môže Prijímateľ jednotlivé </w:t>
      </w:r>
      <w:proofErr w:type="spellStart"/>
      <w:r w:rsidRPr="00CF2D1E">
        <w:rPr>
          <w:rFonts w:asciiTheme="minorHAnsi" w:hAnsiTheme="minorHAnsi"/>
        </w:rPr>
        <w:t>ŽoP</w:t>
      </w:r>
      <w:proofErr w:type="spellEnd"/>
      <w:r w:rsidRPr="00CF2D1E">
        <w:rPr>
          <w:rFonts w:asciiTheme="minorHAnsi" w:hAnsiTheme="minorHAnsi"/>
        </w:rPr>
        <w:t xml:space="preserve"> predkladať len na jeden z uvedených systémov. Napr. výdavky realizované z poskytnutého </w:t>
      </w:r>
      <w:proofErr w:type="spellStart"/>
      <w:r w:rsidRPr="00CF2D1E">
        <w:rPr>
          <w:rFonts w:asciiTheme="minorHAnsi" w:hAnsiTheme="minorHAnsi"/>
        </w:rPr>
        <w:t>predfinancovania</w:t>
      </w:r>
      <w:proofErr w:type="spellEnd"/>
      <w:r w:rsidRPr="00CF2D1E">
        <w:rPr>
          <w:rFonts w:asciiTheme="minorHAnsi" w:hAnsiTheme="minorHAnsi"/>
        </w:rPr>
        <w:t xml:space="preserve"> nemôže Prijímateľ kombinovať spolu </w:t>
      </w:r>
      <w:r w:rsidR="00756DD9" w:rsidRPr="00CF2D1E">
        <w:rPr>
          <w:rFonts w:asciiTheme="minorHAnsi" w:hAnsiTheme="minorHAnsi"/>
        </w:rPr>
        <w:br/>
      </w:r>
      <w:r w:rsidRPr="00CF2D1E">
        <w:rPr>
          <w:rFonts w:asciiTheme="minorHAnsi" w:hAnsiTheme="minorHAnsi"/>
        </w:rPr>
        <w:t xml:space="preserve">s výdavkami uplatňovanými systémom refundácie, resp. zúčtovania ZP v jednej </w:t>
      </w:r>
      <w:proofErr w:type="spellStart"/>
      <w:r w:rsidRPr="00CF2D1E">
        <w:rPr>
          <w:rFonts w:asciiTheme="minorHAnsi" w:hAnsiTheme="minorHAnsi"/>
        </w:rPr>
        <w:t>ŽoP</w:t>
      </w:r>
      <w:proofErr w:type="spellEnd"/>
      <w:r w:rsidRPr="00CF2D1E">
        <w:rPr>
          <w:rFonts w:asciiTheme="minorHAnsi" w:hAnsiTheme="minorHAnsi"/>
        </w:rPr>
        <w:t xml:space="preserve">. V takom prípade Prijímateľ predkladá samostatne </w:t>
      </w:r>
      <w:proofErr w:type="spellStart"/>
      <w:r w:rsidRPr="00CF2D1E">
        <w:rPr>
          <w:rFonts w:asciiTheme="minorHAnsi" w:hAnsiTheme="minorHAnsi"/>
        </w:rPr>
        <w:t>ŽoP</w:t>
      </w:r>
      <w:proofErr w:type="spellEnd"/>
      <w:r w:rsidRPr="00CF2D1E">
        <w:rPr>
          <w:rFonts w:asciiTheme="minorHAnsi" w:hAnsiTheme="minorHAnsi"/>
        </w:rPr>
        <w:t xml:space="preserve"> - </w:t>
      </w:r>
      <w:proofErr w:type="spellStart"/>
      <w:r w:rsidRPr="00CF2D1E">
        <w:rPr>
          <w:rFonts w:asciiTheme="minorHAnsi" w:hAnsiTheme="minorHAnsi"/>
        </w:rPr>
        <w:t>predfinancovanie</w:t>
      </w:r>
      <w:proofErr w:type="spellEnd"/>
      <w:r w:rsidRPr="00CF2D1E">
        <w:rPr>
          <w:rFonts w:asciiTheme="minorHAnsi" w:hAnsiTheme="minorHAnsi"/>
        </w:rPr>
        <w:t xml:space="preserve"> a samostatne </w:t>
      </w:r>
      <w:proofErr w:type="spellStart"/>
      <w:r w:rsidRPr="00CF2D1E">
        <w:rPr>
          <w:rFonts w:asciiTheme="minorHAnsi" w:hAnsiTheme="minorHAnsi"/>
        </w:rPr>
        <w:t>ŽoP</w:t>
      </w:r>
      <w:proofErr w:type="spellEnd"/>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 refundácia, resp. </w:t>
      </w:r>
      <w:proofErr w:type="spellStart"/>
      <w:r w:rsidRPr="00CF2D1E">
        <w:rPr>
          <w:rFonts w:asciiTheme="minorHAnsi" w:hAnsiTheme="minorHAnsi"/>
        </w:rPr>
        <w:t>ŽoP</w:t>
      </w:r>
      <w:proofErr w:type="spellEnd"/>
      <w:r w:rsidRPr="00CF2D1E">
        <w:rPr>
          <w:rFonts w:asciiTheme="minorHAnsi" w:hAnsiTheme="minorHAnsi"/>
        </w:rPr>
        <w:t xml:space="preserve"> zúčtovanie ZP.</w:t>
      </w:r>
    </w:p>
    <w:p w14:paraId="53091F08" w14:textId="77777777" w:rsidR="008207C0" w:rsidRPr="00CF2D1E" w:rsidRDefault="008207C0" w:rsidP="00215368">
      <w:pPr>
        <w:pStyle w:val="Nadpis3"/>
        <w:rPr>
          <w:rFonts w:asciiTheme="minorHAnsi" w:hAnsiTheme="minorHAnsi"/>
          <w:color w:val="365F91"/>
        </w:rPr>
      </w:pPr>
      <w:bookmarkStart w:id="340" w:name="_Toc406485336"/>
      <w:bookmarkStart w:id="341" w:name="_Toc106134785"/>
      <w:r w:rsidRPr="00CF2D1E">
        <w:rPr>
          <w:rFonts w:asciiTheme="minorHAnsi" w:hAnsiTheme="minorHAnsi"/>
          <w:color w:val="365F91"/>
        </w:rPr>
        <w:t>4.3.6 Nezrovnalosti a vrátenie finančných prostriedkov</w:t>
      </w:r>
      <w:bookmarkEnd w:id="340"/>
      <w:bookmarkEnd w:id="341"/>
      <w:r w:rsidRPr="00CF2D1E">
        <w:rPr>
          <w:rFonts w:asciiTheme="minorHAnsi" w:hAnsiTheme="minorHAnsi"/>
          <w:color w:val="365F91"/>
        </w:rPr>
        <w:t xml:space="preserve"> </w:t>
      </w:r>
    </w:p>
    <w:p w14:paraId="1FF84BC7" w14:textId="77777777" w:rsidR="008207C0" w:rsidRPr="00CF2D1E" w:rsidRDefault="008207C0" w:rsidP="00215368">
      <w:pPr>
        <w:pStyle w:val="Nadpis3"/>
        <w:rPr>
          <w:rFonts w:asciiTheme="minorHAnsi" w:hAnsiTheme="minorHAnsi"/>
          <w:i/>
          <w:color w:val="365F91"/>
        </w:rPr>
      </w:pPr>
      <w:bookmarkStart w:id="342" w:name="_Toc106134786"/>
      <w:r w:rsidRPr="00CF2D1E">
        <w:rPr>
          <w:rFonts w:asciiTheme="minorHAnsi" w:hAnsiTheme="minorHAnsi"/>
          <w:i/>
          <w:color w:val="365F91"/>
        </w:rPr>
        <w:t>4.3.6.1 Nezrovnalosť</w:t>
      </w:r>
      <w:bookmarkEnd w:id="342"/>
    </w:p>
    <w:p w14:paraId="17B480C9" w14:textId="5D26902A" w:rsidR="00FA69BC" w:rsidRPr="00CF2D1E" w:rsidRDefault="008207C0" w:rsidP="00215368">
      <w:pPr>
        <w:rPr>
          <w:rFonts w:asciiTheme="minorHAnsi" w:hAnsiTheme="minorHAnsi"/>
        </w:rPr>
      </w:pPr>
      <w:r w:rsidRPr="00CF2D1E">
        <w:rPr>
          <w:rFonts w:asciiTheme="minorHAnsi" w:hAnsiTheme="minorHAnsi"/>
        </w:rPr>
        <w:t xml:space="preserve">V súlade so všeobecným nariadením sa pod pojmom </w:t>
      </w:r>
      <w:r w:rsidRPr="00CF2D1E">
        <w:rPr>
          <w:rFonts w:asciiTheme="minorHAnsi" w:hAnsiTheme="minorHAnsi"/>
          <w:b/>
        </w:rPr>
        <w:t>"nezrovnalosť“</w:t>
      </w:r>
      <w:r w:rsidRPr="00CF2D1E">
        <w:rPr>
          <w:rFonts w:asciiTheme="minorHAnsi" w:hAnsiTheme="minorHAnsi"/>
        </w:rPr>
        <w:t xml:space="preserve"> rozumie akékoľvek </w:t>
      </w:r>
      <w:r w:rsidRPr="00CF2D1E">
        <w:rPr>
          <w:rFonts w:asciiTheme="minorHAnsi" w:hAnsiTheme="minorHAnsi"/>
          <w:b/>
        </w:rPr>
        <w:t>porušenie práva Únie alebo vnútroštátneho práva</w:t>
      </w:r>
      <w:r w:rsidRPr="00CF2D1E">
        <w:rPr>
          <w:rFonts w:asciiTheme="minorHAnsi" w:hAnsiTheme="minorHAnsi"/>
        </w:rPr>
        <w:t xml:space="preserve"> týkajúceho sa jeho uplatňovania, vyplývajúce z konania alebo opomenutia hospodárskeho subjektu, ktorý sa zúčastňuje </w:t>
      </w:r>
      <w:r w:rsidR="00756DD9" w:rsidRPr="00CF2D1E">
        <w:rPr>
          <w:rFonts w:asciiTheme="minorHAnsi" w:hAnsiTheme="minorHAnsi"/>
        </w:rPr>
        <w:br/>
      </w:r>
      <w:r w:rsidRPr="00CF2D1E">
        <w:rPr>
          <w:rFonts w:asciiTheme="minorHAnsi" w:hAnsiTheme="minorHAnsi"/>
        </w:rPr>
        <w:t xml:space="preserve">na vykonávaní európskych štrukturálnych a investičných fondov, </w:t>
      </w:r>
      <w:r w:rsidRPr="00CF2D1E">
        <w:rPr>
          <w:rFonts w:asciiTheme="minorHAnsi" w:hAnsiTheme="minorHAnsi"/>
          <w:b/>
        </w:rPr>
        <w:t>dôsledkom čoho je alebo by bol negatívny dopad na rozpočet Únie</w:t>
      </w:r>
      <w:r w:rsidRPr="00CF2D1E">
        <w:rPr>
          <w:rFonts w:asciiTheme="minorHAnsi" w:hAnsiTheme="minorHAnsi"/>
        </w:rPr>
        <w:t xml:space="preserve"> zaťažením všeobecného rozpočtu neoprávneným výdavkom.</w:t>
      </w:r>
    </w:p>
    <w:p w14:paraId="289840A3" w14:textId="2D5B04CD" w:rsidR="008207C0" w:rsidRPr="00CF2D1E" w:rsidRDefault="008207C0" w:rsidP="00CF2D1E">
      <w:pPr>
        <w:spacing w:before="120"/>
        <w:rPr>
          <w:rFonts w:asciiTheme="minorHAnsi" w:hAnsiTheme="minorHAnsi"/>
        </w:rPr>
      </w:pPr>
      <w:r w:rsidRPr="00CF2D1E">
        <w:rPr>
          <w:rFonts w:asciiTheme="minorHAnsi" w:hAnsiTheme="minorHAnsi"/>
        </w:rPr>
        <w:t>Nezrovnalosť vznikne v dôsledku porušenia právnych predpisov EÚ alebo</w:t>
      </w:r>
      <w:r w:rsidR="00215368">
        <w:rPr>
          <w:rFonts w:asciiTheme="minorHAnsi" w:hAnsiTheme="minorHAnsi"/>
        </w:rPr>
        <w:t xml:space="preserve"> </w:t>
      </w:r>
      <w:r w:rsidR="00961979" w:rsidRPr="00CF2D1E">
        <w:rPr>
          <w:rFonts w:asciiTheme="minorHAnsi" w:hAnsiTheme="minorHAnsi"/>
        </w:rPr>
        <w:t>SR</w:t>
      </w:r>
      <w:r w:rsidRPr="00CF2D1E">
        <w:rPr>
          <w:rFonts w:asciiTheme="minorHAnsi" w:hAnsiTheme="minorHAnsi"/>
        </w:rPr>
        <w:t>, ktoré upravujú poskytnutie alebo použitie finančných prostriedkov EÚ a finančných prostriedkov ŠR na spolufinancovanie</w:t>
      </w:r>
      <w:r w:rsidR="00D33472" w:rsidRPr="00CF2D1E">
        <w:rPr>
          <w:rFonts w:asciiTheme="minorHAnsi" w:hAnsiTheme="minorHAnsi"/>
        </w:rPr>
        <w:t xml:space="preserve">, úmyselného alebo spôsobeného z nedbanlivosti, pričom toto porušenie vyplýva z konania alebo opomenutia konania subjektu (napr. </w:t>
      </w:r>
      <w:r w:rsidR="00B738CB" w:rsidRPr="00CF2D1E">
        <w:rPr>
          <w:rFonts w:asciiTheme="minorHAnsi" w:hAnsiTheme="minorHAnsi"/>
        </w:rPr>
        <w:t>Poskytovateľa</w:t>
      </w:r>
      <w:r w:rsidR="00D33472" w:rsidRPr="00CF2D1E">
        <w:rPr>
          <w:rFonts w:asciiTheme="minorHAnsi" w:hAnsiTheme="minorHAnsi"/>
        </w:rPr>
        <w:t xml:space="preserve"> alebo </w:t>
      </w:r>
      <w:r w:rsidR="003058F8" w:rsidRPr="00CF2D1E">
        <w:rPr>
          <w:rFonts w:asciiTheme="minorHAnsi" w:hAnsiTheme="minorHAnsi"/>
        </w:rPr>
        <w:t>P</w:t>
      </w:r>
      <w:r w:rsidR="00D33472" w:rsidRPr="00CF2D1E">
        <w:rPr>
          <w:rFonts w:asciiTheme="minorHAnsi" w:hAnsiTheme="minorHAnsi"/>
        </w:rPr>
        <w:t>rijímateľa / partnera) a jeho dôsledkom je alebo by mohlo byť poškodenie rozpočtu EÚ alebo rozpočtu verejnej správy</w:t>
      </w:r>
      <w:r w:rsidRPr="00CF2D1E">
        <w:rPr>
          <w:rFonts w:asciiTheme="minorHAnsi" w:hAnsiTheme="minorHAnsi"/>
        </w:rPr>
        <w:t xml:space="preserve">. Pre vznik nezrovnalosti forma zavinenia nie je rozhodujúca, nezrovnalosti, ktoré majú charakter trestných činov (napr. poškodzovania finančných záujmov </w:t>
      </w:r>
      <w:r w:rsidR="00D33472" w:rsidRPr="00CF2D1E">
        <w:rPr>
          <w:rFonts w:asciiTheme="minorHAnsi" w:hAnsiTheme="minorHAnsi"/>
        </w:rPr>
        <w:t>EÚ</w:t>
      </w:r>
      <w:r w:rsidRPr="00CF2D1E">
        <w:rPr>
          <w:rFonts w:asciiTheme="minorHAnsi" w:hAnsiTheme="minorHAnsi"/>
        </w:rPr>
        <w:t xml:space="preserve">, podvodov, korupcie, prijímania úplatku, podplácania atď.) sú nezrovnalosti spôsobené úmyselným konaním alebo z nedbanlivosti. Za nezrovnalosť sa považuje aj porušenie právnych prepisov EÚ alebo </w:t>
      </w:r>
      <w:r w:rsidR="00D33472" w:rsidRPr="00CF2D1E">
        <w:rPr>
          <w:rFonts w:asciiTheme="minorHAnsi" w:hAnsiTheme="minorHAnsi"/>
        </w:rPr>
        <w:t>SR</w:t>
      </w:r>
      <w:r w:rsidRPr="00CF2D1E">
        <w:rPr>
          <w:rFonts w:asciiTheme="minorHAnsi" w:hAnsiTheme="minorHAnsi"/>
        </w:rPr>
        <w:t xml:space="preserve">, ktoré vo svojich ustanoveniach chránia finančné záujmy EÚ. </w:t>
      </w:r>
    </w:p>
    <w:p w14:paraId="73F46795" w14:textId="52D7B3AC" w:rsidR="008207C0" w:rsidRPr="00CF2D1E" w:rsidRDefault="008207C0" w:rsidP="00CF2D1E">
      <w:pPr>
        <w:spacing w:before="120"/>
        <w:rPr>
          <w:rFonts w:asciiTheme="minorHAnsi" w:hAnsiTheme="minorHAnsi"/>
        </w:rPr>
      </w:pPr>
      <w:r w:rsidRPr="00CF2D1E">
        <w:rPr>
          <w:rFonts w:asciiTheme="minorHAnsi" w:hAnsiTheme="minorHAnsi"/>
        </w:rPr>
        <w:t xml:space="preserve">Z pohľadu legislatívy </w:t>
      </w:r>
      <w:r w:rsidR="00D33472" w:rsidRPr="00CF2D1E">
        <w:rPr>
          <w:rFonts w:asciiTheme="minorHAnsi" w:hAnsiTheme="minorHAnsi"/>
        </w:rPr>
        <w:t>SR</w:t>
      </w:r>
      <w:r w:rsidRPr="00CF2D1E">
        <w:rPr>
          <w:rFonts w:asciiTheme="minorHAnsi" w:hAnsiTheme="minorHAnsi"/>
        </w:rPr>
        <w:t xml:space="preserve"> má na vznik nezrovnalosti priamy dopad najmä: </w:t>
      </w:r>
    </w:p>
    <w:p w14:paraId="0236AC14" w14:textId="3814BEDA"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porušenie finančnej disciplíny</w:t>
      </w:r>
      <w:r w:rsidRPr="00CF2D1E">
        <w:rPr>
          <w:rFonts w:asciiTheme="minorHAnsi" w:hAnsiTheme="minorHAnsi"/>
        </w:rPr>
        <w:t xml:space="preserve"> podľa § 31 ods. 1 zákona č. 523/2004 Z. z. o rozpočtových pravidlách verejnej správy, </w:t>
      </w:r>
      <w:r w:rsidR="00D33472" w:rsidRPr="00CF2D1E">
        <w:rPr>
          <w:rFonts w:asciiTheme="minorHAnsi" w:hAnsiTheme="minorHAnsi"/>
        </w:rPr>
        <w:t>toto ustanovenie</w:t>
      </w:r>
      <w:r w:rsidRPr="00CF2D1E">
        <w:rPr>
          <w:rFonts w:asciiTheme="minorHAnsi" w:hAnsiTheme="minorHAnsi"/>
        </w:rPr>
        <w:t xml:space="preserve"> definuje jednotlivé skutkové podstaty porušenia finančnej disciplíny. Nezrovnalosť nemusí vždy predstavovať porušenie finančnej disciplíny a naopak porušenie finančnej disciplíny nemusí vždy zodpovedať nezrovnalosti;</w:t>
      </w:r>
    </w:p>
    <w:p w14:paraId="067432F1" w14:textId="10F07116"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 xml:space="preserve">porušenie pravidiel a postupov verejného obstarávania </w:t>
      </w:r>
      <w:r w:rsidRPr="00CF2D1E">
        <w:rPr>
          <w:rFonts w:asciiTheme="minorHAnsi" w:hAnsiTheme="minorHAnsi"/>
        </w:rPr>
        <w:t xml:space="preserve">podľa </w:t>
      </w:r>
      <w:r w:rsidR="00604B6E" w:rsidRPr="00CF2D1E">
        <w:rPr>
          <w:rFonts w:asciiTheme="minorHAnsi" w:hAnsiTheme="minorHAnsi"/>
        </w:rPr>
        <w:t xml:space="preserve">zákona č. 25/2006 Z. z. o verejnom obstarávaní a </w:t>
      </w:r>
      <w:r w:rsidR="000A4869">
        <w:rPr>
          <w:rFonts w:asciiTheme="minorHAnsi" w:hAnsiTheme="minorHAnsi"/>
        </w:rPr>
        <w:t>ZVO</w:t>
      </w:r>
      <w:r w:rsidR="00604B6E" w:rsidRPr="00CF2D1E">
        <w:rPr>
          <w:rFonts w:asciiTheme="minorHAnsi" w:hAnsiTheme="minorHAnsi"/>
        </w:rPr>
        <w:t xml:space="preserve"> a s tým súvisiacim rozhodnutím Komisie </w:t>
      </w:r>
      <w:r w:rsidRPr="00CF2D1E">
        <w:rPr>
          <w:rFonts w:asciiTheme="minorHAnsi" w:hAnsiTheme="minorHAnsi"/>
        </w:rPr>
        <w:t>č. C(2013) 9527 o stanovení a schválení usmernení o určení finančných opráv, ktoré má Komisia uplatňovať na výdavky financované Úniou v rámci zdieľaného hospodárenia pri nedodržaní pravidiel verejného obstarávania</w:t>
      </w:r>
      <w:r w:rsidR="005A3C78" w:rsidRPr="00CF2D1E">
        <w:rPr>
          <w:rFonts w:asciiTheme="minorHAnsi" w:hAnsiTheme="minorHAnsi"/>
        </w:rPr>
        <w:t>;</w:t>
      </w:r>
    </w:p>
    <w:p w14:paraId="32D2F975" w14:textId="4D6CFFB4" w:rsidR="005A3C78" w:rsidRPr="00CF2D1E" w:rsidRDefault="005A3C78"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 xml:space="preserve">porušenie ochrany hospodárskej súťaže </w:t>
      </w:r>
      <w:r w:rsidRPr="00CF2D1E">
        <w:rPr>
          <w:rFonts w:asciiTheme="minorHAnsi" w:hAnsiTheme="minorHAnsi"/>
        </w:rPr>
        <w:t>podľa zákona č. 1</w:t>
      </w:r>
      <w:r w:rsidR="00B47B24">
        <w:rPr>
          <w:rFonts w:asciiTheme="minorHAnsi" w:hAnsiTheme="minorHAnsi"/>
        </w:rPr>
        <w:t>87</w:t>
      </w:r>
      <w:r w:rsidRPr="00CF2D1E">
        <w:rPr>
          <w:rFonts w:asciiTheme="minorHAnsi" w:hAnsiTheme="minorHAnsi"/>
        </w:rPr>
        <w:t>/20</w:t>
      </w:r>
      <w:r w:rsidR="00B47B24">
        <w:rPr>
          <w:rFonts w:asciiTheme="minorHAnsi" w:hAnsiTheme="minorHAnsi"/>
        </w:rPr>
        <w:t>2</w:t>
      </w:r>
      <w:r w:rsidRPr="00CF2D1E">
        <w:rPr>
          <w:rFonts w:asciiTheme="minorHAnsi" w:hAnsiTheme="minorHAnsi"/>
        </w:rPr>
        <w:t xml:space="preserve">1 Z. z. o ochrane hospodárskej súťaže </w:t>
      </w:r>
      <w:r w:rsidR="00B47B24">
        <w:rPr>
          <w:rFonts w:asciiTheme="minorHAnsi" w:hAnsiTheme="minorHAnsi"/>
        </w:rPr>
        <w:t xml:space="preserve">a o zmene a doplnení niektorých </w:t>
      </w:r>
      <w:proofErr w:type="spellStart"/>
      <w:r w:rsidR="00B47B24">
        <w:rPr>
          <w:rFonts w:asciiTheme="minorHAnsi" w:hAnsiTheme="minorHAnsi"/>
        </w:rPr>
        <w:t>zákonov</w:t>
      </w:r>
      <w:r w:rsidRPr="00CF2D1E">
        <w:rPr>
          <w:rFonts w:asciiTheme="minorHAnsi" w:hAnsiTheme="minorHAnsi"/>
        </w:rPr>
        <w:t>najmä</w:t>
      </w:r>
      <w:proofErr w:type="spellEnd"/>
      <w:r w:rsidRPr="00CF2D1E">
        <w:rPr>
          <w:rFonts w:asciiTheme="minorHAnsi" w:hAnsiTheme="minorHAnsi"/>
        </w:rPr>
        <w:t xml:space="preserve"> pre prípady kartelov, zneužívania dominantného postavenia, vertikálnych dohôd, koncentrácie alebo obmedzenia hospodárskej súťaže;</w:t>
      </w:r>
    </w:p>
    <w:p w14:paraId="4A69FF4C" w14:textId="1042FCD4" w:rsidR="00D377BB" w:rsidRPr="00CF2D1E" w:rsidRDefault="00D377BB" w:rsidP="00CF2D1E">
      <w:pPr>
        <w:pStyle w:val="Odsekzoznamu"/>
        <w:numPr>
          <w:ilvl w:val="0"/>
          <w:numId w:val="107"/>
        </w:numPr>
        <w:ind w:left="714" w:hanging="357"/>
        <w:jc w:val="both"/>
        <w:rPr>
          <w:rFonts w:asciiTheme="minorHAnsi" w:hAnsiTheme="minorHAnsi"/>
          <w:b/>
        </w:rPr>
      </w:pPr>
      <w:r w:rsidRPr="00CF2D1E">
        <w:rPr>
          <w:rFonts w:asciiTheme="minorHAnsi" w:hAnsiTheme="minorHAnsi"/>
          <w:b/>
        </w:rPr>
        <w:t>protiprávne konanie ako trestný čin podľa zákona č. 300/2005 Z. z. trestný zákon v znení neskorších predpisov najmä pre trestné činy poškodzovania finančných záujmov EÚ, subvenčný podvod alebo machinácie pri verejnom obstarávaní a verejnej dražbe</w:t>
      </w:r>
      <w:r w:rsidR="006C0C45">
        <w:rPr>
          <w:rFonts w:asciiTheme="minorHAnsi" w:hAnsiTheme="minorHAnsi"/>
          <w:b/>
        </w:rPr>
        <w:t>;</w:t>
      </w:r>
      <w:r w:rsidRPr="00CF2D1E">
        <w:rPr>
          <w:rFonts w:asciiTheme="minorHAnsi" w:hAnsiTheme="minorHAnsi"/>
          <w:b/>
        </w:rPr>
        <w:t xml:space="preserve"> </w:t>
      </w:r>
    </w:p>
    <w:p w14:paraId="65B43CFD" w14:textId="732F0B91" w:rsidR="00865023" w:rsidRPr="00CF2D1E" w:rsidRDefault="00865023" w:rsidP="00CF2D1E">
      <w:pPr>
        <w:pStyle w:val="Odsekzoznamu"/>
        <w:numPr>
          <w:ilvl w:val="0"/>
          <w:numId w:val="107"/>
        </w:numPr>
        <w:ind w:left="714" w:hanging="357"/>
        <w:jc w:val="both"/>
        <w:rPr>
          <w:rFonts w:asciiTheme="minorHAnsi" w:hAnsiTheme="minorHAnsi"/>
          <w:b/>
        </w:rPr>
      </w:pPr>
      <w:r w:rsidRPr="00CF2D1E">
        <w:rPr>
          <w:rFonts w:asciiTheme="minorHAnsi" w:hAnsiTheme="minorHAnsi"/>
          <w:b/>
        </w:rPr>
        <w:t>porušenie zákona o účtovníctve.</w:t>
      </w:r>
    </w:p>
    <w:p w14:paraId="4E94919F" w14:textId="77777777" w:rsidR="008207C0" w:rsidRPr="00CF2D1E" w:rsidRDefault="008207C0" w:rsidP="00CF2D1E">
      <w:pPr>
        <w:pStyle w:val="Nadpis7"/>
        <w:numPr>
          <w:ilvl w:val="0"/>
          <w:numId w:val="17"/>
        </w:numPr>
        <w:rPr>
          <w:rFonts w:asciiTheme="minorHAnsi" w:hAnsiTheme="minorHAnsi"/>
          <w:b/>
        </w:rPr>
      </w:pPr>
      <w:r w:rsidRPr="00CF2D1E">
        <w:rPr>
          <w:rFonts w:asciiTheme="minorHAnsi" w:hAnsiTheme="minorHAnsi"/>
          <w:b/>
        </w:rPr>
        <w:lastRenderedPageBreak/>
        <w:t xml:space="preserve">Zistenie nezrovnalostí </w:t>
      </w:r>
    </w:p>
    <w:p w14:paraId="34A36731" w14:textId="6EDBAAD1" w:rsidR="008207C0" w:rsidRPr="00CF2D1E" w:rsidRDefault="009F2658" w:rsidP="00CF2D1E">
      <w:pPr>
        <w:spacing w:before="120"/>
        <w:rPr>
          <w:rFonts w:asciiTheme="minorHAnsi" w:hAnsiTheme="minorHAnsi"/>
        </w:rPr>
      </w:pPr>
      <w:r w:rsidRPr="00CF2D1E">
        <w:rPr>
          <w:rFonts w:asciiTheme="minorHAnsi" w:hAnsiTheme="minorHAnsi"/>
        </w:rPr>
        <w:t>Nezrovnalosť môže zistiť RO, PJ, CO, kontrolné a správne orgány, OA alebo spolupracujúci orgán. V rámci kontrolnej činnosti môže nezrovnalosť zistiť aj NKÚ SR, ÚVA a ÚVO, Protimonopolný úrad, Národná kriminálna agentúra Prezídia Policajného zboru alebo Úrad vlády ako SR v rámci výkonu svojich kompetencií, orgány EK, EDA</w:t>
      </w:r>
      <w:r w:rsidR="00681FA2">
        <w:rPr>
          <w:rFonts w:asciiTheme="minorHAnsi" w:hAnsiTheme="minorHAnsi"/>
        </w:rPr>
        <w:t>,</w:t>
      </w:r>
      <w:r w:rsidRPr="00CF2D1E">
        <w:rPr>
          <w:rFonts w:asciiTheme="minorHAnsi" w:hAnsiTheme="minorHAnsi"/>
        </w:rPr>
        <w:t xml:space="preserve"> OLAF EK (Európsky úrad pre boj proti podvodom)</w:t>
      </w:r>
      <w:r w:rsidR="00681FA2">
        <w:rPr>
          <w:rFonts w:asciiTheme="minorHAnsi" w:hAnsiTheme="minorHAnsi"/>
        </w:rPr>
        <w:t xml:space="preserve"> a Európska prokuratúra</w:t>
      </w:r>
      <w:r w:rsidRPr="00CF2D1E">
        <w:rPr>
          <w:rFonts w:asciiTheme="minorHAnsi" w:hAnsiTheme="minorHAnsi"/>
        </w:rPr>
        <w:t xml:space="preserve"> v rámci výkonu auditov a vyšetrovaní.</w:t>
      </w:r>
      <w:r w:rsidR="007063FE" w:rsidRPr="00CF2D1E">
        <w:rPr>
          <w:rFonts w:asciiTheme="minorHAnsi" w:hAnsiTheme="minorHAnsi" w:cs="Calibri"/>
          <w:bCs/>
          <w:sz w:val="20"/>
          <w:szCs w:val="20"/>
        </w:rPr>
        <w:t xml:space="preserve"> </w:t>
      </w:r>
    </w:p>
    <w:p w14:paraId="6DE84706" w14:textId="0DA144B7" w:rsidR="00EB0303" w:rsidRPr="00CF2D1E" w:rsidRDefault="008207C0" w:rsidP="00CF2D1E">
      <w:pPr>
        <w:widowControl w:val="0"/>
        <w:autoSpaceDE w:val="0"/>
        <w:autoSpaceDN w:val="0"/>
        <w:adjustRightInd w:val="0"/>
        <w:spacing w:before="120"/>
        <w:rPr>
          <w:rFonts w:asciiTheme="minorHAnsi" w:hAnsiTheme="minorHAnsi"/>
        </w:rPr>
      </w:pPr>
      <w:r w:rsidRPr="00CF2D1E">
        <w:rPr>
          <w:rFonts w:asciiTheme="minorHAnsi" w:hAnsiTheme="minorHAnsi"/>
        </w:rPr>
        <w:t xml:space="preserve">Nezrovnalosť môže zistiť samotný Prijímateľ, Partner, užívateľ alebo </w:t>
      </w:r>
      <w:r w:rsidR="00A31CA1" w:rsidRPr="00CF2D1E">
        <w:rPr>
          <w:rFonts w:asciiTheme="minorHAnsi" w:hAnsiTheme="minorHAnsi"/>
        </w:rPr>
        <w:t>vecne príslušný orgán</w:t>
      </w:r>
      <w:r w:rsidRPr="00CF2D1E">
        <w:rPr>
          <w:rFonts w:asciiTheme="minorHAnsi" w:hAnsiTheme="minorHAnsi"/>
        </w:rPr>
        <w:t xml:space="preserve">, ktorý bezodkladne oznámi zistenú nezrovnalosť a predloží dokumenty preukazujúce zistenú nezrovnalosť </w:t>
      </w:r>
      <w:r w:rsidR="00CC363A">
        <w:rPr>
          <w:rFonts w:asciiTheme="minorHAnsi" w:hAnsiTheme="minorHAnsi"/>
        </w:rPr>
        <w:t>RO</w:t>
      </w:r>
      <w:r w:rsidRPr="00CF2D1E">
        <w:rPr>
          <w:rFonts w:asciiTheme="minorHAnsi" w:hAnsiTheme="minorHAnsi"/>
        </w:rPr>
        <w:t xml:space="preserve">. </w:t>
      </w:r>
      <w:r w:rsidR="00A31CA1" w:rsidRPr="00CF2D1E">
        <w:rPr>
          <w:rFonts w:asciiTheme="minorHAnsi" w:hAnsiTheme="minorHAnsi"/>
        </w:rPr>
        <w:t xml:space="preserve">Následne je </w:t>
      </w:r>
      <w:r w:rsidR="00CC363A">
        <w:rPr>
          <w:rFonts w:asciiTheme="minorHAnsi" w:hAnsiTheme="minorHAnsi"/>
        </w:rPr>
        <w:t>RO</w:t>
      </w:r>
      <w:r w:rsidR="00CC363A" w:rsidRPr="00CF2D1E">
        <w:rPr>
          <w:rFonts w:asciiTheme="minorHAnsi" w:hAnsiTheme="minorHAnsi"/>
        </w:rPr>
        <w:t xml:space="preserve"> </w:t>
      </w:r>
      <w:r w:rsidR="00A31CA1" w:rsidRPr="00CF2D1E">
        <w:rPr>
          <w:rFonts w:asciiTheme="minorHAnsi" w:hAnsiTheme="minorHAnsi"/>
        </w:rPr>
        <w:t>povinný zdokumentovať podozrenie z nezrovnalosti alebo zistenú nezrovnalosť v</w:t>
      </w:r>
      <w:r w:rsidR="002B7D83">
        <w:rPr>
          <w:rFonts w:asciiTheme="minorHAnsi" w:hAnsiTheme="minorHAnsi"/>
        </w:rPr>
        <w:t> </w:t>
      </w:r>
      <w:r w:rsidR="00A31CA1" w:rsidRPr="00CF2D1E">
        <w:rPr>
          <w:rFonts w:asciiTheme="minorHAnsi" w:hAnsiTheme="minorHAnsi"/>
        </w:rPr>
        <w:t>ITMS</w:t>
      </w:r>
      <w:r w:rsidR="002B7D83">
        <w:rPr>
          <w:rFonts w:asciiTheme="minorHAnsi" w:hAnsiTheme="minorHAnsi"/>
        </w:rPr>
        <w:t>2014+</w:t>
      </w:r>
      <w:r w:rsidR="00A31CA1" w:rsidRPr="00CF2D1E">
        <w:rPr>
          <w:rFonts w:asciiTheme="minorHAnsi" w:hAnsiTheme="minorHAnsi"/>
        </w:rPr>
        <w:t>.</w:t>
      </w:r>
      <w:r w:rsidR="006976D8" w:rsidRPr="00CF2D1E">
        <w:rPr>
          <w:rFonts w:asciiTheme="minorHAnsi" w:hAnsiTheme="minorHAnsi"/>
        </w:rPr>
        <w:t xml:space="preserve"> </w:t>
      </w:r>
      <w:r w:rsidR="00EB0303" w:rsidRPr="00CF2D1E">
        <w:rPr>
          <w:rFonts w:asciiTheme="minorHAnsi" w:hAnsiTheme="minorHAnsi"/>
        </w:rPr>
        <w:t>Každý odhalený nedostatok (podozrenie z nezrovnalosti) alebo zistený nedostatok (zistenú nezrovnalosť), ktorý v zmysle definície nezrovnalosti napĺňa podmienky vzniku nezrovnalosti, je nevyhnutné popísať a zdokumentovať v dokumente správa o zistenej nezrovnalosti</w:t>
      </w:r>
      <w:r w:rsidR="009F2658" w:rsidRPr="00CF2D1E">
        <w:rPr>
          <w:rFonts w:asciiTheme="minorHAnsi" w:hAnsiTheme="minorHAnsi"/>
        </w:rPr>
        <w:t>.</w:t>
      </w:r>
    </w:p>
    <w:p w14:paraId="3D15DF6B" w14:textId="6A62647F" w:rsidR="007063FE" w:rsidRPr="00CF2D1E" w:rsidRDefault="008207C0" w:rsidP="00215368">
      <w:pPr>
        <w:spacing w:before="120"/>
        <w:rPr>
          <w:rFonts w:asciiTheme="minorHAnsi" w:hAnsiTheme="minorHAnsi"/>
        </w:rPr>
      </w:pPr>
      <w:r w:rsidRPr="00CF2D1E">
        <w:rPr>
          <w:rFonts w:asciiTheme="minorHAnsi" w:hAnsiTheme="minorHAnsi"/>
        </w:rPr>
        <w:t xml:space="preserve">Nezrovnalosť sa na národnej úrovni formálne </w:t>
      </w:r>
      <w:r w:rsidRPr="00CF2D1E">
        <w:rPr>
          <w:rFonts w:asciiTheme="minorHAnsi" w:hAnsiTheme="minorHAnsi"/>
          <w:b/>
        </w:rPr>
        <w:t>zdokumentuje</w:t>
      </w:r>
      <w:r w:rsidRPr="00CF2D1E">
        <w:rPr>
          <w:rFonts w:asciiTheme="minorHAnsi" w:hAnsiTheme="minorHAnsi"/>
        </w:rPr>
        <w:t xml:space="preserve"> schválením správy o zistenej nezrovnalosti,</w:t>
      </w:r>
      <w:r w:rsidR="009F2658" w:rsidRPr="00CF2D1E">
        <w:rPr>
          <w:rFonts w:asciiTheme="minorHAnsi" w:hAnsiTheme="minorHAnsi"/>
        </w:rPr>
        <w:t xml:space="preserve"> </w:t>
      </w:r>
      <w:r w:rsidRPr="00CF2D1E">
        <w:rPr>
          <w:rFonts w:asciiTheme="minorHAnsi" w:hAnsiTheme="minorHAnsi"/>
        </w:rPr>
        <w:t>a to v nadväznosti na schválenie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prerokovanie</w:t>
      </w:r>
      <w:r w:rsidR="00CC363A">
        <w:rPr>
          <w:rFonts w:asciiTheme="minorHAnsi" w:hAnsiTheme="minorHAnsi"/>
        </w:rPr>
        <w:t xml:space="preserve"> </w:t>
      </w:r>
      <w:r w:rsidR="00756DD9" w:rsidRPr="00CF2D1E">
        <w:rPr>
          <w:rFonts w:asciiTheme="minorHAnsi" w:hAnsiTheme="minorHAnsi"/>
        </w:rPr>
        <w:t>/</w:t>
      </w:r>
      <w:r w:rsidR="00CC363A">
        <w:rPr>
          <w:rFonts w:asciiTheme="minorHAnsi" w:hAnsiTheme="minorHAnsi"/>
        </w:rPr>
        <w:t xml:space="preserve"> </w:t>
      </w:r>
      <w:r w:rsidRPr="00CF2D1E">
        <w:rPr>
          <w:rFonts w:asciiTheme="minorHAnsi" w:hAnsiTheme="minorHAnsi"/>
        </w:rPr>
        <w:t>zaslanie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oboznámenie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doručenie oficiálneho dokumentu podľa typu vykonanej kontroly/auditu/overovania, resp. nadobudnuti</w:t>
      </w:r>
      <w:r w:rsidR="00EB0303" w:rsidRPr="00CF2D1E">
        <w:rPr>
          <w:rFonts w:asciiTheme="minorHAnsi" w:hAnsiTheme="minorHAnsi"/>
        </w:rPr>
        <w:t>a</w:t>
      </w:r>
      <w:r w:rsidRPr="00CF2D1E">
        <w:rPr>
          <w:rFonts w:asciiTheme="minorHAnsi" w:hAnsiTheme="minorHAnsi"/>
        </w:rPr>
        <w:t xml:space="preserve"> právoplatnosti rozhodnutia vydaného v správnom konaní</w:t>
      </w:r>
      <w:r w:rsidR="00EB0303" w:rsidRPr="00CF2D1E">
        <w:rPr>
          <w:rFonts w:asciiTheme="minorHAnsi" w:hAnsiTheme="minorHAnsi"/>
        </w:rPr>
        <w:t>/súdnom konaní (vrátane trestného konania)</w:t>
      </w:r>
      <w:r w:rsidRPr="00CF2D1E">
        <w:rPr>
          <w:rFonts w:asciiTheme="minorHAnsi" w:hAnsiTheme="minorHAnsi"/>
        </w:rPr>
        <w:t>.</w:t>
      </w:r>
    </w:p>
    <w:p w14:paraId="0B28F2C0" w14:textId="7C34F88D" w:rsidR="007063FE" w:rsidRPr="00CF2D1E" w:rsidRDefault="007063FE" w:rsidP="00215368">
      <w:pPr>
        <w:spacing w:before="120"/>
        <w:rPr>
          <w:rFonts w:asciiTheme="minorHAnsi" w:hAnsiTheme="minorHAnsi"/>
        </w:rPr>
      </w:pPr>
      <w:r w:rsidRPr="00CF2D1E">
        <w:rPr>
          <w:rFonts w:asciiTheme="minorHAnsi" w:hAnsiTheme="minorHAnsi"/>
        </w:rPr>
        <w:t xml:space="preserve">Pre </w:t>
      </w:r>
      <w:r w:rsidR="008552C1">
        <w:rPr>
          <w:rFonts w:asciiTheme="minorHAnsi" w:hAnsiTheme="minorHAnsi"/>
        </w:rPr>
        <w:t xml:space="preserve">iniciálne </w:t>
      </w:r>
      <w:r w:rsidRPr="00CF2D1E">
        <w:rPr>
          <w:rFonts w:asciiTheme="minorHAnsi" w:hAnsiTheme="minorHAnsi"/>
        </w:rPr>
        <w:t>zdokumentovanie nezrovnalosti nie je nevyhnutné až potvrdenie nezrovnalosti na základe právoplatného rozhodnutia v správnom alebo súdnom konaní. Povinnosť oznámiť podozrenie z nezrovnalosti alebo nezrovnalosť plynie od momentu zistenia, tzn. ak napr. relevantný orgán zistí prvú informáciu z anonymného podnetu alebo z médií, na základe takejto prvej informácie o podozrení z nezrovnalosti je potrebné prijať opatrenia na ďalšie preskúmanie zisteného podozrenia z nezrovnalosti, jej zdokumentovanie a následné riešenie.</w:t>
      </w:r>
      <w:r w:rsidRPr="00CF2D1E">
        <w:rPr>
          <w:rFonts w:asciiTheme="minorHAnsi" w:hAnsiTheme="minorHAnsi"/>
          <w:vertAlign w:val="superscript"/>
        </w:rPr>
        <w:footnoteReference w:id="40"/>
      </w:r>
    </w:p>
    <w:p w14:paraId="5AC1B377" w14:textId="6E4D8C57" w:rsidR="008A6D8A" w:rsidRPr="00CF2D1E" w:rsidRDefault="008A6D8A" w:rsidP="00215368">
      <w:pPr>
        <w:spacing w:before="120"/>
        <w:rPr>
          <w:rFonts w:asciiTheme="minorHAnsi" w:hAnsiTheme="minorHAnsi"/>
        </w:rPr>
      </w:pPr>
      <w:r w:rsidRPr="00CF2D1E">
        <w:rPr>
          <w:rFonts w:asciiTheme="minorHAnsi" w:hAnsiTheme="minorHAnsi"/>
        </w:rPr>
        <w:t>Postupy pre zdokumentovanie nezrovnalosti, kvalifikáciu nezrovnalosti a ich oznamovanie sú na národnej úrovni upravené v metodickom usmernení MF SR č. 2/2015-U k nezrovnalostiam a finančným opravám v rámci finančného riadenia ŠF, KF a ENRF v platnom znení.</w:t>
      </w:r>
    </w:p>
    <w:p w14:paraId="1C506B70" w14:textId="77777777" w:rsidR="008207C0" w:rsidRPr="00CF2D1E" w:rsidRDefault="008207C0" w:rsidP="00215368">
      <w:pPr>
        <w:pStyle w:val="Nadpis7"/>
        <w:numPr>
          <w:ilvl w:val="0"/>
          <w:numId w:val="17"/>
        </w:numPr>
        <w:rPr>
          <w:rFonts w:asciiTheme="minorHAnsi" w:hAnsiTheme="minorHAnsi"/>
          <w:b/>
        </w:rPr>
      </w:pPr>
      <w:r w:rsidRPr="00CF2D1E">
        <w:rPr>
          <w:rFonts w:asciiTheme="minorHAnsi" w:hAnsiTheme="minorHAnsi"/>
          <w:b/>
        </w:rPr>
        <w:t>Riešenie nezrovnalostí</w:t>
      </w:r>
    </w:p>
    <w:p w14:paraId="5436747D" w14:textId="77777777" w:rsidR="008207C0" w:rsidRPr="00CF2D1E" w:rsidRDefault="008207C0" w:rsidP="00215368">
      <w:pPr>
        <w:spacing w:after="120"/>
        <w:rPr>
          <w:rFonts w:asciiTheme="minorHAnsi" w:hAnsiTheme="minorHAnsi"/>
        </w:rPr>
      </w:pPr>
      <w:r w:rsidRPr="00CF2D1E">
        <w:rPr>
          <w:rFonts w:asciiTheme="minorHAnsi" w:hAnsiTheme="minorHAnsi"/>
        </w:rPr>
        <w:t xml:space="preserve">Na účely ďalšieho riešenia nezrovnalostí je nevyhnutná súčinnosť subjektov zapojených </w:t>
      </w:r>
      <w:r w:rsidR="00756DD9" w:rsidRPr="00CF2D1E">
        <w:rPr>
          <w:rFonts w:asciiTheme="minorHAnsi" w:hAnsiTheme="minorHAnsi"/>
        </w:rPr>
        <w:br/>
      </w:r>
      <w:r w:rsidRPr="00CF2D1E">
        <w:rPr>
          <w:rFonts w:asciiTheme="minorHAnsi" w:hAnsiTheme="minorHAnsi"/>
        </w:rPr>
        <w:t>do systému implementácie EŠIF na národnej úrovni pri oznamovacej povinnosti, a to formou štandardizovaného formuláru - Správa o zistenej nezrovnalosti.</w:t>
      </w:r>
    </w:p>
    <w:p w14:paraId="481FC038" w14:textId="5BB640EA" w:rsidR="008207C0" w:rsidRPr="00CF2D1E" w:rsidRDefault="008207C0" w:rsidP="00215368">
      <w:pPr>
        <w:spacing w:after="120"/>
        <w:rPr>
          <w:rFonts w:asciiTheme="minorHAnsi" w:hAnsiTheme="minorHAnsi"/>
        </w:rPr>
      </w:pPr>
      <w:r w:rsidRPr="00CF2D1E">
        <w:rPr>
          <w:rFonts w:asciiTheme="minorHAnsi" w:hAnsiTheme="minorHAnsi"/>
        </w:rPr>
        <w:t xml:space="preserve">Subjekty zapojené do implementácie EŠIF na národnej úrovni sú povinné všetky zistené nezrovnalosti bezodkladne oznámiť </w:t>
      </w:r>
      <w:r w:rsidR="009F2658" w:rsidRPr="00CF2D1E">
        <w:rPr>
          <w:rFonts w:asciiTheme="minorHAnsi" w:hAnsiTheme="minorHAnsi"/>
        </w:rPr>
        <w:t>RO</w:t>
      </w:r>
      <w:r w:rsidRPr="00CF2D1E">
        <w:rPr>
          <w:rFonts w:asciiTheme="minorHAnsi" w:hAnsiTheme="minorHAnsi"/>
        </w:rPr>
        <w:t xml:space="preserve">. </w:t>
      </w:r>
    </w:p>
    <w:p w14:paraId="051DF1E6" w14:textId="117B572A" w:rsidR="008207C0" w:rsidRPr="00CF2D1E" w:rsidRDefault="008207C0" w:rsidP="00215368">
      <w:pPr>
        <w:spacing w:after="120"/>
        <w:rPr>
          <w:rFonts w:asciiTheme="minorHAnsi" w:hAnsiTheme="minorHAnsi"/>
        </w:rPr>
      </w:pPr>
      <w:r w:rsidRPr="00CF2D1E">
        <w:rPr>
          <w:rFonts w:asciiTheme="minorHAnsi" w:hAnsiTheme="minorHAnsi"/>
        </w:rPr>
        <w:t xml:space="preserve">Ak má </w:t>
      </w:r>
      <w:r w:rsidR="009F2658" w:rsidRPr="00CF2D1E">
        <w:rPr>
          <w:rFonts w:asciiTheme="minorHAnsi" w:hAnsiTheme="minorHAnsi"/>
        </w:rPr>
        <w:t xml:space="preserve">RO </w:t>
      </w:r>
      <w:r w:rsidRPr="00CF2D1E">
        <w:rPr>
          <w:rFonts w:asciiTheme="minorHAnsi" w:hAnsiTheme="minorHAnsi"/>
        </w:rPr>
        <w:t xml:space="preserve">podozrenie z nezrovnalosti alebo zistená nezrovnalosť </w:t>
      </w:r>
      <w:r w:rsidR="000E6EAE">
        <w:rPr>
          <w:rFonts w:asciiTheme="minorHAnsi" w:hAnsiTheme="minorHAnsi"/>
        </w:rPr>
        <w:t xml:space="preserve">má </w:t>
      </w:r>
      <w:r w:rsidRPr="00CF2D1E">
        <w:rPr>
          <w:rFonts w:asciiTheme="minorHAnsi" w:hAnsiTheme="minorHAnsi"/>
        </w:rPr>
        <w:t xml:space="preserve">finančný dopad, </w:t>
      </w:r>
      <w:r w:rsidR="009F2658" w:rsidRPr="00CF2D1E">
        <w:rPr>
          <w:rFonts w:asciiTheme="minorHAnsi" w:hAnsiTheme="minorHAnsi"/>
        </w:rPr>
        <w:t xml:space="preserve">RO </w:t>
      </w:r>
      <w:r w:rsidRPr="00CF2D1E">
        <w:rPr>
          <w:rFonts w:asciiTheme="minorHAnsi" w:hAnsiTheme="minorHAnsi"/>
        </w:rPr>
        <w:t xml:space="preserve">spolu so správou o zistenej nezrovnalosti predkladá do 10 pracovných dní odo dňa skončenia vykonanej kontroly  / overenia aj žiadosť o vrátenie finančných prostriedkov v zmysle podkapitoly 4.3.6.2 </w:t>
      </w:r>
      <w:r w:rsidRPr="00CF2D1E">
        <w:rPr>
          <w:rFonts w:asciiTheme="minorHAnsi" w:hAnsiTheme="minorHAnsi"/>
          <w:i/>
        </w:rPr>
        <w:t xml:space="preserve">Vysporiadanie finančných vzťahov </w:t>
      </w:r>
      <w:r w:rsidRPr="00CF2D1E">
        <w:rPr>
          <w:rFonts w:asciiTheme="minorHAnsi" w:hAnsiTheme="minorHAnsi"/>
        </w:rPr>
        <w:t>Príručky pre prijímateľa.</w:t>
      </w:r>
    </w:p>
    <w:p w14:paraId="68D5B7F4" w14:textId="43CBA98B" w:rsidR="006D62DC" w:rsidRPr="00CF2D1E" w:rsidRDefault="008207C0" w:rsidP="00215368">
      <w:pPr>
        <w:spacing w:after="120"/>
        <w:rPr>
          <w:rFonts w:asciiTheme="minorHAnsi" w:hAnsiTheme="minorHAnsi"/>
        </w:rPr>
      </w:pPr>
      <w:r w:rsidRPr="00CF2D1E">
        <w:rPr>
          <w:rFonts w:asciiTheme="minorHAnsi" w:hAnsiTheme="minorHAnsi"/>
        </w:rPr>
        <w:lastRenderedPageBreak/>
        <w:t>Prijímateľ je povinný vrátiť NFP alebo jeho časť alebo príjem uvedený v žiadosti o vrátenie finančných prostriedkov do 60 pracovných dní</w:t>
      </w:r>
      <w:r w:rsidR="00EE288D" w:rsidRPr="00CF2D1E">
        <w:rPr>
          <w:rStyle w:val="Odkaznapoznmkupodiarou"/>
          <w:rFonts w:asciiTheme="minorHAnsi" w:hAnsiTheme="minorHAnsi"/>
        </w:rPr>
        <w:footnoteReference w:id="41"/>
      </w:r>
      <w:r w:rsidRPr="00CF2D1E">
        <w:rPr>
          <w:rFonts w:asciiTheme="minorHAnsi" w:hAnsiTheme="minorHAnsi"/>
        </w:rPr>
        <w:t xml:space="preserve"> odo dňa </w:t>
      </w:r>
      <w:r w:rsidR="006D62DC" w:rsidRPr="00CF2D1E">
        <w:rPr>
          <w:rFonts w:asciiTheme="minorHAnsi" w:hAnsiTheme="minorHAnsi"/>
        </w:rPr>
        <w:t xml:space="preserve">doručenia </w:t>
      </w:r>
      <w:r w:rsidRPr="00CF2D1E">
        <w:rPr>
          <w:rFonts w:asciiTheme="minorHAnsi" w:hAnsiTheme="minorHAnsi"/>
        </w:rPr>
        <w:t xml:space="preserve">žiadosti o vrátenie finančných prostriedkov v zmysle článku 10 VZP k Zmluve o NFP. V prípade, že Prijímateľ túto povinnosť nesplní, ani nedôjde k uzatvoreniu dohody o splátkach alebo dohody o odklade plnenia, </w:t>
      </w:r>
      <w:r w:rsidR="00CC363A">
        <w:rPr>
          <w:rFonts w:asciiTheme="minorHAnsi" w:hAnsiTheme="minorHAnsi"/>
        </w:rPr>
        <w:t xml:space="preserve">RO </w:t>
      </w:r>
      <w:r w:rsidRPr="00CF2D1E">
        <w:rPr>
          <w:rFonts w:asciiTheme="minorHAnsi" w:hAnsiTheme="minorHAnsi"/>
        </w:rPr>
        <w:t xml:space="preserve">oznámi porušenie finančnej disciplíny </w:t>
      </w:r>
      <w:r w:rsidR="00DF43C7" w:rsidRPr="00CF2D1E">
        <w:rPr>
          <w:rFonts w:asciiTheme="minorHAnsi" w:hAnsiTheme="minorHAnsi"/>
        </w:rPr>
        <w:t>Úradu vládneho auditu</w:t>
      </w:r>
      <w:r w:rsidRPr="00CF2D1E">
        <w:rPr>
          <w:rFonts w:asciiTheme="minorHAnsi" w:hAnsiTheme="minorHAnsi"/>
        </w:rPr>
        <w:t xml:space="preserve">  (ak ide o porušenie finančnej disciplíny) alebo Úradu pre verejné obstarávanie (ak ide o porušenie pravidiel a postupov verejného obstarávania) alebo postupuje podľa § 41 ods. 5 zákona o príspevku z EŠIF alebo, ak nie je možné postupovať ani jedným z uvedených spôsobov, postupuje podľa osobitného predpisu (napr. Občiansky súdny poriadok).</w:t>
      </w:r>
    </w:p>
    <w:p w14:paraId="69FEFCB5" w14:textId="77777777" w:rsidR="006D62DC" w:rsidRPr="00CF2D1E" w:rsidRDefault="006D62DC" w:rsidP="00CF2D1E">
      <w:pPr>
        <w:rPr>
          <w:rFonts w:asciiTheme="minorHAnsi" w:hAnsiTheme="minorHAnsi"/>
        </w:rPr>
      </w:pPr>
      <w:r w:rsidRPr="00CF2D1E">
        <w:rPr>
          <w:rFonts w:asciiTheme="minorHAnsi" w:hAnsiTheme="minorHAnsi"/>
        </w:rPr>
        <w:t xml:space="preserve">Ak Prijímateľ spôsobil nezrovnalosť, ktorá je zároveň porušením finančnej disciplíny, a to: </w:t>
      </w:r>
    </w:p>
    <w:p w14:paraId="76318943" w14:textId="77777777"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poskytnutie alebo použitie verejných prostriedkov nad rámec oprávnenia, ktorým dôjde k vyššiemu čerpaniu verejných prostriedkov;</w:t>
      </w:r>
    </w:p>
    <w:p w14:paraId="656BC38D" w14:textId="77777777"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neodvedenie prostriedkov subjektu verejnej správy v ustanovenej alebo určenej lehote a rozsahu;</w:t>
      </w:r>
    </w:p>
    <w:p w14:paraId="7239EDEF" w14:textId="59B0E5D1"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neodvedenie výnosu z verejných prostriedkov do rozpočtu subjektu verejnej správy podľa tohto alebo osobitného zákona</w:t>
      </w:r>
      <w:r w:rsidR="00CC363A">
        <w:rPr>
          <w:rFonts w:asciiTheme="minorHAnsi" w:eastAsia="Calibri" w:hAnsiTheme="minorHAnsi"/>
        </w:rPr>
        <w:t>.</w:t>
      </w:r>
    </w:p>
    <w:p w14:paraId="767B3F61" w14:textId="2FC75FF8" w:rsidR="00611D01" w:rsidRPr="004C19E9" w:rsidRDefault="006D62DC" w:rsidP="00CF2D1E">
      <w:pPr>
        <w:spacing w:before="120"/>
        <w:rPr>
          <w:rFonts w:asciiTheme="minorHAnsi" w:hAnsiTheme="minorHAnsi"/>
        </w:rPr>
      </w:pPr>
      <w:r w:rsidRPr="00CF2D1E">
        <w:rPr>
          <w:rFonts w:asciiTheme="minorHAnsi" w:hAnsiTheme="minorHAnsi"/>
        </w:rPr>
        <w:t>a zároveň sám zistí nezrovnalosť, ktorá je súčasne porušením finančnej disciplíny alebo sa nezrovnalosť, ktorá je zároveň porušením finančnej disciplíny zistí pri výkone následnej finančnej kontroly / vládneho auditu / inej kontroly a </w:t>
      </w:r>
      <w:r w:rsidRPr="00CF2D1E">
        <w:rPr>
          <w:rFonts w:asciiTheme="minorHAnsi" w:hAnsiTheme="minorHAnsi"/>
          <w:b/>
        </w:rPr>
        <w:t xml:space="preserve">protiprávny stav je odstránený do dňa skončenia kontroly / vládneho auditu </w:t>
      </w:r>
      <w:r w:rsidRPr="00CF2D1E">
        <w:rPr>
          <w:rFonts w:asciiTheme="minorHAnsi" w:hAnsiTheme="minorHAnsi"/>
        </w:rPr>
        <w:t xml:space="preserve">v súlade s § 31 ods. 4 zákona č. 523/2004 Z. z. o rozpočtových pravidlách verejnej správy osobitnými postupmi podľa poslednej vety § 42 ods. 7 zákona o príspevku </w:t>
      </w:r>
      <w:r w:rsidR="003069D2">
        <w:rPr>
          <w:rFonts w:asciiTheme="minorHAnsi" w:hAnsiTheme="minorHAnsi"/>
        </w:rPr>
        <w:t>z EŠIF</w:t>
      </w:r>
      <w:r w:rsidRPr="00CF2D1E">
        <w:rPr>
          <w:rFonts w:asciiTheme="minorHAnsi" w:hAnsiTheme="minorHAnsi"/>
        </w:rPr>
        <w:t xml:space="preserve"> do dňa skončenia kontroly alebo vnútorného auditu, najneskôr do začatia vládneho auditu, </w:t>
      </w:r>
      <w:r w:rsidRPr="00CF2D1E">
        <w:rPr>
          <w:rFonts w:asciiTheme="minorHAnsi" w:hAnsiTheme="minorHAnsi"/>
          <w:b/>
        </w:rPr>
        <w:t>správne konanie sa nezačne.</w:t>
      </w:r>
      <w:r w:rsidR="008207C0" w:rsidRPr="00CF2D1E">
        <w:rPr>
          <w:rFonts w:asciiTheme="minorHAnsi" w:hAnsiTheme="minorHAnsi"/>
        </w:rPr>
        <w:t xml:space="preserve"> </w:t>
      </w:r>
    </w:p>
    <w:p w14:paraId="7D922AE9" w14:textId="65FB5866" w:rsidR="008207C0" w:rsidRPr="00CF2D1E" w:rsidRDefault="008207C0" w:rsidP="00215368">
      <w:pPr>
        <w:pStyle w:val="Nadpis7"/>
        <w:numPr>
          <w:ilvl w:val="0"/>
          <w:numId w:val="17"/>
        </w:numPr>
        <w:rPr>
          <w:rFonts w:asciiTheme="minorHAnsi" w:hAnsiTheme="minorHAnsi"/>
          <w:b/>
        </w:rPr>
      </w:pPr>
      <w:r w:rsidRPr="00CF2D1E">
        <w:rPr>
          <w:rFonts w:asciiTheme="minorHAnsi" w:hAnsiTheme="minorHAnsi"/>
          <w:b/>
        </w:rPr>
        <w:t>Vysporiadanie nezrovnalostí</w:t>
      </w:r>
    </w:p>
    <w:p w14:paraId="6B852115" w14:textId="247D546A" w:rsidR="008207C0" w:rsidRPr="00CF2D1E" w:rsidRDefault="008207C0" w:rsidP="00215368">
      <w:pPr>
        <w:spacing w:before="120"/>
        <w:rPr>
          <w:rFonts w:asciiTheme="minorHAnsi" w:hAnsiTheme="minorHAnsi"/>
        </w:rPr>
      </w:pPr>
      <w:r w:rsidRPr="00CF2D1E">
        <w:rPr>
          <w:rFonts w:asciiTheme="minorHAnsi" w:hAnsiTheme="minorHAnsi"/>
        </w:rPr>
        <w:t xml:space="preserve">Za dátum vysporiadania nezrovnalosti sa považuje  dátum pripísania finančných prostriedkov na príslušnom účte </w:t>
      </w:r>
      <w:r w:rsidR="00CC363A">
        <w:rPr>
          <w:rFonts w:asciiTheme="minorHAnsi" w:hAnsiTheme="minorHAnsi"/>
        </w:rPr>
        <w:t>CO</w:t>
      </w:r>
      <w:r w:rsidRPr="00CF2D1E">
        <w:rPr>
          <w:rFonts w:asciiTheme="minorHAnsi" w:hAnsiTheme="minorHAnsi"/>
        </w:rPr>
        <w:t xml:space="preserve">, </w:t>
      </w:r>
      <w:r w:rsidR="00CC363A">
        <w:rPr>
          <w:rFonts w:asciiTheme="minorHAnsi" w:hAnsiTheme="minorHAnsi"/>
        </w:rPr>
        <w:t>PJ</w:t>
      </w:r>
      <w:r w:rsidRPr="00CF2D1E">
        <w:rPr>
          <w:rFonts w:asciiTheme="minorHAnsi" w:hAnsiTheme="minorHAnsi"/>
        </w:rPr>
        <w:t xml:space="preserve"> alebo </w:t>
      </w:r>
      <w:r w:rsidR="00DF43C7" w:rsidRPr="00CF2D1E">
        <w:rPr>
          <w:rFonts w:asciiTheme="minorHAnsi" w:hAnsiTheme="minorHAnsi"/>
        </w:rPr>
        <w:t>Úradu vládneho auditu</w:t>
      </w:r>
      <w:r w:rsidRPr="00CF2D1E">
        <w:rPr>
          <w:rFonts w:asciiTheme="minorHAnsi" w:hAnsiTheme="minorHAnsi"/>
        </w:rPr>
        <w:t xml:space="preserve">, pričom splnenie povinnosti vysporiadať nezrovnalosť zo strany Prijímateľa sa viaže ku dňu odpísania finančných </w:t>
      </w:r>
      <w:r w:rsidR="00023783" w:rsidRPr="00CF2D1E">
        <w:rPr>
          <w:rFonts w:asciiTheme="minorHAnsi" w:hAnsiTheme="minorHAnsi"/>
        </w:rPr>
        <w:t>prostriedkov z jeho účtu.</w:t>
      </w:r>
    </w:p>
    <w:p w14:paraId="6D5306F5" w14:textId="77777777" w:rsidR="008207C0" w:rsidRPr="00CF2D1E" w:rsidRDefault="008207C0" w:rsidP="00215368">
      <w:pPr>
        <w:pStyle w:val="Nadpis3"/>
        <w:rPr>
          <w:rFonts w:asciiTheme="minorHAnsi" w:hAnsiTheme="minorHAnsi"/>
          <w:i/>
          <w:color w:val="365F91"/>
        </w:rPr>
      </w:pPr>
      <w:bookmarkStart w:id="343" w:name="_Toc402361083"/>
      <w:bookmarkStart w:id="344" w:name="_Toc392616951"/>
      <w:bookmarkStart w:id="345" w:name="_Toc106134787"/>
      <w:r w:rsidRPr="00CF2D1E">
        <w:rPr>
          <w:rFonts w:asciiTheme="minorHAnsi" w:hAnsiTheme="minorHAnsi"/>
          <w:i/>
          <w:color w:val="365F91"/>
        </w:rPr>
        <w:t>4.3.6.2 Vysporiadanie finančných vzťahov</w:t>
      </w:r>
      <w:bookmarkEnd w:id="343"/>
      <w:bookmarkEnd w:id="344"/>
      <w:bookmarkEnd w:id="345"/>
    </w:p>
    <w:p w14:paraId="253EC73D" w14:textId="5BA2CD8E"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Vysporiadanie finančných vzťahov sa vykonáva podľa § 42 zákona o príspevku z EŠIF nasledovne:</w:t>
      </w:r>
    </w:p>
    <w:p w14:paraId="746E27BA" w14:textId="1863609C"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vzájomným započítaním pohľadávky z príspevku voči pohľadávke Prijímateľa</w:t>
      </w:r>
      <w:r w:rsidR="00CD0D78" w:rsidRPr="00CF2D1E">
        <w:rPr>
          <w:rFonts w:asciiTheme="minorHAnsi" w:hAnsiTheme="minorHAnsi"/>
        </w:rPr>
        <w:t>/partnera</w:t>
      </w:r>
      <w:r w:rsidRPr="00CF2D1E">
        <w:rPr>
          <w:rFonts w:asciiTheme="minorHAnsi" w:hAnsiTheme="minorHAnsi"/>
        </w:rPr>
        <w:t xml:space="preserve"> podľa </w:t>
      </w:r>
      <w:r w:rsidR="0031665C">
        <w:rPr>
          <w:rFonts w:asciiTheme="minorHAnsi" w:hAnsiTheme="minorHAnsi"/>
        </w:rPr>
        <w:t>z</w:t>
      </w:r>
      <w:r w:rsidRPr="00CF2D1E">
        <w:rPr>
          <w:rFonts w:asciiTheme="minorHAnsi" w:hAnsiTheme="minorHAnsi"/>
        </w:rPr>
        <w:t>mluvy o  NFP alebo jeho časti</w:t>
      </w:r>
      <w:r w:rsidR="00EE288D" w:rsidRPr="00CF2D1E">
        <w:rPr>
          <w:rFonts w:asciiTheme="minorHAnsi" w:hAnsiTheme="minorHAnsi"/>
        </w:rPr>
        <w:t>;</w:t>
      </w:r>
    </w:p>
    <w:p w14:paraId="40F71018" w14:textId="699A71E2"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vzájomným započítaním pohľadávky z rozhodnutia </w:t>
      </w:r>
      <w:r w:rsidR="00121F71">
        <w:rPr>
          <w:rFonts w:asciiTheme="minorHAnsi" w:hAnsiTheme="minorHAnsi"/>
        </w:rPr>
        <w:t xml:space="preserve">v správe RO </w:t>
      </w:r>
      <w:r w:rsidRPr="00CF2D1E">
        <w:rPr>
          <w:rFonts w:asciiTheme="minorHAnsi" w:hAnsiTheme="minorHAnsi"/>
        </w:rPr>
        <w:t>voči pohľadávke Prijímateľa</w:t>
      </w:r>
      <w:r w:rsidR="00CD0D78" w:rsidRPr="00CF2D1E">
        <w:rPr>
          <w:rFonts w:asciiTheme="minorHAnsi" w:hAnsiTheme="minorHAnsi"/>
        </w:rPr>
        <w:t>/partnera</w:t>
      </w:r>
      <w:r w:rsidRPr="00CF2D1E">
        <w:rPr>
          <w:rFonts w:asciiTheme="minorHAnsi" w:hAnsiTheme="minorHAnsi"/>
        </w:rPr>
        <w:t xml:space="preserve"> podľa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 alebo jeho časti</w:t>
      </w:r>
      <w:r w:rsidR="00EE288D" w:rsidRPr="00CF2D1E">
        <w:rPr>
          <w:rFonts w:asciiTheme="minorHAnsi" w:hAnsiTheme="minorHAnsi"/>
        </w:rPr>
        <w:t>;</w:t>
      </w:r>
    </w:p>
    <w:p w14:paraId="61313691"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vrátením príspevku alebo jeho časti, ak sa nevykoná vzájomné započítanie pohľadávok. </w:t>
      </w:r>
    </w:p>
    <w:p w14:paraId="38074E50" w14:textId="2A75F28B"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Na základe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A42C21" w:rsidRPr="00CF2D1E">
        <w:rPr>
          <w:rFonts w:asciiTheme="minorHAnsi" w:hAnsiTheme="minorHAnsi"/>
        </w:rPr>
        <w:t>R</w:t>
      </w:r>
      <w:r w:rsidRPr="00CF2D1E">
        <w:rPr>
          <w:rFonts w:asciiTheme="minorHAnsi" w:hAnsiTheme="minorHAnsi"/>
        </w:rPr>
        <w:t>ozhodnutia o schválení sa vrátenie finančných prostriedkov EÚ a ŠR na spolufinancovanie, ktoré boli poskytnuté Prijímateľovi</w:t>
      </w:r>
      <w:r w:rsidR="00CC363A">
        <w:rPr>
          <w:rFonts w:asciiTheme="minorHAnsi" w:hAnsiTheme="minorHAnsi"/>
        </w:rPr>
        <w:t xml:space="preserve"> </w:t>
      </w:r>
      <w:r w:rsidRPr="00CF2D1E">
        <w:rPr>
          <w:rFonts w:asciiTheme="minorHAnsi" w:hAnsiTheme="minorHAnsi"/>
        </w:rPr>
        <w:t xml:space="preserve">na základe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 uskutočňuje v nasledovných prípadoch:</w:t>
      </w:r>
    </w:p>
    <w:p w14:paraId="0B5433A6" w14:textId="5B6F95C9"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w:t>
      </w:r>
      <w:r w:rsidR="008207C0" w:rsidRPr="00CF2D1E">
        <w:rPr>
          <w:rFonts w:asciiTheme="minorHAnsi" w:hAnsiTheme="minorHAnsi"/>
          <w:b/>
        </w:rPr>
        <w:t>nevyčerpal</w:t>
      </w:r>
      <w:r w:rsidR="008207C0" w:rsidRPr="00CF2D1E">
        <w:rPr>
          <w:rFonts w:asciiTheme="minorHAnsi" w:hAnsiTheme="minorHAnsi"/>
        </w:rPr>
        <w:t xml:space="preserve"> poskytnuté prostriedky NFP</w:t>
      </w:r>
      <w:r w:rsidRPr="00CF2D1E">
        <w:rPr>
          <w:rFonts w:asciiTheme="minorHAnsi" w:hAnsiTheme="minorHAnsi"/>
        </w:rPr>
        <w:t>;</w:t>
      </w:r>
    </w:p>
    <w:p w14:paraId="384E1FF4" w14:textId="30650809"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lastRenderedPageBreak/>
        <w:t>p</w:t>
      </w:r>
      <w:r w:rsidR="008207C0" w:rsidRPr="00CF2D1E">
        <w:rPr>
          <w:rFonts w:asciiTheme="minorHAnsi" w:hAnsiTheme="minorHAnsi"/>
        </w:rPr>
        <w:t>rijímateľ</w:t>
      </w:r>
      <w:r w:rsidR="00CD0D78" w:rsidRPr="00CF2D1E">
        <w:rPr>
          <w:rFonts w:asciiTheme="minorHAnsi" w:hAnsiTheme="minorHAnsi"/>
        </w:rPr>
        <w:t>/partner</w:t>
      </w:r>
      <w:r w:rsidR="008207C0" w:rsidRPr="00CF2D1E">
        <w:rPr>
          <w:rFonts w:asciiTheme="minorHAnsi" w:hAnsiTheme="minorHAnsi"/>
        </w:rPr>
        <w:t xml:space="preserve"> </w:t>
      </w:r>
      <w:r w:rsidR="008207C0" w:rsidRPr="00CF2D1E">
        <w:rPr>
          <w:rFonts w:asciiTheme="minorHAnsi" w:hAnsiTheme="minorHAnsi"/>
          <w:b/>
        </w:rPr>
        <w:t>vyčerpal</w:t>
      </w:r>
      <w:r w:rsidR="008207C0" w:rsidRPr="00CF2D1E">
        <w:rPr>
          <w:rFonts w:asciiTheme="minorHAnsi" w:hAnsiTheme="minorHAnsi"/>
        </w:rPr>
        <w:t xml:space="preserve"> poskytnuté prostriedky NFP </w:t>
      </w:r>
      <w:r w:rsidR="008207C0" w:rsidRPr="00CF2D1E">
        <w:rPr>
          <w:rFonts w:asciiTheme="minorHAnsi" w:hAnsiTheme="minorHAnsi"/>
          <w:b/>
        </w:rPr>
        <w:t>v rozpore so všeobecne záväznými predpismi SR alebo právne záväznými predpismi EÚ</w:t>
      </w:r>
      <w:r w:rsidR="008207C0" w:rsidRPr="00CF2D1E">
        <w:rPr>
          <w:rFonts w:asciiTheme="minorHAnsi" w:hAnsiTheme="minorHAnsi"/>
        </w:rPr>
        <w:t xml:space="preserve"> (najmä porušenie finančnej disciplíny alebo vznik nezrovnalosti)</w:t>
      </w:r>
      <w:r w:rsidRPr="00CF2D1E">
        <w:rPr>
          <w:rFonts w:asciiTheme="minorHAnsi" w:hAnsiTheme="minorHAnsi"/>
        </w:rPr>
        <w:t>;</w:t>
      </w:r>
    </w:p>
    <w:p w14:paraId="282C9368" w14:textId="6F3A6181"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p</w:t>
      </w:r>
      <w:r w:rsidR="008207C0" w:rsidRPr="00CF2D1E">
        <w:rPr>
          <w:rFonts w:asciiTheme="minorHAnsi" w:hAnsiTheme="minorHAnsi"/>
        </w:rPr>
        <w:t>rijímateľ</w:t>
      </w:r>
      <w:r w:rsidR="00CD0D78" w:rsidRPr="00CF2D1E">
        <w:rPr>
          <w:rFonts w:asciiTheme="minorHAnsi" w:hAnsiTheme="minorHAnsi"/>
        </w:rPr>
        <w:t>/partner</w:t>
      </w:r>
      <w:r w:rsidR="008207C0" w:rsidRPr="00CF2D1E">
        <w:rPr>
          <w:rFonts w:asciiTheme="minorHAnsi" w:hAnsiTheme="minorHAnsi"/>
        </w:rPr>
        <w:t xml:space="preserve"> </w:t>
      </w:r>
      <w:r w:rsidR="008207C0" w:rsidRPr="00CF2D1E">
        <w:rPr>
          <w:rFonts w:asciiTheme="minorHAnsi" w:hAnsiTheme="minorHAnsi"/>
          <w:b/>
        </w:rPr>
        <w:t>vyčerpal</w:t>
      </w:r>
      <w:r w:rsidR="008207C0" w:rsidRPr="00CF2D1E">
        <w:rPr>
          <w:rFonts w:asciiTheme="minorHAnsi" w:hAnsiTheme="minorHAnsi"/>
        </w:rPr>
        <w:t xml:space="preserve"> poskytnuté prostriedky NFP </w:t>
      </w:r>
      <w:r w:rsidR="008207C0" w:rsidRPr="00CF2D1E">
        <w:rPr>
          <w:rFonts w:asciiTheme="minorHAnsi" w:hAnsiTheme="minorHAnsi"/>
          <w:b/>
        </w:rPr>
        <w:t xml:space="preserve">v rozpore s podmienkami </w:t>
      </w:r>
      <w:r w:rsidR="0031665C">
        <w:rPr>
          <w:rFonts w:asciiTheme="minorHAnsi" w:hAnsiTheme="minorHAnsi"/>
          <w:b/>
        </w:rPr>
        <w:t>z</w:t>
      </w:r>
      <w:r w:rsidR="0031665C" w:rsidRPr="00CF2D1E">
        <w:rPr>
          <w:rFonts w:asciiTheme="minorHAnsi" w:hAnsiTheme="minorHAnsi"/>
          <w:b/>
        </w:rPr>
        <w:t xml:space="preserve">mluvy </w:t>
      </w:r>
      <w:r w:rsidR="008207C0" w:rsidRPr="00CF2D1E">
        <w:rPr>
          <w:rFonts w:asciiTheme="minorHAnsi" w:hAnsiTheme="minorHAnsi"/>
          <w:b/>
        </w:rPr>
        <w:t>o NFP</w:t>
      </w:r>
      <w:r w:rsidR="008207C0" w:rsidRPr="00CF2D1E">
        <w:rPr>
          <w:rFonts w:asciiTheme="minorHAnsi" w:hAnsiTheme="minorHAnsi"/>
        </w:rPr>
        <w:t xml:space="preserve"> alebo </w:t>
      </w:r>
      <w:r w:rsidR="00E0765E" w:rsidRPr="00CF2D1E">
        <w:rPr>
          <w:rFonts w:asciiTheme="minorHAnsi" w:hAnsiTheme="minorHAnsi"/>
        </w:rPr>
        <w:t xml:space="preserve">Rozhodnutia </w:t>
      </w:r>
      <w:r w:rsidR="008207C0" w:rsidRPr="00CF2D1E">
        <w:rPr>
          <w:rFonts w:asciiTheme="minorHAnsi" w:hAnsiTheme="minorHAnsi"/>
        </w:rPr>
        <w:t>o schválení, resp. Prijímateľ porušil alebo nesplnil povinnosti stanovené v </w:t>
      </w:r>
      <w:r w:rsidR="0031665C">
        <w:rPr>
          <w:rFonts w:asciiTheme="minorHAnsi" w:hAnsiTheme="minorHAnsi"/>
        </w:rPr>
        <w:t>z</w:t>
      </w:r>
      <w:r w:rsidR="0031665C" w:rsidRPr="00CF2D1E">
        <w:rPr>
          <w:rFonts w:asciiTheme="minorHAnsi" w:hAnsiTheme="minorHAnsi"/>
        </w:rPr>
        <w:t xml:space="preserve">mluve </w:t>
      </w:r>
      <w:r w:rsidR="008207C0" w:rsidRPr="00CF2D1E">
        <w:rPr>
          <w:rFonts w:asciiTheme="minorHAnsi" w:hAnsiTheme="minorHAnsi"/>
        </w:rPr>
        <w:t>o  NFP (najmä porušenie finančnej disciplíny alebo vznik nezrovnalosti) a porušenie týchto povinností, resp. nesplnenie týchto povinností je spojené s povinnosťou vrátenia finančných prostriedkov</w:t>
      </w:r>
      <w:r w:rsidRPr="00CF2D1E">
        <w:rPr>
          <w:rFonts w:asciiTheme="minorHAnsi" w:hAnsiTheme="minorHAnsi"/>
        </w:rPr>
        <w:t>;</w:t>
      </w:r>
    </w:p>
    <w:p w14:paraId="511FC65C" w14:textId="0DAEE112"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p</w:t>
      </w:r>
      <w:r w:rsidR="008207C0" w:rsidRPr="00CF2D1E">
        <w:rPr>
          <w:rFonts w:asciiTheme="minorHAnsi" w:hAnsiTheme="minorHAnsi"/>
        </w:rPr>
        <w:t>rijímateľovi</w:t>
      </w:r>
      <w:r w:rsidR="00CD0D78" w:rsidRPr="00CF2D1E">
        <w:rPr>
          <w:rFonts w:asciiTheme="minorHAnsi" w:hAnsiTheme="minorHAnsi"/>
        </w:rPr>
        <w:t>/partnerovi</w:t>
      </w:r>
      <w:r w:rsidR="008207C0" w:rsidRPr="00CF2D1E">
        <w:rPr>
          <w:rFonts w:asciiTheme="minorHAnsi" w:hAnsiTheme="minorHAnsi"/>
        </w:rPr>
        <w:t xml:space="preserve"> boli poskytnuté prostriedky </w:t>
      </w:r>
      <w:r w:rsidR="00CD0D78" w:rsidRPr="00CF2D1E">
        <w:rPr>
          <w:rFonts w:asciiTheme="minorHAnsi" w:hAnsiTheme="minorHAnsi"/>
        </w:rPr>
        <w:t xml:space="preserve">EÚ a štátneho rozpočtu na spolufinancovanie </w:t>
      </w:r>
      <w:r w:rsidR="008207C0" w:rsidRPr="00CF2D1E">
        <w:rPr>
          <w:rFonts w:asciiTheme="minorHAnsi" w:hAnsiTheme="minorHAnsi"/>
        </w:rPr>
        <w:t xml:space="preserve"> z titulu </w:t>
      </w:r>
      <w:r w:rsidR="008207C0" w:rsidRPr="00CF2D1E">
        <w:rPr>
          <w:rFonts w:asciiTheme="minorHAnsi" w:hAnsiTheme="minorHAnsi"/>
          <w:b/>
        </w:rPr>
        <w:t>mylnej platby</w:t>
      </w:r>
      <w:r w:rsidRPr="00CF2D1E">
        <w:rPr>
          <w:rFonts w:asciiTheme="minorHAnsi" w:hAnsiTheme="minorHAnsi"/>
        </w:rPr>
        <w:t>;</w:t>
      </w:r>
    </w:p>
    <w:p w14:paraId="4B099F7F" w14:textId="137B5CA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vrátiť NFP alebo jeho časť, ak Prijímateľ </w:t>
      </w:r>
      <w:r w:rsidRPr="00CF2D1E">
        <w:rPr>
          <w:rFonts w:asciiTheme="minorHAnsi" w:hAnsiTheme="minorHAnsi"/>
          <w:b/>
        </w:rPr>
        <w:t>porušil pravidlá a postupy verejného obstarávania</w:t>
      </w:r>
      <w:r w:rsidRPr="00CF2D1E">
        <w:rPr>
          <w:rFonts w:asciiTheme="minorHAnsi" w:hAnsiTheme="minorHAnsi"/>
        </w:rPr>
        <w:t xml:space="preserve"> a toto porušenie malo alebo mohlo mať vplyv na výsledok VO alebo pravidlá a postupy vzťahujúce sa na obstarávanie služieb, tovarov a stavebných prác, </w:t>
      </w:r>
      <w:r w:rsidR="00756DD9" w:rsidRPr="00CF2D1E">
        <w:rPr>
          <w:rFonts w:asciiTheme="minorHAnsi" w:hAnsiTheme="minorHAnsi"/>
        </w:rPr>
        <w:br/>
      </w:r>
      <w:r w:rsidRPr="00CF2D1E">
        <w:rPr>
          <w:rFonts w:asciiTheme="minorHAnsi" w:hAnsiTheme="minorHAnsi"/>
        </w:rPr>
        <w:t xml:space="preserve">ak  takéto obstarávanie nespadá pod </w:t>
      </w:r>
      <w:r w:rsidR="000A4869">
        <w:rPr>
          <w:rFonts w:asciiTheme="minorHAnsi" w:hAnsiTheme="minorHAnsi"/>
        </w:rPr>
        <w:t>ZVO</w:t>
      </w:r>
      <w:r w:rsidR="00EE288D" w:rsidRPr="00CF2D1E">
        <w:rPr>
          <w:rFonts w:asciiTheme="minorHAnsi" w:hAnsiTheme="minorHAnsi"/>
        </w:rPr>
        <w:t>;</w:t>
      </w:r>
    </w:p>
    <w:p w14:paraId="4B38B070" w14:textId="4457589F"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a </w:t>
      </w:r>
      <w:r w:rsidRPr="00CF2D1E">
        <w:rPr>
          <w:rFonts w:asciiTheme="minorHAnsi" w:hAnsiTheme="minorHAnsi"/>
          <w:b/>
        </w:rPr>
        <w:t>iných</w:t>
      </w:r>
      <w:r w:rsidRPr="00CF2D1E">
        <w:rPr>
          <w:rFonts w:asciiTheme="minorHAnsi" w:hAnsiTheme="minorHAnsi"/>
        </w:rPr>
        <w:t xml:space="preserve"> (napr. bol vytvorený príjem z projektu)</w:t>
      </w:r>
      <w:r w:rsidR="00EE288D" w:rsidRPr="00CF2D1E">
        <w:rPr>
          <w:rFonts w:asciiTheme="minorHAnsi" w:hAnsiTheme="minorHAnsi"/>
        </w:rPr>
        <w:t>;</w:t>
      </w:r>
    </w:p>
    <w:p w14:paraId="58D5A8B4"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ak porušil zákaz nelegálneho zamestnávania.</w:t>
      </w:r>
    </w:p>
    <w:p w14:paraId="17B5F070" w14:textId="10F5AFCC"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V jednotlivých prípadoch vrátenia finančných prostriedkov</w:t>
      </w:r>
      <w:r w:rsidRPr="00CF2D1E">
        <w:rPr>
          <w:rStyle w:val="Odkaznapoznmkupodiarou"/>
          <w:rFonts w:asciiTheme="minorHAnsi" w:hAnsiTheme="minorHAnsi"/>
        </w:rPr>
        <w:footnoteReference w:id="42"/>
      </w:r>
      <w:r w:rsidRPr="00CF2D1E">
        <w:rPr>
          <w:rFonts w:asciiTheme="minorHAnsi" w:hAnsiTheme="minorHAnsi"/>
        </w:rPr>
        <w:t xml:space="preserve"> </w:t>
      </w:r>
      <w:r w:rsidR="00EE288D" w:rsidRPr="00CF2D1E">
        <w:rPr>
          <w:rFonts w:asciiTheme="minorHAnsi" w:hAnsiTheme="minorHAnsi"/>
        </w:rPr>
        <w:t xml:space="preserve">RO </w:t>
      </w:r>
      <w:r w:rsidRPr="00CF2D1E">
        <w:rPr>
          <w:rFonts w:asciiTheme="minorHAnsi" w:hAnsiTheme="minorHAnsi"/>
        </w:rPr>
        <w:t xml:space="preserve">zašle Prijímateľovi žiadosť o vrátenie finančných prostriedkov </w:t>
      </w:r>
      <w:r w:rsidR="003A5CA0" w:rsidRPr="00CF2D1E">
        <w:rPr>
          <w:rFonts w:asciiTheme="minorHAnsi" w:hAnsiTheme="minorHAnsi"/>
        </w:rPr>
        <w:t>(ďalej aj „</w:t>
      </w:r>
      <w:proofErr w:type="spellStart"/>
      <w:r w:rsidR="003A5CA0" w:rsidRPr="00CF2D1E">
        <w:rPr>
          <w:rFonts w:asciiTheme="minorHAnsi" w:hAnsiTheme="minorHAnsi"/>
        </w:rPr>
        <w:t>ŽoVFP</w:t>
      </w:r>
      <w:proofErr w:type="spellEnd"/>
      <w:r w:rsidR="003A5CA0" w:rsidRPr="00CF2D1E">
        <w:rPr>
          <w:rFonts w:asciiTheme="minorHAnsi" w:hAnsiTheme="minorHAnsi"/>
        </w:rPr>
        <w:t xml:space="preserve">“) </w:t>
      </w:r>
      <w:r w:rsidRPr="00CF2D1E">
        <w:rPr>
          <w:rFonts w:asciiTheme="minorHAnsi" w:hAnsiTheme="minorHAnsi"/>
        </w:rPr>
        <w:t xml:space="preserve">podľa </w:t>
      </w:r>
      <w:r w:rsidR="0031665C">
        <w:rPr>
          <w:rFonts w:asciiTheme="minorHAnsi" w:hAnsiTheme="minorHAnsi"/>
        </w:rPr>
        <w:t>z</w:t>
      </w:r>
      <w:r w:rsidRPr="00CF2D1E">
        <w:rPr>
          <w:rFonts w:asciiTheme="minorHAnsi" w:hAnsiTheme="minorHAnsi"/>
        </w:rPr>
        <w:t>mluvy o NFP elektronicky v ITMS2014+</w:t>
      </w:r>
      <w:r w:rsidRPr="00CF2D1E">
        <w:rPr>
          <w:rStyle w:val="Odkaznapoznmkupodiarou"/>
          <w:rFonts w:asciiTheme="minorHAnsi" w:hAnsiTheme="minorHAnsi"/>
        </w:rPr>
        <w:footnoteReference w:id="43"/>
      </w:r>
      <w:r w:rsidRPr="00CF2D1E">
        <w:rPr>
          <w:rFonts w:asciiTheme="minorHAnsi" w:hAnsiTheme="minorHAnsi"/>
        </w:rPr>
        <w:t xml:space="preserve">. </w:t>
      </w:r>
      <w:r w:rsidR="00EE288D" w:rsidRPr="00CF2D1E">
        <w:rPr>
          <w:rFonts w:asciiTheme="minorHAnsi" w:hAnsiTheme="minorHAnsi"/>
        </w:rPr>
        <w:t>RO</w:t>
      </w:r>
      <w:r w:rsidRPr="00CF2D1E">
        <w:rPr>
          <w:rFonts w:asciiTheme="minorHAnsi" w:hAnsiTheme="minorHAnsi"/>
        </w:rPr>
        <w:t xml:space="preserve"> oznámi </w:t>
      </w:r>
      <w:r w:rsidR="00E10EDB" w:rsidRPr="00CF2D1E">
        <w:rPr>
          <w:rFonts w:asciiTheme="minorHAnsi" w:hAnsiTheme="minorHAnsi"/>
        </w:rPr>
        <w:t>Prijímateľovi</w:t>
      </w:r>
      <w:r w:rsidRPr="00CF2D1E">
        <w:rPr>
          <w:rFonts w:asciiTheme="minorHAnsi" w:hAnsiTheme="minorHAnsi"/>
        </w:rPr>
        <w:t>, že eviduje voči nemu pohľadávku a upozorní ho na následky neuhradenia pohľadávky.</w:t>
      </w:r>
      <w:r w:rsidR="00E811A8" w:rsidRPr="00CF2D1E">
        <w:rPr>
          <w:rFonts w:asciiTheme="minorHAnsi" w:hAnsiTheme="minorHAnsi"/>
        </w:rPr>
        <w:t xml:space="preserve"> </w:t>
      </w:r>
    </w:p>
    <w:p w14:paraId="67799F20" w14:textId="2D7CFE46" w:rsidR="00E153F5" w:rsidRPr="00CF2D1E" w:rsidRDefault="00E811A8" w:rsidP="00215368">
      <w:pPr>
        <w:autoSpaceDE w:val="0"/>
        <w:autoSpaceDN w:val="0"/>
        <w:adjustRightInd w:val="0"/>
        <w:spacing w:before="120"/>
        <w:rPr>
          <w:rFonts w:asciiTheme="minorHAnsi" w:hAnsiTheme="minorHAnsi"/>
        </w:rPr>
      </w:pPr>
      <w:r w:rsidRPr="00CF2D1E">
        <w:rPr>
          <w:rFonts w:asciiTheme="minorHAnsi" w:hAnsiTheme="minorHAnsi"/>
        </w:rPr>
        <w:t xml:space="preserve">Vysporiadanie, resp. úhrada nezrovnalosti a/alebo pohľadávkového dokladu je v ITMS2014+ automatická. </w:t>
      </w:r>
      <w:r w:rsidR="00E153F5" w:rsidRPr="00CF2D1E">
        <w:rPr>
          <w:rFonts w:asciiTheme="minorHAnsi" w:hAnsiTheme="minorHAnsi"/>
        </w:rPr>
        <w:t xml:space="preserve">Ak z nezrovnalosti vyplýva povinnosť vrátiť finančné prostriedky, </w:t>
      </w:r>
      <w:r w:rsidR="00EE288D" w:rsidRPr="00CF2D1E">
        <w:rPr>
          <w:rFonts w:asciiTheme="minorHAnsi" w:hAnsiTheme="minorHAnsi"/>
          <w:b/>
        </w:rPr>
        <w:t xml:space="preserve">RO  </w:t>
      </w:r>
      <w:r w:rsidR="00E153F5" w:rsidRPr="00CF2D1E">
        <w:rPr>
          <w:rFonts w:asciiTheme="minorHAnsi" w:hAnsiTheme="minorHAnsi"/>
          <w:b/>
        </w:rPr>
        <w:t>zaeviduje v ITMS2014+ pohľadávkový doklad</w:t>
      </w:r>
      <w:r w:rsidR="00E153F5" w:rsidRPr="00CF2D1E">
        <w:rPr>
          <w:rFonts w:asciiTheme="minorHAnsi" w:hAnsiTheme="minorHAnsi"/>
        </w:rPr>
        <w:t xml:space="preserve">, ktorým dlžníka informuje o tom, že musí vrátiť finančné prostriedky. Pohľadávkový doklad obsahuje okrem iného základné informácie potrebné pre správne vrátenie finančných prostriedkov na účet </w:t>
      </w:r>
      <w:r w:rsidR="00EE288D" w:rsidRPr="00CF2D1E">
        <w:rPr>
          <w:rFonts w:asciiTheme="minorHAnsi" w:hAnsiTheme="minorHAnsi"/>
        </w:rPr>
        <w:t>RO</w:t>
      </w:r>
      <w:r w:rsidR="00E153F5" w:rsidRPr="00CF2D1E">
        <w:rPr>
          <w:rFonts w:asciiTheme="minorHAnsi" w:hAnsiTheme="minorHAnsi"/>
        </w:rPr>
        <w:t>, resp. CO. Tieto údaje sú:</w:t>
      </w:r>
    </w:p>
    <w:p w14:paraId="3FDA6B76" w14:textId="3CF9FCF9"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s</w:t>
      </w:r>
      <w:r w:rsidR="00E153F5" w:rsidRPr="00CF2D1E">
        <w:rPr>
          <w:rFonts w:asciiTheme="minorHAnsi" w:hAnsiTheme="minorHAnsi"/>
        </w:rPr>
        <w:t>umy za jednotlivé zdroje</w:t>
      </w:r>
      <w:r w:rsidR="00EE288D" w:rsidRPr="00CF2D1E">
        <w:rPr>
          <w:rFonts w:asciiTheme="minorHAnsi" w:hAnsiTheme="minorHAnsi"/>
        </w:rPr>
        <w:t>;</w:t>
      </w:r>
    </w:p>
    <w:p w14:paraId="395969BB" w14:textId="583693C7"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b</w:t>
      </w:r>
      <w:r w:rsidR="00E153F5" w:rsidRPr="00CF2D1E">
        <w:rPr>
          <w:rFonts w:asciiTheme="minorHAnsi" w:hAnsiTheme="minorHAnsi"/>
        </w:rPr>
        <w:t>ankové účty, na ktoré majú byť finančné prostriedky vrátené</w:t>
      </w:r>
      <w:r w:rsidR="00EE288D" w:rsidRPr="00CF2D1E">
        <w:rPr>
          <w:rFonts w:asciiTheme="minorHAnsi" w:hAnsiTheme="minorHAnsi"/>
        </w:rPr>
        <w:t>;</w:t>
      </w:r>
    </w:p>
    <w:p w14:paraId="3639F8EF" w14:textId="7D902E59"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v</w:t>
      </w:r>
      <w:r w:rsidR="00E153F5" w:rsidRPr="00CF2D1E">
        <w:rPr>
          <w:rFonts w:asciiTheme="minorHAnsi" w:hAnsiTheme="minorHAnsi"/>
        </w:rPr>
        <w:t>ariabilný symbol, ktorý musí dlžník pri úhrade použiť.</w:t>
      </w:r>
    </w:p>
    <w:p w14:paraId="314C457A" w14:textId="2F338A9D" w:rsidR="00E153F5" w:rsidRPr="00CF2D1E" w:rsidRDefault="00E153F5" w:rsidP="00215368">
      <w:pPr>
        <w:autoSpaceDE w:val="0"/>
        <w:autoSpaceDN w:val="0"/>
        <w:adjustRightInd w:val="0"/>
        <w:spacing w:before="120"/>
        <w:rPr>
          <w:rFonts w:asciiTheme="minorHAnsi" w:hAnsiTheme="minorHAnsi"/>
        </w:rPr>
      </w:pPr>
      <w:r w:rsidRPr="00CF2D1E">
        <w:rPr>
          <w:rFonts w:asciiTheme="minorHAnsi" w:hAnsiTheme="minorHAnsi"/>
        </w:rPr>
        <w:t>Po vytvorení pohľadávkového dokladu, resp. informovaní dlžníka o vzniku pohľadávky voči nemu</w:t>
      </w:r>
      <w:r w:rsidR="001E67F3" w:rsidRPr="00CF2D1E">
        <w:rPr>
          <w:rFonts w:asciiTheme="minorHAnsi" w:hAnsiTheme="minorHAnsi"/>
        </w:rPr>
        <w:t>.</w:t>
      </w:r>
      <w:r w:rsidR="00CC363A">
        <w:rPr>
          <w:rFonts w:asciiTheme="minorHAnsi" w:hAnsiTheme="minorHAnsi"/>
        </w:rPr>
        <w:t xml:space="preserve"> </w:t>
      </w:r>
      <w:r w:rsidRPr="00CF2D1E">
        <w:rPr>
          <w:rFonts w:asciiTheme="minorHAnsi" w:hAnsiTheme="minorHAnsi"/>
        </w:rPr>
        <w:t>Prijímateľ realizuje vrátenie NFP alebo jeho časti formou platby na účet; Prijímateľ, ktorý je štátnou rozpočtovou organizáciou realizuje vrátenie NFP alebo jeho časti formou platby na účet alebo formou rozpočtového opatrenia v súlade so žiadosťou o vrátenie finančných prostriedkov.</w:t>
      </w:r>
      <w:r w:rsidR="00E10EDB" w:rsidRPr="00215368">
        <w:rPr>
          <w:rFonts w:asciiTheme="minorHAnsi" w:hAnsiTheme="minorHAnsi" w:cs="Arial"/>
          <w:szCs w:val="16"/>
        </w:rPr>
        <w:t xml:space="preserve"> Následne Prijímateľ zašle </w:t>
      </w:r>
      <w:r w:rsidR="00EE288D" w:rsidRPr="00215368">
        <w:rPr>
          <w:rFonts w:asciiTheme="minorHAnsi" w:hAnsiTheme="minorHAnsi" w:cs="Arial"/>
          <w:szCs w:val="16"/>
        </w:rPr>
        <w:t xml:space="preserve">RO </w:t>
      </w:r>
      <w:r w:rsidR="00E10EDB" w:rsidRPr="00215368">
        <w:rPr>
          <w:rFonts w:asciiTheme="minorHAnsi" w:hAnsiTheme="minorHAnsi" w:cs="Arial"/>
          <w:szCs w:val="16"/>
        </w:rPr>
        <w:t>informáciu o vrátení</w:t>
      </w:r>
      <w:r w:rsidR="00E10EDB" w:rsidRPr="00215368" w:rsidDel="00E10EDB">
        <w:rPr>
          <w:rFonts w:asciiTheme="minorHAnsi" w:hAnsiTheme="minorHAnsi" w:cs="Arial"/>
          <w:szCs w:val="16"/>
        </w:rPr>
        <w:t xml:space="preserve"> </w:t>
      </w:r>
      <w:r w:rsidR="00E10EDB" w:rsidRPr="00215368">
        <w:rPr>
          <w:rFonts w:asciiTheme="minorHAnsi" w:hAnsiTheme="minorHAnsi" w:cs="Arial"/>
          <w:szCs w:val="16"/>
        </w:rPr>
        <w:t>spolu s dokladom o</w:t>
      </w:r>
      <w:r w:rsidR="006B2268" w:rsidRPr="00215368">
        <w:rPr>
          <w:rFonts w:asciiTheme="minorHAnsi" w:hAnsiTheme="minorHAnsi" w:cs="Arial"/>
          <w:szCs w:val="16"/>
        </w:rPr>
        <w:t> </w:t>
      </w:r>
      <w:r w:rsidR="00E10EDB" w:rsidRPr="00215368">
        <w:rPr>
          <w:rFonts w:asciiTheme="minorHAnsi" w:hAnsiTheme="minorHAnsi" w:cs="Arial"/>
          <w:szCs w:val="16"/>
        </w:rPr>
        <w:t>úhrade</w:t>
      </w:r>
      <w:r w:rsidR="006B2268" w:rsidRPr="00215368">
        <w:rPr>
          <w:rFonts w:asciiTheme="minorHAnsi" w:hAnsiTheme="minorHAnsi" w:cs="Arial"/>
          <w:szCs w:val="16"/>
        </w:rPr>
        <w:t xml:space="preserve"> </w:t>
      </w:r>
      <w:r w:rsidR="006B2268" w:rsidRPr="00CF2D1E">
        <w:rPr>
          <w:rFonts w:asciiTheme="minorHAnsi" w:hAnsiTheme="minorHAnsi"/>
        </w:rPr>
        <w:t>(bankový výpis, resp. doklad z ELÚR)</w:t>
      </w:r>
      <w:r w:rsidR="00E10EDB" w:rsidRPr="00215368">
        <w:rPr>
          <w:rFonts w:asciiTheme="minorHAnsi" w:hAnsiTheme="minorHAnsi" w:cs="Arial"/>
          <w:szCs w:val="16"/>
        </w:rPr>
        <w:t>.</w:t>
      </w:r>
    </w:p>
    <w:p w14:paraId="5541FE04" w14:textId="7615060C" w:rsidR="00B96D43" w:rsidRPr="00215368" w:rsidRDefault="00B96D43" w:rsidP="00215368">
      <w:pPr>
        <w:autoSpaceDE w:val="0"/>
        <w:autoSpaceDN w:val="0"/>
        <w:adjustRightInd w:val="0"/>
        <w:spacing w:before="120"/>
        <w:rPr>
          <w:rFonts w:asciiTheme="minorHAnsi" w:hAnsiTheme="minorHAnsi" w:cs="Arial"/>
          <w:b/>
        </w:rPr>
      </w:pPr>
      <w:r w:rsidRPr="00215368">
        <w:rPr>
          <w:rFonts w:asciiTheme="minorHAnsi" w:hAnsiTheme="minorHAnsi" w:cs="Arial"/>
          <w:szCs w:val="16"/>
        </w:rPr>
        <w:t xml:space="preserve">V prípade vysporiadania finančných vzťahov </w:t>
      </w:r>
      <w:r w:rsidRPr="00215368">
        <w:rPr>
          <w:rFonts w:asciiTheme="minorHAnsi" w:hAnsiTheme="minorHAnsi" w:cs="Arial"/>
          <w:b/>
          <w:szCs w:val="16"/>
        </w:rPr>
        <w:t xml:space="preserve">na základe vlastnej iniciatívy </w:t>
      </w:r>
      <w:r w:rsidR="003058F8" w:rsidRPr="00215368">
        <w:rPr>
          <w:rFonts w:asciiTheme="minorHAnsi" w:hAnsiTheme="minorHAnsi" w:cs="Arial"/>
          <w:b/>
          <w:szCs w:val="16"/>
        </w:rPr>
        <w:t>P</w:t>
      </w:r>
      <w:r w:rsidRPr="00215368">
        <w:rPr>
          <w:rFonts w:asciiTheme="minorHAnsi" w:hAnsiTheme="minorHAnsi" w:cs="Arial"/>
          <w:b/>
          <w:szCs w:val="16"/>
        </w:rPr>
        <w:t>rijímateľa</w:t>
      </w:r>
      <w:r w:rsidRPr="00215368">
        <w:rPr>
          <w:rFonts w:asciiTheme="minorHAnsi" w:hAnsiTheme="minorHAnsi" w:cs="Arial"/>
          <w:szCs w:val="16"/>
        </w:rPr>
        <w:t xml:space="preserve">, </w:t>
      </w:r>
      <w:r w:rsidR="00EE288D" w:rsidRPr="00215368">
        <w:rPr>
          <w:rFonts w:asciiTheme="minorHAnsi" w:hAnsiTheme="minorHAnsi" w:cs="Arial"/>
          <w:szCs w:val="16"/>
        </w:rPr>
        <w:t xml:space="preserve">RO </w:t>
      </w:r>
      <w:r w:rsidRPr="00215368">
        <w:rPr>
          <w:rFonts w:asciiTheme="minorHAnsi" w:hAnsiTheme="minorHAnsi" w:cs="Arial"/>
          <w:szCs w:val="16"/>
        </w:rPr>
        <w:t xml:space="preserve">žiadosť o vrátenie finančných prostriedkov </w:t>
      </w:r>
      <w:r w:rsidR="003058F8" w:rsidRPr="00215368">
        <w:rPr>
          <w:rFonts w:asciiTheme="minorHAnsi" w:hAnsiTheme="minorHAnsi" w:cs="Arial"/>
          <w:szCs w:val="16"/>
        </w:rPr>
        <w:t>P</w:t>
      </w:r>
      <w:r w:rsidRPr="00215368">
        <w:rPr>
          <w:rFonts w:asciiTheme="minorHAnsi" w:hAnsiTheme="minorHAnsi" w:cs="Arial"/>
          <w:szCs w:val="16"/>
        </w:rPr>
        <w:t xml:space="preserve">rijímateľovi už nezasiela. V tomto prípade Prijímateľ </w:t>
      </w:r>
      <w:r w:rsidR="00E153F5" w:rsidRPr="00215368">
        <w:rPr>
          <w:rFonts w:asciiTheme="minorHAnsi" w:hAnsiTheme="minorHAnsi" w:cs="Arial"/>
          <w:szCs w:val="16"/>
        </w:rPr>
        <w:t>vy</w:t>
      </w:r>
      <w:r w:rsidR="003A5CA0" w:rsidRPr="00215368">
        <w:rPr>
          <w:rFonts w:asciiTheme="minorHAnsi" w:hAnsiTheme="minorHAnsi" w:cs="Arial"/>
          <w:szCs w:val="16"/>
        </w:rPr>
        <w:t>tvorí v ITMS pohľadávkový doklad vlastnej iniciatívy a</w:t>
      </w:r>
      <w:r w:rsidR="00E153F5" w:rsidRPr="00215368">
        <w:rPr>
          <w:rFonts w:asciiTheme="minorHAnsi" w:hAnsiTheme="minorHAnsi" w:cs="Arial"/>
          <w:szCs w:val="16"/>
        </w:rPr>
        <w:t xml:space="preserve"> </w:t>
      </w:r>
      <w:r w:rsidR="003A5CA0" w:rsidRPr="00215368">
        <w:rPr>
          <w:rFonts w:asciiTheme="minorHAnsi" w:hAnsiTheme="minorHAnsi" w:cs="Arial"/>
          <w:szCs w:val="16"/>
        </w:rPr>
        <w:t>p</w:t>
      </w:r>
      <w:r w:rsidRPr="00215368">
        <w:rPr>
          <w:rFonts w:asciiTheme="minorHAnsi" w:hAnsiTheme="minorHAnsi" w:cs="Arial"/>
          <w:szCs w:val="16"/>
        </w:rPr>
        <w:t>ri realizácii úhrady postupuje v zmysle podmienok zmluvy o</w:t>
      </w:r>
      <w:r w:rsidR="002C72C0">
        <w:rPr>
          <w:rFonts w:asciiTheme="minorHAnsi" w:hAnsiTheme="minorHAnsi" w:cs="Arial"/>
          <w:szCs w:val="16"/>
        </w:rPr>
        <w:t> NFP</w:t>
      </w:r>
      <w:r w:rsidRPr="00215368">
        <w:rPr>
          <w:rFonts w:asciiTheme="minorHAnsi" w:hAnsiTheme="minorHAnsi" w:cs="Arial"/>
          <w:szCs w:val="16"/>
        </w:rPr>
        <w:t>.</w:t>
      </w:r>
      <w:r w:rsidR="003A5CA0" w:rsidRPr="00215368">
        <w:rPr>
          <w:rFonts w:asciiTheme="minorHAnsi" w:hAnsiTheme="minorHAnsi" w:cs="Arial"/>
          <w:szCs w:val="16"/>
        </w:rPr>
        <w:t xml:space="preserve"> </w:t>
      </w:r>
      <w:r w:rsidR="00E10EDB" w:rsidRPr="00215368">
        <w:rPr>
          <w:rFonts w:asciiTheme="minorHAnsi" w:hAnsiTheme="minorHAnsi" w:cs="Arial"/>
          <w:szCs w:val="16"/>
        </w:rPr>
        <w:t>Prijímateľ zašle informáciu o sume vrátenia</w:t>
      </w:r>
      <w:r w:rsidR="00E10EDB" w:rsidRPr="00215368" w:rsidDel="00E10EDB">
        <w:rPr>
          <w:rFonts w:asciiTheme="minorHAnsi" w:hAnsiTheme="minorHAnsi" w:cs="Arial"/>
          <w:szCs w:val="16"/>
        </w:rPr>
        <w:t xml:space="preserve"> </w:t>
      </w:r>
      <w:r w:rsidR="00E10EDB" w:rsidRPr="00215368">
        <w:rPr>
          <w:rFonts w:asciiTheme="minorHAnsi" w:hAnsiTheme="minorHAnsi" w:cs="Arial"/>
          <w:szCs w:val="16"/>
        </w:rPr>
        <w:t>spolu s dokladom o úhrade</w:t>
      </w:r>
      <w:r w:rsidR="003A5CA0" w:rsidRPr="00215368">
        <w:rPr>
          <w:rFonts w:asciiTheme="minorHAnsi" w:hAnsiTheme="minorHAnsi" w:cs="Arial"/>
          <w:szCs w:val="16"/>
        </w:rPr>
        <w:t xml:space="preserve"> </w:t>
      </w:r>
      <w:r w:rsidR="00EE288D" w:rsidRPr="00215368">
        <w:rPr>
          <w:rFonts w:asciiTheme="minorHAnsi" w:hAnsiTheme="minorHAnsi" w:cs="Arial"/>
          <w:szCs w:val="16"/>
        </w:rPr>
        <w:t xml:space="preserve">RO </w:t>
      </w:r>
      <w:r w:rsidR="006B2268" w:rsidRPr="00CF2D1E">
        <w:rPr>
          <w:rFonts w:asciiTheme="minorHAnsi" w:hAnsiTheme="minorHAnsi"/>
        </w:rPr>
        <w:t>(bankový výpis, resp. doklad z ELÚR)</w:t>
      </w:r>
      <w:r w:rsidR="003A5CA0" w:rsidRPr="00215368">
        <w:rPr>
          <w:rFonts w:asciiTheme="minorHAnsi" w:hAnsiTheme="minorHAnsi" w:cs="Arial"/>
          <w:szCs w:val="16"/>
        </w:rPr>
        <w:t>.</w:t>
      </w:r>
    </w:p>
    <w:p w14:paraId="7AFE4522" w14:textId="2D884D21"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lastRenderedPageBreak/>
        <w:t xml:space="preserve">Pre splnenie právnych záväzkov </w:t>
      </w:r>
      <w:r w:rsidR="003058F8" w:rsidRPr="00CF2D1E">
        <w:rPr>
          <w:rFonts w:asciiTheme="minorHAnsi" w:hAnsiTheme="minorHAnsi"/>
        </w:rPr>
        <w:t>P</w:t>
      </w:r>
      <w:r w:rsidRPr="00CF2D1E">
        <w:rPr>
          <w:rFonts w:asciiTheme="minorHAnsi" w:hAnsiTheme="minorHAnsi"/>
        </w:rPr>
        <w:t xml:space="preserve">rijímateľa / partnera vo vzťahu k vysporiadaniu finančných vzťahov sa vyžaduje uvedenie </w:t>
      </w:r>
      <w:r w:rsidRPr="00CF2D1E">
        <w:rPr>
          <w:rFonts w:asciiTheme="minorHAnsi" w:hAnsiTheme="minorHAnsi"/>
          <w:b/>
        </w:rPr>
        <w:t xml:space="preserve">správnych bankových účtov a správneho, ITMS automaticky generovaného variabilného symbolu </w:t>
      </w:r>
      <w:r w:rsidRPr="00CF2D1E">
        <w:rPr>
          <w:rFonts w:asciiTheme="minorHAnsi" w:hAnsiTheme="minorHAnsi"/>
        </w:rPr>
        <w:t xml:space="preserve">pri uskutočnení úhrady prostriedkov príkazom na SEPA inkaso v rámci ITMS2014+ na základe schváleného mandátu na inkaso v SEPA (príloha č. </w:t>
      </w:r>
      <w:r w:rsidR="00B96D43" w:rsidRPr="00CF2D1E">
        <w:rPr>
          <w:rFonts w:asciiTheme="minorHAnsi" w:hAnsiTheme="minorHAnsi"/>
        </w:rPr>
        <w:t xml:space="preserve">4 </w:t>
      </w:r>
      <w:r w:rsidRPr="00CF2D1E">
        <w:rPr>
          <w:rFonts w:asciiTheme="minorHAnsi" w:hAnsiTheme="minorHAnsi"/>
        </w:rPr>
        <w:t xml:space="preserve">v Systéme finančného riadenia) platiteľom inkasa – </w:t>
      </w:r>
      <w:r w:rsidR="003058F8" w:rsidRPr="00CF2D1E">
        <w:rPr>
          <w:rFonts w:asciiTheme="minorHAnsi" w:hAnsiTheme="minorHAnsi"/>
        </w:rPr>
        <w:t>P</w:t>
      </w:r>
      <w:r w:rsidRPr="00CF2D1E">
        <w:rPr>
          <w:rFonts w:asciiTheme="minorHAnsi" w:hAnsiTheme="minorHAnsi"/>
        </w:rPr>
        <w:t xml:space="preserve">rijímateľom/partnerom alebo platobným príkazom v banke podľa podmienok uvedených v zmluve uzatvorenej medzi </w:t>
      </w:r>
      <w:r w:rsidR="003212B8" w:rsidRPr="00CF2D1E">
        <w:rPr>
          <w:rFonts w:asciiTheme="minorHAnsi" w:hAnsiTheme="minorHAnsi"/>
        </w:rPr>
        <w:t>P</w:t>
      </w:r>
      <w:r w:rsidRPr="00CF2D1E">
        <w:rPr>
          <w:rFonts w:asciiTheme="minorHAnsi" w:hAnsiTheme="minorHAnsi"/>
        </w:rPr>
        <w:t>oskytovateľom a </w:t>
      </w:r>
      <w:r w:rsidR="00CC42FD" w:rsidRPr="00CF2D1E">
        <w:rPr>
          <w:rFonts w:asciiTheme="minorHAnsi" w:hAnsiTheme="minorHAnsi"/>
        </w:rPr>
        <w:t>P</w:t>
      </w:r>
      <w:r w:rsidRPr="00CF2D1E">
        <w:rPr>
          <w:rFonts w:asciiTheme="minorHAnsi" w:hAnsiTheme="minorHAnsi"/>
        </w:rPr>
        <w:t>rijímateľom/partnerom.</w:t>
      </w:r>
    </w:p>
    <w:p w14:paraId="63DD354C" w14:textId="487EC8F7"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t xml:space="preserve">Ak </w:t>
      </w:r>
      <w:r w:rsidR="00CC42FD" w:rsidRPr="00CF2D1E">
        <w:rPr>
          <w:rFonts w:asciiTheme="minorHAnsi" w:hAnsiTheme="minorHAnsi"/>
        </w:rPr>
        <w:t>P</w:t>
      </w:r>
      <w:r w:rsidRPr="00CF2D1E">
        <w:rPr>
          <w:rFonts w:asciiTheme="minorHAnsi" w:hAnsiTheme="minorHAnsi"/>
        </w:rPr>
        <w:t xml:space="preserve">rijímateľ / partner nevráti </w:t>
      </w:r>
      <w:r w:rsidR="00B96D43" w:rsidRPr="00CF2D1E">
        <w:rPr>
          <w:rFonts w:asciiTheme="minorHAnsi" w:hAnsiTheme="minorHAnsi"/>
        </w:rPr>
        <w:t>nenávratný finančný príspevok</w:t>
      </w:r>
      <w:r w:rsidRPr="00CF2D1E">
        <w:rPr>
          <w:rFonts w:asciiTheme="minorHAnsi" w:hAnsiTheme="minorHAnsi"/>
        </w:rPr>
        <w:t xml:space="preserve"> alebo jeho časť na správne účty alebo pri uskutočnení úhrady neuvedie správny automaticky ITMS2014+ generovaný variabilný symbol, príslušný záväzok </w:t>
      </w:r>
      <w:r w:rsidR="00CC42FD" w:rsidRPr="00CF2D1E">
        <w:rPr>
          <w:rFonts w:asciiTheme="minorHAnsi" w:hAnsiTheme="minorHAnsi"/>
        </w:rPr>
        <w:t>P</w:t>
      </w:r>
      <w:r w:rsidRPr="00CF2D1E">
        <w:rPr>
          <w:rFonts w:asciiTheme="minorHAnsi" w:hAnsiTheme="minorHAnsi"/>
        </w:rPr>
        <w:t xml:space="preserve">rijímateľa / partnera zostáva nesplnený a finančné vzťahy voči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 sa považujú za </w:t>
      </w:r>
      <w:proofErr w:type="spellStart"/>
      <w:r w:rsidRPr="00CF2D1E">
        <w:rPr>
          <w:rFonts w:asciiTheme="minorHAnsi" w:hAnsiTheme="minorHAnsi"/>
        </w:rPr>
        <w:t>nevysporiadané</w:t>
      </w:r>
      <w:proofErr w:type="spellEnd"/>
      <w:r w:rsidRPr="00CF2D1E">
        <w:rPr>
          <w:rFonts w:asciiTheme="minorHAnsi" w:hAnsiTheme="minorHAnsi"/>
        </w:rPr>
        <w:t xml:space="preserve">. Mylná platba bude vrátená odosielateľovi do konca mesiaca nasledujúceho po mesiaci, v ktorom bola úhrada prijatá na účet </w:t>
      </w:r>
      <w:r w:rsidR="00EE288D" w:rsidRPr="00CF2D1E">
        <w:rPr>
          <w:rFonts w:asciiTheme="minorHAnsi" w:hAnsiTheme="minorHAnsi"/>
        </w:rPr>
        <w:t>CO</w:t>
      </w:r>
      <w:r w:rsidRPr="00CF2D1E">
        <w:rPr>
          <w:rFonts w:asciiTheme="minorHAnsi" w:hAnsiTheme="minorHAnsi"/>
        </w:rPr>
        <w:t xml:space="preserve"> alebo </w:t>
      </w:r>
      <w:r w:rsidR="00EE288D" w:rsidRPr="00CF2D1E">
        <w:rPr>
          <w:rFonts w:asciiTheme="minorHAnsi" w:hAnsiTheme="minorHAnsi"/>
        </w:rPr>
        <w:t>PJ</w:t>
      </w:r>
      <w:r w:rsidRPr="00CF2D1E">
        <w:rPr>
          <w:rFonts w:asciiTheme="minorHAnsi" w:hAnsiTheme="minorHAnsi"/>
        </w:rPr>
        <w:t>.</w:t>
      </w:r>
    </w:p>
    <w:p w14:paraId="38528C76" w14:textId="3C128C9A"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t>Ak Prijímateľ nevráti NFP alebo jeho časť uvedené v </w:t>
      </w:r>
      <w:proofErr w:type="spellStart"/>
      <w:r w:rsidRPr="00CF2D1E">
        <w:rPr>
          <w:rFonts w:asciiTheme="minorHAnsi" w:hAnsiTheme="minorHAnsi"/>
        </w:rPr>
        <w:t>ŽoVFP</w:t>
      </w:r>
      <w:proofErr w:type="spellEnd"/>
      <w:r w:rsidRPr="00CF2D1E">
        <w:rPr>
          <w:rFonts w:asciiTheme="minorHAnsi" w:hAnsiTheme="minorHAnsi"/>
        </w:rPr>
        <w:t xml:space="preserve">, ani nedôjde k uzatvoreniu dohody o splátkach alebo dohody o odklade plnenia,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postupuje v zmysle </w:t>
      </w:r>
      <w:r w:rsidR="003A5CA0" w:rsidRPr="00CF2D1E">
        <w:rPr>
          <w:rFonts w:asciiTheme="minorHAnsi" w:hAnsiTheme="minorHAnsi"/>
        </w:rPr>
        <w:t xml:space="preserve">článku </w:t>
      </w:r>
      <w:r w:rsidRPr="00CF2D1E">
        <w:rPr>
          <w:rFonts w:asciiTheme="minorHAnsi" w:hAnsiTheme="minorHAnsi"/>
        </w:rPr>
        <w:t xml:space="preserve">10, ods. 4 VZP formuláru </w:t>
      </w:r>
      <w:r w:rsidR="0031665C">
        <w:rPr>
          <w:rFonts w:asciiTheme="minorHAnsi" w:hAnsiTheme="minorHAnsi"/>
        </w:rPr>
        <w:t>z</w:t>
      </w:r>
      <w:r w:rsidRPr="00CF2D1E">
        <w:rPr>
          <w:rFonts w:asciiTheme="minorHAnsi" w:hAnsiTheme="minorHAnsi"/>
        </w:rPr>
        <w:t xml:space="preserve">mluvy o NFP. </w:t>
      </w:r>
    </w:p>
    <w:p w14:paraId="51E35B44" w14:textId="03E35FED" w:rsidR="008207C0" w:rsidRPr="00CF2D1E" w:rsidRDefault="00EE288D" w:rsidP="00215368">
      <w:pPr>
        <w:autoSpaceDE w:val="0"/>
        <w:autoSpaceDN w:val="0"/>
        <w:adjustRightInd w:val="0"/>
        <w:spacing w:before="120"/>
        <w:rPr>
          <w:rFonts w:asciiTheme="minorHAnsi" w:hAnsiTheme="minorHAnsi"/>
        </w:rPr>
      </w:pP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môže na písomné požiadanie Prijímateľa, ktorý nemôže vrátiť príspevok alebo jeho časť uzavrieť s Prijímateľom dohodu o splátkach alebo dohodu o odklade plnenia. Musia byť splnené podmienky ustanovené v § 45 zákona o</w:t>
      </w:r>
      <w:r w:rsidR="003069D2">
        <w:rPr>
          <w:rFonts w:asciiTheme="minorHAnsi" w:hAnsiTheme="minorHAnsi"/>
        </w:rPr>
        <w:t> príspevku z</w:t>
      </w:r>
      <w:r w:rsidR="00B96D43" w:rsidRPr="00CF2D1E">
        <w:rPr>
          <w:rFonts w:asciiTheme="minorHAnsi" w:hAnsiTheme="minorHAnsi"/>
        </w:rPr>
        <w:t> </w:t>
      </w:r>
      <w:r w:rsidR="008207C0" w:rsidRPr="00CF2D1E">
        <w:rPr>
          <w:rFonts w:asciiTheme="minorHAnsi" w:hAnsiTheme="minorHAnsi"/>
        </w:rPr>
        <w:t>EŠIF</w:t>
      </w:r>
      <w:r w:rsidR="00B96D43" w:rsidRPr="00CF2D1E">
        <w:rPr>
          <w:rFonts w:asciiTheme="minorHAnsi" w:hAnsiTheme="minorHAnsi"/>
        </w:rPr>
        <w:t>.</w:t>
      </w:r>
      <w:r w:rsidR="008207C0" w:rsidRPr="00CF2D1E">
        <w:rPr>
          <w:rFonts w:asciiTheme="minorHAnsi" w:hAnsiTheme="minorHAnsi"/>
        </w:rPr>
        <w:t xml:space="preserve"> </w:t>
      </w:r>
      <w:r w:rsidR="00B96D43" w:rsidRPr="00CF2D1E">
        <w:rPr>
          <w:rFonts w:asciiTheme="minorHAnsi" w:hAnsiTheme="minorHAnsi"/>
        </w:rPr>
        <w:t xml:space="preserve">Pri zistení porušenia pravidiel a postupov verejného obstarávania pri nadlimitných zákazkách, podlimitných zákazkách a pri zákazkách s nízkou hodnotou je osobitný postup vysporiadania finančných vzťahov pre Poskytovateľa stanovený v § 41 a 41a zákona </w:t>
      </w:r>
      <w:r w:rsidR="00064EDD" w:rsidRPr="00CF2D1E">
        <w:rPr>
          <w:rFonts w:asciiTheme="minorHAnsi" w:hAnsiTheme="minorHAnsi"/>
        </w:rPr>
        <w:t>o</w:t>
      </w:r>
      <w:r w:rsidR="003069D2">
        <w:rPr>
          <w:rFonts w:asciiTheme="minorHAnsi" w:hAnsiTheme="minorHAnsi"/>
        </w:rPr>
        <w:t> príspevku z</w:t>
      </w:r>
      <w:r w:rsidR="00064EDD" w:rsidRPr="00CF2D1E">
        <w:rPr>
          <w:rFonts w:asciiTheme="minorHAnsi" w:hAnsiTheme="minorHAnsi"/>
        </w:rPr>
        <w:t> EŠIF.</w:t>
      </w:r>
    </w:p>
    <w:p w14:paraId="681B21C3" w14:textId="77777777" w:rsidR="008207C0" w:rsidRPr="00CF2D1E" w:rsidRDefault="008207C0" w:rsidP="00215368">
      <w:pPr>
        <w:pStyle w:val="Nadpis7"/>
        <w:shd w:val="clear" w:color="auto" w:fill="FBD4B4" w:themeFill="accent6" w:themeFillTint="66"/>
        <w:rPr>
          <w:rFonts w:asciiTheme="minorHAnsi" w:hAnsiTheme="minorHAnsi"/>
          <w:b/>
          <w:color w:val="365F91"/>
        </w:rPr>
      </w:pPr>
      <w:bookmarkStart w:id="346" w:name="_Toc402361085"/>
      <w:r w:rsidRPr="00CF2D1E">
        <w:rPr>
          <w:rFonts w:asciiTheme="minorHAnsi" w:hAnsiTheme="minorHAnsi"/>
          <w:b/>
          <w:color w:val="365F91"/>
        </w:rPr>
        <w:t>Vzájomné započítanie pohľadávok a záväzkov</w:t>
      </w:r>
      <w:bookmarkEnd w:id="346"/>
      <w:r w:rsidRPr="00CF2D1E">
        <w:rPr>
          <w:rFonts w:asciiTheme="minorHAnsi" w:hAnsiTheme="minorHAnsi"/>
          <w:b/>
          <w:color w:val="365F91"/>
        </w:rPr>
        <w:t xml:space="preserve"> </w:t>
      </w:r>
    </w:p>
    <w:p w14:paraId="21C3D6DB" w14:textId="696FC676" w:rsidR="00064EDD" w:rsidRPr="00CF2D1E" w:rsidRDefault="008207C0" w:rsidP="00215368">
      <w:pPr>
        <w:spacing w:before="120"/>
        <w:rPr>
          <w:rFonts w:asciiTheme="minorHAnsi" w:hAnsiTheme="minorHAnsi"/>
        </w:rPr>
      </w:pPr>
      <w:r w:rsidRPr="00CF2D1E">
        <w:rPr>
          <w:rFonts w:asciiTheme="minorHAnsi" w:hAnsiTheme="minorHAnsi"/>
        </w:rPr>
        <w:t>Vzájomné započítanie pohľadávok sa považuje za spôsob plnenia záväzku a nejde o peňažný tok. Dokladom, na základe ktorého možno vyhotoviť účtovný doklad je</w:t>
      </w:r>
      <w:r w:rsidR="00064EDD" w:rsidRPr="00CF2D1E">
        <w:rPr>
          <w:rFonts w:asciiTheme="minorHAnsi" w:hAnsiTheme="minorHAnsi"/>
        </w:rPr>
        <w:t xml:space="preserve"> vzájomná</w:t>
      </w:r>
      <w:r w:rsidRPr="00CF2D1E">
        <w:rPr>
          <w:rFonts w:asciiTheme="minorHAnsi" w:hAnsiTheme="minorHAnsi"/>
        </w:rPr>
        <w:t xml:space="preserve"> dohoda o</w:t>
      </w:r>
      <w:r w:rsidR="00064EDD" w:rsidRPr="00CF2D1E">
        <w:rPr>
          <w:rFonts w:asciiTheme="minorHAnsi" w:hAnsiTheme="minorHAnsi"/>
        </w:rPr>
        <w:t> </w:t>
      </w:r>
      <w:r w:rsidRPr="00CF2D1E">
        <w:rPr>
          <w:rFonts w:asciiTheme="minorHAnsi" w:hAnsiTheme="minorHAnsi"/>
        </w:rPr>
        <w:t>započítaní</w:t>
      </w:r>
      <w:r w:rsidR="00064EDD" w:rsidRPr="00CF2D1E">
        <w:rPr>
          <w:rFonts w:asciiTheme="minorHAnsi" w:hAnsiTheme="minorHAnsi"/>
        </w:rPr>
        <w:t xml:space="preserve"> v predloženej žiadosti o platbu </w:t>
      </w:r>
      <w:r w:rsidR="00CC42FD" w:rsidRPr="00CF2D1E">
        <w:rPr>
          <w:rFonts w:asciiTheme="minorHAnsi" w:hAnsiTheme="minorHAnsi"/>
        </w:rPr>
        <w:t>P</w:t>
      </w:r>
      <w:r w:rsidR="00064EDD" w:rsidRPr="00CF2D1E">
        <w:rPr>
          <w:rFonts w:asciiTheme="minorHAnsi" w:hAnsiTheme="minorHAnsi"/>
        </w:rPr>
        <w:t>rijímateľa</w:t>
      </w:r>
      <w:r w:rsidRPr="00CF2D1E">
        <w:rPr>
          <w:rFonts w:asciiTheme="minorHAnsi" w:hAnsiTheme="minorHAnsi"/>
        </w:rPr>
        <w:t>, resp. jednostranný započítací prejav</w:t>
      </w:r>
      <w:r w:rsidR="00064EDD" w:rsidRPr="00CF2D1E">
        <w:rPr>
          <w:rFonts w:asciiTheme="minorHAnsi" w:hAnsiTheme="minorHAnsi" w:cs="Arial"/>
          <w:szCs w:val="16"/>
        </w:rPr>
        <w:t xml:space="preserve"> </w:t>
      </w:r>
      <w:r w:rsidR="00064EDD" w:rsidRPr="00CF2D1E">
        <w:rPr>
          <w:rFonts w:asciiTheme="minorHAnsi" w:hAnsiTheme="minorHAnsi"/>
        </w:rPr>
        <w:t>za splnenia podmienok podľa § 42 ods. 4 zákona o</w:t>
      </w:r>
      <w:r w:rsidR="003069D2">
        <w:rPr>
          <w:rFonts w:asciiTheme="minorHAnsi" w:hAnsiTheme="minorHAnsi"/>
        </w:rPr>
        <w:t xml:space="preserve"> príspevku z </w:t>
      </w:r>
      <w:r w:rsidR="00064EDD" w:rsidRPr="00CF2D1E">
        <w:rPr>
          <w:rFonts w:asciiTheme="minorHAnsi" w:hAnsiTheme="minorHAnsi"/>
        </w:rPr>
        <w:t xml:space="preserve">EŠIF. So vzájomným započítaním pohľadávok musí súhlasiť </w:t>
      </w:r>
      <w:r w:rsidR="00EE288D" w:rsidRPr="00CF2D1E">
        <w:rPr>
          <w:rFonts w:asciiTheme="minorHAnsi" w:hAnsiTheme="minorHAnsi"/>
        </w:rPr>
        <w:t>CO</w:t>
      </w:r>
      <w:r w:rsidR="00064EDD" w:rsidRPr="00CF2D1E">
        <w:rPr>
          <w:rFonts w:asciiTheme="minorHAnsi" w:hAnsiTheme="minorHAnsi"/>
        </w:rPr>
        <w:t xml:space="preserve"> na základe schválenia v súhrnnej žiadosti o platbu/mimoriadnej súhrnnej žiadosti o platbu a vzájomné započítanie pohľadávok je možné uplatniť len na výdavky schválené v súhrnnej žiadosti o platbu/mimoriadnej súhrnnej žiadosti o platbu.</w:t>
      </w:r>
    </w:p>
    <w:p w14:paraId="73EB2195" w14:textId="001D950E" w:rsidR="008207C0" w:rsidRPr="00CF2D1E" w:rsidRDefault="00064EDD" w:rsidP="00215368">
      <w:pPr>
        <w:spacing w:before="120"/>
        <w:rPr>
          <w:rFonts w:asciiTheme="minorHAnsi" w:hAnsiTheme="minorHAnsi"/>
        </w:rPr>
      </w:pPr>
      <w:r w:rsidRPr="00CF2D1E">
        <w:rPr>
          <w:rFonts w:asciiTheme="minorHAnsi" w:hAnsiTheme="minorHAnsi"/>
        </w:rPr>
        <w:t xml:space="preserve">Úprava, resp. zníženie sumy deklarovaných výdavkov </w:t>
      </w:r>
      <w:r w:rsidR="00CC42FD" w:rsidRPr="00CF2D1E">
        <w:rPr>
          <w:rFonts w:asciiTheme="minorHAnsi" w:hAnsiTheme="minorHAnsi"/>
        </w:rPr>
        <w:t>P</w:t>
      </w:r>
      <w:r w:rsidRPr="00CF2D1E">
        <w:rPr>
          <w:rFonts w:asciiTheme="minorHAnsi" w:hAnsiTheme="minorHAnsi"/>
        </w:rPr>
        <w:t xml:space="preserve">rijímateľa v predloženej žiadosti o platbu z titulu neoprávnených výdavkov schválených v predchádzajúcich žiadostiach o platbu </w:t>
      </w:r>
      <w:r w:rsidR="00CC42FD" w:rsidRPr="00CF2D1E">
        <w:rPr>
          <w:rFonts w:asciiTheme="minorHAnsi" w:hAnsiTheme="minorHAnsi"/>
        </w:rPr>
        <w:t>P</w:t>
      </w:r>
      <w:r w:rsidRPr="00CF2D1E">
        <w:rPr>
          <w:rFonts w:asciiTheme="minorHAnsi" w:hAnsiTheme="minorHAnsi"/>
        </w:rPr>
        <w:t xml:space="preserve">rijímateľa, t. j. uplatňovanie tzv. skrytého zápočtu je neprípustné a ide o konanie </w:t>
      </w:r>
      <w:r w:rsidR="00CC363A">
        <w:rPr>
          <w:rFonts w:asciiTheme="minorHAnsi" w:hAnsiTheme="minorHAnsi"/>
        </w:rPr>
        <w:t>RO</w:t>
      </w:r>
      <w:r w:rsidR="00CC363A" w:rsidRPr="00CF2D1E">
        <w:rPr>
          <w:rFonts w:asciiTheme="minorHAnsi" w:hAnsiTheme="minorHAnsi"/>
        </w:rPr>
        <w:t xml:space="preserve"> </w:t>
      </w:r>
      <w:r w:rsidRPr="00CF2D1E">
        <w:rPr>
          <w:rFonts w:asciiTheme="minorHAnsi" w:hAnsiTheme="minorHAnsi"/>
        </w:rPr>
        <w:t>v rozpore so zákonom o</w:t>
      </w:r>
      <w:r w:rsidR="003069D2">
        <w:rPr>
          <w:rFonts w:asciiTheme="minorHAnsi" w:hAnsiTheme="minorHAnsi"/>
        </w:rPr>
        <w:t xml:space="preserve"> príspevku z </w:t>
      </w:r>
      <w:r w:rsidRPr="00CF2D1E">
        <w:rPr>
          <w:rFonts w:asciiTheme="minorHAnsi" w:hAnsiTheme="minorHAnsi"/>
        </w:rPr>
        <w:t xml:space="preserve">EŠIF. Akékoľvek vzájomné započítanie pohľadávok medzi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a </w:t>
      </w:r>
      <w:r w:rsidR="00CC42FD" w:rsidRPr="00CF2D1E">
        <w:rPr>
          <w:rFonts w:asciiTheme="minorHAnsi" w:hAnsiTheme="minorHAnsi"/>
        </w:rPr>
        <w:t>P</w:t>
      </w:r>
      <w:r w:rsidRPr="00CF2D1E">
        <w:rPr>
          <w:rFonts w:asciiTheme="minorHAnsi" w:hAnsiTheme="minorHAnsi"/>
        </w:rPr>
        <w:t>rijímateľom v rámci zmluvy o </w:t>
      </w:r>
      <w:r w:rsidR="002C72C0">
        <w:rPr>
          <w:rFonts w:asciiTheme="minorHAnsi" w:hAnsiTheme="minorHAnsi"/>
        </w:rPr>
        <w:t>NFP</w:t>
      </w:r>
      <w:r w:rsidRPr="00CF2D1E">
        <w:rPr>
          <w:rFonts w:asciiTheme="minorHAnsi" w:hAnsiTheme="minorHAnsi"/>
        </w:rPr>
        <w:t xml:space="preserve"> je možné vykonať len podľa podmienok § 42 zákona </w:t>
      </w:r>
      <w:r w:rsidRPr="00215368">
        <w:rPr>
          <w:rFonts w:asciiTheme="minorHAnsi" w:hAnsiTheme="minorHAnsi"/>
        </w:rPr>
        <w:t>o</w:t>
      </w:r>
      <w:r w:rsidR="003069D2">
        <w:rPr>
          <w:rFonts w:asciiTheme="minorHAnsi" w:hAnsiTheme="minorHAnsi"/>
        </w:rPr>
        <w:t xml:space="preserve"> príspevku z </w:t>
      </w:r>
      <w:r w:rsidRPr="00215368">
        <w:rPr>
          <w:rFonts w:asciiTheme="minorHAnsi" w:hAnsiTheme="minorHAnsi"/>
        </w:rPr>
        <w:t>EŠIF</w:t>
      </w:r>
      <w:r w:rsidRPr="00215368">
        <w:rPr>
          <w:rFonts w:asciiTheme="minorHAnsi" w:hAnsiTheme="minorHAnsi" w:cs="Arial"/>
          <w:szCs w:val="16"/>
        </w:rPr>
        <w:t xml:space="preserve"> a dodávateľa.</w:t>
      </w:r>
      <w:r w:rsidR="008207C0" w:rsidRPr="00CF2D1E">
        <w:rPr>
          <w:rFonts w:asciiTheme="minorHAnsi" w:hAnsiTheme="minorHAnsi"/>
        </w:rPr>
        <w:t xml:space="preserve"> </w:t>
      </w:r>
      <w:r w:rsidRPr="00CF2D1E">
        <w:rPr>
          <w:rFonts w:asciiTheme="minorHAnsi" w:hAnsiTheme="minorHAnsi"/>
        </w:rPr>
        <w:t xml:space="preserve">Vyššie uvedeným nie je dotknuté vzájomné započítanie pohľadávok </w:t>
      </w:r>
      <w:r w:rsidR="00CC42FD" w:rsidRPr="00CF2D1E">
        <w:rPr>
          <w:rFonts w:asciiTheme="minorHAnsi" w:hAnsiTheme="minorHAnsi"/>
        </w:rPr>
        <w:t>P</w:t>
      </w:r>
      <w:r w:rsidRPr="00CF2D1E">
        <w:rPr>
          <w:rFonts w:asciiTheme="minorHAnsi" w:hAnsiTheme="minorHAnsi"/>
        </w:rPr>
        <w:t xml:space="preserve">rijímateľa a dodávateľa.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008207C0" w:rsidRPr="00CF2D1E">
        <w:rPr>
          <w:rFonts w:asciiTheme="minorHAnsi" w:hAnsiTheme="minorHAnsi"/>
        </w:rPr>
        <w:t xml:space="preserve">overí, či boli aktivity na základe uvedených faktúr zrealizované v súlade so </w:t>
      </w:r>
      <w:r w:rsidR="0031665C">
        <w:rPr>
          <w:rFonts w:asciiTheme="minorHAnsi" w:hAnsiTheme="minorHAnsi"/>
        </w:rPr>
        <w:t>z</w:t>
      </w:r>
      <w:r w:rsidR="008207C0" w:rsidRPr="00CF2D1E">
        <w:rPr>
          <w:rFonts w:asciiTheme="minorHAnsi" w:hAnsiTheme="minorHAnsi"/>
        </w:rPr>
        <w:t>mluvou o  NFP, či boli dodržané ustanovenia Obchodného zákonníka, Občianskeho zákonníka a zákona o účtovníctve.</w:t>
      </w:r>
    </w:p>
    <w:p w14:paraId="1E7458FA" w14:textId="0DC102CC" w:rsidR="008207C0" w:rsidRPr="00CF2D1E" w:rsidRDefault="00EE288D" w:rsidP="00215368">
      <w:pPr>
        <w:spacing w:before="120"/>
        <w:rPr>
          <w:rFonts w:asciiTheme="minorHAnsi" w:hAnsiTheme="minorHAnsi"/>
        </w:rPr>
      </w:pP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 xml:space="preserve">bezodkladne oznámi Prijímateľovi pripravované vykonanie vzájomného započítania pohľadávky z príspevku alebo pohľadávky z rozhodnutia </w:t>
      </w:r>
      <w:r w:rsidR="00121F71">
        <w:rPr>
          <w:rFonts w:asciiTheme="minorHAnsi" w:hAnsiTheme="minorHAnsi"/>
        </w:rPr>
        <w:t xml:space="preserve">v správe RO </w:t>
      </w:r>
      <w:r w:rsidR="008207C0" w:rsidRPr="00CF2D1E">
        <w:rPr>
          <w:rFonts w:asciiTheme="minorHAnsi" w:hAnsiTheme="minorHAnsi"/>
        </w:rPr>
        <w:t>voči pohľadávke Prijímateľa na poskytnutie príspevku alebo jeho časti. Ak Prijímateľ s jednostranným započítaním pohľadávok z príspevku voči pohľadávke Prijímateľa</w:t>
      </w:r>
      <w:r w:rsidR="008207C0" w:rsidRPr="00CF2D1E">
        <w:rPr>
          <w:rStyle w:val="Odkaznapoznmkupodiarou"/>
          <w:rFonts w:asciiTheme="minorHAnsi" w:hAnsiTheme="minorHAnsi"/>
        </w:rPr>
        <w:footnoteReference w:id="44"/>
      </w:r>
      <w:r w:rsidR="008207C0" w:rsidRPr="00CF2D1E">
        <w:rPr>
          <w:rFonts w:asciiTheme="minorHAnsi" w:hAnsiTheme="minorHAnsi"/>
        </w:rPr>
        <w:t xml:space="preserve"> na poskytnutie príspevku </w:t>
      </w:r>
      <w:r w:rsidR="008207C0" w:rsidRPr="00CF2D1E">
        <w:rPr>
          <w:rFonts w:asciiTheme="minorHAnsi" w:hAnsiTheme="minorHAnsi"/>
        </w:rPr>
        <w:lastRenderedPageBreak/>
        <w:t xml:space="preserve">alebo jeho časti nesúhlasí, je povinný to oznámiť </w:t>
      </w: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 xml:space="preserve">do </w:t>
      </w:r>
      <w:r w:rsidR="00880753" w:rsidRPr="00CF2D1E">
        <w:rPr>
          <w:rFonts w:asciiTheme="minorHAnsi" w:hAnsiTheme="minorHAnsi"/>
        </w:rPr>
        <w:t xml:space="preserve">3 pracovných </w:t>
      </w:r>
      <w:r w:rsidR="008207C0" w:rsidRPr="00CF2D1E">
        <w:rPr>
          <w:rFonts w:asciiTheme="minorHAnsi" w:hAnsiTheme="minorHAnsi"/>
        </w:rPr>
        <w:t>dní od dňa doručenia oznámenia.</w:t>
      </w:r>
    </w:p>
    <w:p w14:paraId="70862E6F" w14:textId="45BC5900" w:rsidR="008207C0" w:rsidRPr="00CF2D1E" w:rsidRDefault="008207C0" w:rsidP="00215368">
      <w:pPr>
        <w:spacing w:before="120"/>
        <w:rPr>
          <w:rFonts w:asciiTheme="minorHAnsi" w:hAnsiTheme="minorHAnsi"/>
        </w:rPr>
      </w:pPr>
      <w:r w:rsidRPr="00CF2D1E">
        <w:rPr>
          <w:rFonts w:asciiTheme="minorHAnsi" w:hAnsiTheme="minorHAnsi"/>
        </w:rPr>
        <w:t xml:space="preserve">Vzájomne započítať pohľadávku z príspevku alebo pohľadávku z rozhodnutia </w:t>
      </w:r>
      <w:r w:rsidR="00121F71">
        <w:rPr>
          <w:rFonts w:asciiTheme="minorHAnsi" w:hAnsiTheme="minorHAnsi"/>
        </w:rPr>
        <w:t xml:space="preserve">v správe RO </w:t>
      </w:r>
      <w:r w:rsidRPr="00CF2D1E">
        <w:rPr>
          <w:rFonts w:asciiTheme="minorHAnsi" w:hAnsiTheme="minorHAnsi"/>
        </w:rPr>
        <w:t>voči pohľadávke Prijímateľa na poskytnutie príspevku alebo jeho časti je možné, ak:</w:t>
      </w:r>
    </w:p>
    <w:p w14:paraId="66B03A54" w14:textId="5BBF8990"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so vzájomným započítaním pohľadávok súhlasí Poskytovateľ po schválení CO</w:t>
      </w:r>
      <w:r w:rsidR="00EE288D" w:rsidRPr="00CF2D1E">
        <w:rPr>
          <w:rFonts w:asciiTheme="minorHAnsi" w:hAnsiTheme="minorHAnsi"/>
        </w:rPr>
        <w:t>;</w:t>
      </w:r>
    </w:p>
    <w:p w14:paraId="11BA98D6" w14:textId="5E0D3FAA"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príspevok poskytnutý Prijímateľovi platobnou jednotkou bol schválený CO</w:t>
      </w:r>
      <w:r w:rsidR="00EE288D" w:rsidRPr="00CF2D1E">
        <w:rPr>
          <w:rFonts w:asciiTheme="minorHAnsi" w:hAnsiTheme="minorHAnsi"/>
        </w:rPr>
        <w:t>;</w:t>
      </w:r>
    </w:p>
    <w:p w14:paraId="3E8607EF" w14:textId="4D700D8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predložil </w:t>
      </w:r>
      <w:proofErr w:type="spellStart"/>
      <w:r w:rsidR="00CC363A">
        <w:rPr>
          <w:rFonts w:asciiTheme="minorHAnsi" w:hAnsiTheme="minorHAnsi"/>
        </w:rPr>
        <w:t>ŽoP</w:t>
      </w:r>
      <w:proofErr w:type="spellEnd"/>
      <w:r w:rsidRPr="00CF2D1E">
        <w:rPr>
          <w:rFonts w:asciiTheme="minorHAnsi" w:hAnsiTheme="minorHAnsi"/>
        </w:rPr>
        <w:t xml:space="preserve"> typu priebežná alebo priebežná s príznakom záverečná</w:t>
      </w:r>
      <w:r w:rsidR="00EE288D" w:rsidRPr="00CF2D1E">
        <w:rPr>
          <w:rFonts w:asciiTheme="minorHAnsi" w:hAnsiTheme="minorHAnsi"/>
        </w:rPr>
        <w:t>;</w:t>
      </w:r>
    </w:p>
    <w:p w14:paraId="36EB2C86" w14:textId="20806F69"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v </w:t>
      </w:r>
      <w:proofErr w:type="spellStart"/>
      <w:r w:rsidR="00CC363A">
        <w:rPr>
          <w:rFonts w:asciiTheme="minorHAnsi" w:hAnsiTheme="minorHAnsi"/>
        </w:rPr>
        <w:t>ŽoP</w:t>
      </w:r>
      <w:proofErr w:type="spellEnd"/>
      <w:r w:rsidRPr="00CF2D1E">
        <w:rPr>
          <w:rFonts w:asciiTheme="minorHAnsi" w:hAnsiTheme="minorHAnsi"/>
        </w:rPr>
        <w:t xml:space="preserve"> alebo v dodatočnom oznámení navrhol vykonanie vzájomného započítania, alebo vzájomné započítanie vykoná jednostranne </w:t>
      </w:r>
      <w:r w:rsidR="00EE288D" w:rsidRPr="00215368">
        <w:rPr>
          <w:rFonts w:asciiTheme="minorHAnsi" w:hAnsiTheme="minorHAnsi"/>
        </w:rPr>
        <w:t>RO;</w:t>
      </w:r>
      <w:r w:rsidR="00EE288D" w:rsidRPr="00CF2D1E" w:rsidDel="00EE288D">
        <w:rPr>
          <w:rFonts w:asciiTheme="minorHAnsi" w:hAnsiTheme="minorHAnsi"/>
        </w:rPr>
        <w:t xml:space="preserve"> </w:t>
      </w:r>
    </w:p>
    <w:p w14:paraId="7717DC34" w14:textId="2178FF74"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vzájomne započítaná suma je nižšia alebo rovná sume schválenej</w:t>
      </w:r>
      <w:r w:rsidR="00EE288D" w:rsidRPr="00CF2D1E">
        <w:rPr>
          <w:rFonts w:asciiTheme="minorHAnsi" w:hAnsiTheme="minorHAnsi"/>
        </w:rPr>
        <w:t xml:space="preserve"> </w:t>
      </w:r>
      <w:r w:rsidR="00EE288D" w:rsidRPr="00215368">
        <w:rPr>
          <w:rFonts w:asciiTheme="minorHAnsi" w:hAnsiTheme="minorHAnsi"/>
        </w:rPr>
        <w:t>RO</w:t>
      </w:r>
      <w:r w:rsidR="00EE288D" w:rsidRPr="00CF2D1E" w:rsidDel="00EE288D">
        <w:rPr>
          <w:rFonts w:asciiTheme="minorHAnsi" w:hAnsiTheme="minorHAnsi"/>
        </w:rPr>
        <w:t xml:space="preserve"> </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v</w:t>
      </w:r>
      <w:r w:rsidR="00EE288D" w:rsidRPr="00CF2D1E">
        <w:rPr>
          <w:rFonts w:asciiTheme="minorHAnsi" w:hAnsiTheme="minorHAnsi"/>
        </w:rPr>
        <w:t xml:space="preserve"> </w:t>
      </w:r>
      <w:proofErr w:type="spellStart"/>
      <w:r w:rsidR="00CC363A">
        <w:rPr>
          <w:rFonts w:asciiTheme="minorHAnsi" w:hAnsiTheme="minorHAnsi"/>
        </w:rPr>
        <w:t>ŽoP</w:t>
      </w:r>
      <w:proofErr w:type="spellEnd"/>
      <w:r w:rsidRPr="00CF2D1E">
        <w:rPr>
          <w:rFonts w:asciiTheme="minorHAnsi" w:hAnsiTheme="minorHAnsi"/>
        </w:rPr>
        <w:t>.</w:t>
      </w:r>
    </w:p>
    <w:p w14:paraId="6967BAB0" w14:textId="3D0AE7B5" w:rsidR="00C3679D" w:rsidRPr="00CF2D1E" w:rsidRDefault="008207C0" w:rsidP="00215368">
      <w:pPr>
        <w:spacing w:before="120"/>
        <w:rPr>
          <w:rFonts w:asciiTheme="minorHAnsi" w:hAnsiTheme="minorHAnsi"/>
        </w:rPr>
      </w:pPr>
      <w:r w:rsidRPr="00CF2D1E">
        <w:rPr>
          <w:rFonts w:asciiTheme="minorHAnsi" w:hAnsiTheme="minorHAnsi"/>
          <w:b/>
        </w:rPr>
        <w:t xml:space="preserve">Vzájomné započítanie pohľadávok </w:t>
      </w:r>
      <w:r w:rsidR="00121F71">
        <w:rPr>
          <w:rFonts w:asciiTheme="minorHAnsi" w:hAnsiTheme="minorHAnsi"/>
          <w:b/>
        </w:rPr>
        <w:t>a záväzkov</w:t>
      </w:r>
      <w:r w:rsidRPr="00CF2D1E">
        <w:rPr>
          <w:rFonts w:asciiTheme="minorHAnsi" w:hAnsiTheme="minorHAnsi"/>
          <w:b/>
        </w:rPr>
        <w:t xml:space="preserve"> nie je možné vykonať, ak je Prijímateľom</w:t>
      </w:r>
      <w:r w:rsidR="00251261" w:rsidRPr="00215368">
        <w:rPr>
          <w:rFonts w:asciiTheme="minorHAnsi" w:hAnsiTheme="minorHAnsi"/>
          <w:b/>
        </w:rPr>
        <w:t>/partnerom,</w:t>
      </w:r>
      <w:r w:rsidRPr="00215368">
        <w:rPr>
          <w:rFonts w:asciiTheme="minorHAnsi" w:hAnsiTheme="minorHAnsi"/>
          <w:b/>
        </w:rPr>
        <w:t xml:space="preserve"> </w:t>
      </w:r>
      <w:r w:rsidR="00251261" w:rsidRPr="00215368">
        <w:rPr>
          <w:rFonts w:asciiTheme="minorHAnsi" w:hAnsiTheme="minorHAnsi" w:cs="Arial"/>
          <w:b/>
          <w:lang w:eastAsia="en-US"/>
        </w:rPr>
        <w:t>ktorým je účastník zmluvy o </w:t>
      </w:r>
      <w:r w:rsidR="0031665C">
        <w:rPr>
          <w:rFonts w:asciiTheme="minorHAnsi" w:hAnsiTheme="minorHAnsi" w:cs="Arial"/>
          <w:b/>
          <w:lang w:eastAsia="en-US"/>
        </w:rPr>
        <w:t>NFP</w:t>
      </w:r>
      <w:r w:rsidR="00251261" w:rsidRPr="00215368">
        <w:rPr>
          <w:rFonts w:asciiTheme="minorHAnsi" w:hAnsiTheme="minorHAnsi"/>
          <w:b/>
        </w:rPr>
        <w:t xml:space="preserve">, </w:t>
      </w:r>
      <w:r w:rsidR="00251261" w:rsidRPr="00215368">
        <w:rPr>
          <w:rFonts w:asciiTheme="minorHAnsi" w:hAnsiTheme="minorHAnsi" w:cs="Arial"/>
          <w:b/>
          <w:lang w:eastAsia="en-US"/>
        </w:rPr>
        <w:t>štátna rozpočtová organizácia.</w:t>
      </w:r>
      <w:r w:rsidR="00251261" w:rsidRPr="00CF2D1E">
        <w:rPr>
          <w:rFonts w:asciiTheme="minorHAnsi" w:hAnsiTheme="minorHAnsi" w:cs="Arial"/>
          <w:b/>
          <w:lang w:eastAsia="en-US"/>
        </w:rPr>
        <w:t xml:space="preserve"> </w:t>
      </w:r>
    </w:p>
    <w:p w14:paraId="15F93F35" w14:textId="50760405" w:rsidR="00251261" w:rsidRPr="00CF2D1E" w:rsidRDefault="00251261" w:rsidP="00215368">
      <w:pPr>
        <w:spacing w:before="120"/>
        <w:rPr>
          <w:rFonts w:asciiTheme="minorHAnsi" w:hAnsiTheme="minorHAnsi"/>
        </w:rPr>
      </w:pPr>
      <w:r w:rsidRPr="00CF2D1E">
        <w:rPr>
          <w:rFonts w:asciiTheme="minorHAnsi" w:hAnsiTheme="minorHAnsi"/>
        </w:rPr>
        <w:t xml:space="preserve">Vykonaním vzájomného započítania pohľadávok a záväzkov v žiadosti o platbu nie je dotknutá povinnosť </w:t>
      </w:r>
      <w:r w:rsidR="00162CC4" w:rsidRPr="00CF2D1E">
        <w:rPr>
          <w:rFonts w:asciiTheme="minorHAnsi" w:hAnsiTheme="minorHAnsi"/>
        </w:rPr>
        <w:t>P</w:t>
      </w:r>
      <w:r w:rsidRPr="00CF2D1E">
        <w:rPr>
          <w:rFonts w:asciiTheme="minorHAnsi" w:hAnsiTheme="minorHAnsi"/>
        </w:rPr>
        <w:t>rijímateľa</w:t>
      </w:r>
      <w:r w:rsidR="00162CC4" w:rsidRPr="00CF2D1E">
        <w:rPr>
          <w:rFonts w:asciiTheme="minorHAnsi" w:hAnsiTheme="minorHAnsi"/>
        </w:rPr>
        <w:t>/</w:t>
      </w:r>
      <w:r w:rsidRPr="00CF2D1E">
        <w:rPr>
          <w:rFonts w:asciiTheme="minorHAnsi" w:hAnsiTheme="minorHAnsi"/>
        </w:rPr>
        <w:t xml:space="preserve">partnera uhradiť partnerom záväzky vo výške schválených oprávnených výdavkov daného partnera v predloženej </w:t>
      </w:r>
      <w:proofErr w:type="spellStart"/>
      <w:r w:rsidR="00CC363A">
        <w:rPr>
          <w:rFonts w:asciiTheme="minorHAnsi" w:hAnsiTheme="minorHAnsi"/>
        </w:rPr>
        <w:t>ŽoP</w:t>
      </w:r>
      <w:proofErr w:type="spellEnd"/>
      <w:r w:rsidRPr="00CF2D1E">
        <w:rPr>
          <w:rFonts w:asciiTheme="minorHAnsi" w:hAnsiTheme="minorHAnsi"/>
        </w:rPr>
        <w:t>. Ak je v</w:t>
      </w:r>
      <w:r w:rsidR="00CC363A">
        <w:rPr>
          <w:rFonts w:asciiTheme="minorHAnsi" w:hAnsiTheme="minorHAnsi"/>
        </w:rPr>
        <w:t> </w:t>
      </w:r>
      <w:proofErr w:type="spellStart"/>
      <w:r w:rsidR="00CC363A">
        <w:rPr>
          <w:rFonts w:asciiTheme="minorHAnsi" w:hAnsiTheme="minorHAnsi"/>
        </w:rPr>
        <w:t>ŽoP</w:t>
      </w:r>
      <w:proofErr w:type="spellEnd"/>
      <w:r w:rsidR="00CC363A">
        <w:rPr>
          <w:rFonts w:asciiTheme="minorHAnsi" w:hAnsiTheme="minorHAnsi"/>
        </w:rPr>
        <w:t xml:space="preserve"> </w:t>
      </w:r>
      <w:r w:rsidRPr="00CF2D1E">
        <w:rPr>
          <w:rFonts w:asciiTheme="minorHAnsi" w:hAnsiTheme="minorHAnsi"/>
        </w:rPr>
        <w:t xml:space="preserve">zaradené vzájomné započítanie týkajúce sa výdavkov partnera a zároveň sú partnerovi v rovnakej </w:t>
      </w:r>
      <w:proofErr w:type="spellStart"/>
      <w:r w:rsidR="00CC363A">
        <w:rPr>
          <w:rFonts w:asciiTheme="minorHAnsi" w:hAnsiTheme="minorHAnsi"/>
        </w:rPr>
        <w:t>ŽoP</w:t>
      </w:r>
      <w:proofErr w:type="spellEnd"/>
      <w:r w:rsidRPr="00CF2D1E">
        <w:rPr>
          <w:rFonts w:asciiTheme="minorHAnsi" w:hAnsiTheme="minorHAnsi"/>
        </w:rPr>
        <w:t xml:space="preserve"> schválené oprávnené výdavky v rovnakej alebo vyššej sume, </w:t>
      </w:r>
      <w:r w:rsidR="00162CC4" w:rsidRPr="00CF2D1E">
        <w:rPr>
          <w:rFonts w:asciiTheme="minorHAnsi" w:hAnsiTheme="minorHAnsi"/>
        </w:rPr>
        <w:t>P</w:t>
      </w:r>
      <w:r w:rsidRPr="00CF2D1E">
        <w:rPr>
          <w:rFonts w:asciiTheme="minorHAnsi" w:hAnsiTheme="minorHAnsi"/>
        </w:rPr>
        <w:t>rijímateľ môže uhradiť partnerovi sumu oprávnených výdavkov poníženú o sumu vzájomného započítania.</w:t>
      </w:r>
    </w:p>
    <w:p w14:paraId="6A8EC156" w14:textId="77777777" w:rsidR="008207C0" w:rsidRPr="00CF2D1E" w:rsidRDefault="008207C0" w:rsidP="00215368">
      <w:pPr>
        <w:pStyle w:val="Nadpis3"/>
        <w:spacing w:before="120"/>
        <w:rPr>
          <w:rFonts w:asciiTheme="minorHAnsi" w:hAnsiTheme="minorHAnsi"/>
          <w:color w:val="365F91"/>
        </w:rPr>
      </w:pPr>
      <w:bookmarkStart w:id="347" w:name="_Toc106134788"/>
      <w:r w:rsidRPr="00CF2D1E">
        <w:rPr>
          <w:rFonts w:asciiTheme="minorHAnsi" w:hAnsiTheme="minorHAnsi"/>
          <w:color w:val="365F91"/>
        </w:rPr>
        <w:t>4.3.7 Odvod výnosov</w:t>
      </w:r>
      <w:bookmarkEnd w:id="347"/>
    </w:p>
    <w:p w14:paraId="019C02B2" w14:textId="77777777" w:rsidR="008207C0" w:rsidRPr="00CF2D1E" w:rsidRDefault="008207C0" w:rsidP="00215368">
      <w:pPr>
        <w:pStyle w:val="Default"/>
        <w:spacing w:before="120"/>
        <w:jc w:val="both"/>
        <w:rPr>
          <w:rFonts w:asciiTheme="minorHAnsi" w:hAnsiTheme="minorHAnsi"/>
        </w:rPr>
      </w:pPr>
      <w:r w:rsidRPr="00CF2D1E">
        <w:rPr>
          <w:rFonts w:asciiTheme="minorHAnsi" w:hAnsiTheme="minorHAnsi"/>
        </w:rPr>
        <w:t>Prijímateľ je povinný odviesť výnosy</w:t>
      </w:r>
      <w:r w:rsidRPr="00CF2D1E">
        <w:rPr>
          <w:rStyle w:val="Odkaznapoznmkupodiarou"/>
          <w:rFonts w:asciiTheme="minorHAnsi" w:hAnsiTheme="minorHAnsi"/>
        </w:rPr>
        <w:footnoteReference w:id="45"/>
      </w:r>
      <w:r w:rsidRPr="00CF2D1E">
        <w:rPr>
          <w:rFonts w:asciiTheme="minorHAnsi" w:hAnsiTheme="minorHAnsi"/>
        </w:rPr>
        <w:t xml:space="preserve"> (</w:t>
      </w:r>
      <w:r w:rsidRPr="00CF2D1E">
        <w:rPr>
          <w:rFonts w:asciiTheme="minorHAnsi" w:hAnsiTheme="minorHAnsi"/>
          <w:b/>
          <w:bCs/>
        </w:rPr>
        <w:t>za obdobie od 01.01. roku „n“ do 31.12. roku „n“</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z prostriedkov ŠR </w:t>
      </w:r>
      <w:r w:rsidRPr="00CF2D1E">
        <w:rPr>
          <w:rFonts w:asciiTheme="minorHAnsi" w:hAnsiTheme="minorHAnsi"/>
          <w:b/>
        </w:rPr>
        <w:t>poskytnutých systémom zálohovej platby/</w:t>
      </w:r>
      <w:proofErr w:type="spellStart"/>
      <w:r w:rsidRPr="00CF2D1E">
        <w:rPr>
          <w:rFonts w:asciiTheme="minorHAnsi" w:hAnsiTheme="minorHAnsi"/>
          <w:b/>
        </w:rPr>
        <w:t>predfinancovania</w:t>
      </w:r>
      <w:proofErr w:type="spellEnd"/>
      <w:r w:rsidRPr="00CF2D1E">
        <w:rPr>
          <w:rFonts w:asciiTheme="minorHAnsi" w:hAnsiTheme="minorHAnsi"/>
        </w:rPr>
        <w:t xml:space="preserve"> tak, aby </w:t>
      </w:r>
      <w:r w:rsidR="00756DD9" w:rsidRPr="00CF2D1E">
        <w:rPr>
          <w:rFonts w:asciiTheme="minorHAnsi" w:hAnsiTheme="minorHAnsi"/>
        </w:rPr>
        <w:br/>
      </w:r>
      <w:r w:rsidRPr="00CF2D1E">
        <w:rPr>
          <w:rFonts w:asciiTheme="minorHAnsi" w:hAnsiTheme="minorHAnsi"/>
        </w:rPr>
        <w:t xml:space="preserve">v zmysle § 7 ods. 1 písm. m) zákona č. 523/2004 Z. z. o rozpočtových pravidlách verejnej správy a o zmene a doplnení niektorých zákonov v znení neskorších predpisov odviedol </w:t>
      </w:r>
      <w:r w:rsidR="00756DD9" w:rsidRPr="00CF2D1E">
        <w:rPr>
          <w:rFonts w:asciiTheme="minorHAnsi" w:hAnsiTheme="minorHAnsi"/>
        </w:rPr>
        <w:br/>
      </w:r>
      <w:r w:rsidRPr="00CF2D1E">
        <w:rPr>
          <w:rFonts w:asciiTheme="minorHAnsi" w:hAnsiTheme="minorHAnsi"/>
          <w:b/>
          <w:bCs/>
        </w:rPr>
        <w:t xml:space="preserve">k 31. januáru roku „n+1“ </w:t>
      </w:r>
      <w:r w:rsidRPr="00CF2D1E">
        <w:rPr>
          <w:rFonts w:asciiTheme="minorHAnsi" w:hAnsiTheme="minorHAnsi"/>
        </w:rPr>
        <w:t xml:space="preserve">do príjmov ŠR skutočný výnos, ktorý mu vznikol z prostriedkov EÚ </w:t>
      </w:r>
      <w:r w:rsidR="00756DD9" w:rsidRPr="00CF2D1E">
        <w:rPr>
          <w:rFonts w:asciiTheme="minorHAnsi" w:hAnsiTheme="minorHAnsi"/>
        </w:rPr>
        <w:br/>
      </w:r>
      <w:r w:rsidRPr="00CF2D1E">
        <w:rPr>
          <w:rFonts w:asciiTheme="minorHAnsi" w:hAnsiTheme="minorHAnsi"/>
        </w:rPr>
        <w:t xml:space="preserve">a ŠR na spolufinancovanie, t. j. po odpočítaní alikvotnej časti poplatkov za vedenie účtov, prípadne celý poplatok, ak ich vedie na osobitnom účte. </w:t>
      </w:r>
    </w:p>
    <w:p w14:paraId="5779BF5F" w14:textId="0BD8E85B" w:rsidR="00E811E8"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V prípade vzniku skutočného výnosu je </w:t>
      </w:r>
      <w:r w:rsidR="00CC42FD" w:rsidRPr="00CF2D1E">
        <w:rPr>
          <w:rFonts w:asciiTheme="minorHAnsi" w:hAnsiTheme="minorHAnsi"/>
        </w:rPr>
        <w:t>P</w:t>
      </w:r>
      <w:r w:rsidRPr="00CF2D1E">
        <w:rPr>
          <w:rFonts w:asciiTheme="minorHAnsi" w:hAnsiTheme="minorHAnsi"/>
        </w:rPr>
        <w:t xml:space="preserve">rijímateľ povinný vzniknuté skutočné výnosy na účte odviesť na príjmový účet </w:t>
      </w:r>
      <w:r w:rsidR="00215368">
        <w:rPr>
          <w:rFonts w:asciiTheme="minorHAnsi" w:hAnsiTheme="minorHAnsi"/>
        </w:rPr>
        <w:t>PJ</w:t>
      </w:r>
      <w:r w:rsidRPr="00CF2D1E">
        <w:rPr>
          <w:rFonts w:asciiTheme="minorHAnsi" w:hAnsiTheme="minorHAnsi"/>
        </w:rPr>
        <w:t xml:space="preserve">. </w:t>
      </w:r>
    </w:p>
    <w:p w14:paraId="697658D3" w14:textId="77777777" w:rsidR="008207C0" w:rsidRPr="00CF2D1E" w:rsidRDefault="008207C0" w:rsidP="00215368">
      <w:pPr>
        <w:pStyle w:val="Default"/>
        <w:jc w:val="both"/>
        <w:rPr>
          <w:rFonts w:asciiTheme="minorHAnsi" w:hAnsiTheme="minorHAnsi"/>
        </w:rPr>
      </w:pPr>
    </w:p>
    <w:p w14:paraId="74AF930C" w14:textId="4307566D" w:rsidR="007E5C7C" w:rsidRPr="00CF2D1E" w:rsidRDefault="007E5C7C" w:rsidP="00215368">
      <w:pPr>
        <w:pStyle w:val="Default"/>
        <w:shd w:val="clear" w:color="auto" w:fill="FBD4B4"/>
        <w:jc w:val="both"/>
        <w:rPr>
          <w:rFonts w:asciiTheme="minorHAnsi" w:hAnsiTheme="minorHAnsi"/>
          <w:b/>
          <w:bCs/>
        </w:rPr>
      </w:pPr>
      <w:r w:rsidRPr="00CF2D1E">
        <w:rPr>
          <w:rFonts w:asciiTheme="minorHAnsi" w:hAnsiTheme="minorHAnsi"/>
          <w:b/>
          <w:bCs/>
        </w:rPr>
        <w:t>Účet pre OP TP 2014</w:t>
      </w:r>
      <w:r w:rsidR="00B819AF">
        <w:rPr>
          <w:rFonts w:asciiTheme="minorHAnsi" w:hAnsiTheme="minorHAnsi"/>
          <w:b/>
          <w:bCs/>
        </w:rPr>
        <w:t xml:space="preserve"> </w:t>
      </w:r>
      <w:r w:rsidRPr="00CF2D1E">
        <w:rPr>
          <w:rFonts w:asciiTheme="minorHAnsi" w:hAnsiTheme="minorHAnsi"/>
          <w:b/>
          <w:bCs/>
        </w:rPr>
        <w:t>-</w:t>
      </w:r>
      <w:r w:rsidR="00B819AF">
        <w:rPr>
          <w:rFonts w:asciiTheme="minorHAnsi" w:hAnsiTheme="minorHAnsi"/>
          <w:b/>
          <w:bCs/>
        </w:rPr>
        <w:t xml:space="preserve"> </w:t>
      </w:r>
      <w:r w:rsidRPr="00CF2D1E">
        <w:rPr>
          <w:rFonts w:asciiTheme="minorHAnsi" w:hAnsiTheme="minorHAnsi"/>
          <w:b/>
          <w:bCs/>
        </w:rPr>
        <w:t>2020:</w:t>
      </w:r>
    </w:p>
    <w:p w14:paraId="0EA93703" w14:textId="77777777" w:rsidR="007E5C7C" w:rsidRPr="00CF2D1E" w:rsidRDefault="007E5C7C" w:rsidP="00215368">
      <w:pPr>
        <w:pStyle w:val="Default"/>
        <w:shd w:val="clear" w:color="auto" w:fill="FBD4B4"/>
        <w:jc w:val="both"/>
        <w:rPr>
          <w:rFonts w:asciiTheme="minorHAnsi" w:hAnsiTheme="minorHAnsi"/>
        </w:rPr>
      </w:pPr>
    </w:p>
    <w:p w14:paraId="0CB0271D" w14:textId="2AA620C1" w:rsidR="007E5C7C" w:rsidRPr="00CF2D1E" w:rsidRDefault="007E5C7C" w:rsidP="00215368">
      <w:pPr>
        <w:pStyle w:val="Default"/>
        <w:numPr>
          <w:ilvl w:val="0"/>
          <w:numId w:val="106"/>
        </w:numPr>
        <w:shd w:val="clear" w:color="auto" w:fill="FBD4B4"/>
        <w:adjustRightInd/>
        <w:spacing w:after="44"/>
        <w:jc w:val="both"/>
        <w:rPr>
          <w:rFonts w:asciiTheme="minorHAnsi" w:hAnsiTheme="minorHAnsi"/>
        </w:rPr>
      </w:pPr>
      <w:r w:rsidRPr="00CF2D1E">
        <w:rPr>
          <w:rFonts w:asciiTheme="minorHAnsi" w:hAnsiTheme="minorHAnsi"/>
          <w:b/>
          <w:bCs/>
          <w:i/>
          <w:iCs/>
        </w:rPr>
        <w:t>Názov účtu</w:t>
      </w:r>
      <w:r w:rsidRPr="00CF2D1E">
        <w:rPr>
          <w:rFonts w:asciiTheme="minorHAnsi" w:hAnsiTheme="minorHAnsi"/>
          <w:i/>
          <w:iCs/>
        </w:rPr>
        <w:t>:  </w:t>
      </w:r>
      <w:r w:rsidRPr="00CF2D1E">
        <w:rPr>
          <w:rFonts w:asciiTheme="minorHAnsi" w:hAnsiTheme="minorHAnsi"/>
          <w:i/>
          <w:iCs/>
          <w:color w:val="FF0000"/>
        </w:rPr>
        <w:t>Príjem</w:t>
      </w:r>
      <w:r w:rsidR="005F11C4">
        <w:rPr>
          <w:rFonts w:asciiTheme="minorHAnsi" w:hAnsiTheme="minorHAnsi"/>
          <w:i/>
          <w:iCs/>
          <w:color w:val="FF0000"/>
        </w:rPr>
        <w:t xml:space="preserve"> z</w:t>
      </w:r>
      <w:r w:rsidRPr="00CF2D1E">
        <w:rPr>
          <w:rFonts w:asciiTheme="minorHAnsi" w:hAnsiTheme="minorHAnsi"/>
          <w:i/>
          <w:iCs/>
          <w:color w:val="FF0000"/>
        </w:rPr>
        <w:t xml:space="preserve"> výnosov z poskytnutých prostriedkov prijímateľo</w:t>
      </w:r>
      <w:r w:rsidR="005F11C4">
        <w:rPr>
          <w:rFonts w:asciiTheme="minorHAnsi" w:hAnsiTheme="minorHAnsi"/>
          <w:i/>
          <w:iCs/>
          <w:color w:val="FF0000"/>
        </w:rPr>
        <w:t>v</w:t>
      </w:r>
      <w:r w:rsidRPr="00CF2D1E">
        <w:rPr>
          <w:rFonts w:asciiTheme="minorHAnsi" w:hAnsiTheme="minorHAnsi"/>
          <w:i/>
          <w:iCs/>
          <w:color w:val="FF0000"/>
        </w:rPr>
        <w:t>, PJ OPTP</w:t>
      </w:r>
      <w:r w:rsidRPr="00CF2D1E">
        <w:rPr>
          <w:rFonts w:asciiTheme="minorHAnsi" w:hAnsiTheme="minorHAnsi"/>
          <w:i/>
          <w:iCs/>
        </w:rPr>
        <w:t xml:space="preserve">  </w:t>
      </w:r>
    </w:p>
    <w:p w14:paraId="5CD93FC7" w14:textId="1B56B3F7" w:rsidR="007E5C7C" w:rsidRPr="00CF2D1E" w:rsidRDefault="007E5C7C" w:rsidP="00215368">
      <w:pPr>
        <w:pStyle w:val="Default"/>
        <w:numPr>
          <w:ilvl w:val="0"/>
          <w:numId w:val="106"/>
        </w:numPr>
        <w:shd w:val="clear" w:color="auto" w:fill="FBD4B4"/>
        <w:adjustRightInd/>
        <w:jc w:val="both"/>
        <w:rPr>
          <w:rFonts w:asciiTheme="minorHAnsi" w:hAnsiTheme="minorHAnsi"/>
          <w:color w:val="auto"/>
        </w:rPr>
      </w:pPr>
      <w:r w:rsidRPr="00CF2D1E">
        <w:rPr>
          <w:rFonts w:asciiTheme="minorHAnsi" w:hAnsiTheme="minorHAnsi"/>
          <w:b/>
          <w:bCs/>
          <w:i/>
          <w:iCs/>
        </w:rPr>
        <w:t>Číslo účtu</w:t>
      </w:r>
      <w:r w:rsidRPr="00CF2D1E">
        <w:rPr>
          <w:rFonts w:asciiTheme="minorHAnsi" w:hAnsiTheme="minorHAnsi"/>
          <w:i/>
          <w:iCs/>
        </w:rPr>
        <w:t>:   </w:t>
      </w:r>
      <w:r w:rsidR="002D636E">
        <w:rPr>
          <w:i/>
          <w:iCs/>
          <w:color w:val="FF0000"/>
        </w:rPr>
        <w:t>70000648685</w:t>
      </w:r>
      <w:r w:rsidRPr="00CF2D1E">
        <w:rPr>
          <w:rFonts w:asciiTheme="minorHAnsi" w:hAnsiTheme="minorHAnsi"/>
          <w:i/>
          <w:iCs/>
        </w:rPr>
        <w:t xml:space="preserve">  </w:t>
      </w:r>
    </w:p>
    <w:p w14:paraId="157090A2" w14:textId="77777777" w:rsidR="007E5C7C" w:rsidRPr="00CF2D1E" w:rsidRDefault="007E5C7C" w:rsidP="00215368">
      <w:pPr>
        <w:pStyle w:val="Default"/>
        <w:numPr>
          <w:ilvl w:val="0"/>
          <w:numId w:val="106"/>
        </w:numPr>
        <w:shd w:val="clear" w:color="auto" w:fill="FBD4B4"/>
        <w:adjustRightInd/>
        <w:spacing w:after="44"/>
        <w:jc w:val="both"/>
        <w:rPr>
          <w:rFonts w:asciiTheme="minorHAnsi" w:hAnsiTheme="minorHAnsi"/>
          <w:color w:val="auto"/>
        </w:rPr>
      </w:pPr>
      <w:r w:rsidRPr="00CF2D1E">
        <w:rPr>
          <w:rFonts w:asciiTheme="minorHAnsi" w:hAnsiTheme="minorHAnsi"/>
          <w:b/>
          <w:bCs/>
          <w:i/>
          <w:iCs/>
          <w:color w:val="auto"/>
        </w:rPr>
        <w:t xml:space="preserve">Kód banky:     </w:t>
      </w:r>
      <w:r w:rsidRPr="00CF2D1E">
        <w:rPr>
          <w:rFonts w:asciiTheme="minorHAnsi" w:hAnsiTheme="minorHAnsi"/>
          <w:color w:val="auto"/>
        </w:rPr>
        <w:t xml:space="preserve">8180 </w:t>
      </w:r>
    </w:p>
    <w:p w14:paraId="1A695A71" w14:textId="6842DA74" w:rsidR="007E5C7C" w:rsidRPr="00CF2D1E" w:rsidRDefault="007E5C7C" w:rsidP="00215368">
      <w:pPr>
        <w:pStyle w:val="Default"/>
        <w:numPr>
          <w:ilvl w:val="0"/>
          <w:numId w:val="106"/>
        </w:numPr>
        <w:shd w:val="clear" w:color="auto" w:fill="FBD4B4"/>
        <w:adjustRightInd/>
        <w:spacing w:after="44"/>
        <w:jc w:val="both"/>
        <w:rPr>
          <w:rFonts w:asciiTheme="minorHAnsi" w:hAnsiTheme="minorHAnsi"/>
          <w:color w:val="auto"/>
        </w:rPr>
      </w:pPr>
      <w:r w:rsidRPr="00CF2D1E">
        <w:rPr>
          <w:rFonts w:asciiTheme="minorHAnsi" w:hAnsiTheme="minorHAnsi"/>
          <w:b/>
          <w:bCs/>
          <w:i/>
          <w:iCs/>
          <w:color w:val="auto"/>
        </w:rPr>
        <w:t xml:space="preserve">IBAN: </w:t>
      </w:r>
      <w:r w:rsidR="002D636E">
        <w:rPr>
          <w:i/>
          <w:iCs/>
          <w:color w:val="FF0000"/>
        </w:rPr>
        <w:t>SK48 8180 0000 0070 0064 8685</w:t>
      </w:r>
      <w:r w:rsidRPr="00CF2D1E">
        <w:rPr>
          <w:rFonts w:asciiTheme="minorHAnsi" w:hAnsiTheme="minorHAnsi"/>
          <w:i/>
          <w:iCs/>
        </w:rPr>
        <w:t>  </w:t>
      </w:r>
    </w:p>
    <w:p w14:paraId="56BF4E62" w14:textId="77777777" w:rsidR="007E5C7C" w:rsidRPr="00CF2D1E" w:rsidRDefault="007E5C7C" w:rsidP="00215368">
      <w:pPr>
        <w:pStyle w:val="Default"/>
        <w:numPr>
          <w:ilvl w:val="0"/>
          <w:numId w:val="106"/>
        </w:numPr>
        <w:shd w:val="clear" w:color="auto" w:fill="FBD4B4"/>
        <w:adjustRightInd/>
        <w:jc w:val="both"/>
        <w:rPr>
          <w:rFonts w:asciiTheme="minorHAnsi" w:hAnsiTheme="minorHAnsi"/>
          <w:color w:val="auto"/>
        </w:rPr>
      </w:pPr>
      <w:r w:rsidRPr="00CF2D1E">
        <w:rPr>
          <w:rFonts w:asciiTheme="minorHAnsi" w:hAnsiTheme="minorHAnsi"/>
          <w:b/>
          <w:bCs/>
          <w:i/>
          <w:iCs/>
          <w:color w:val="auto"/>
        </w:rPr>
        <w:t xml:space="preserve">Adresa banky: </w:t>
      </w:r>
      <w:r w:rsidRPr="00CF2D1E">
        <w:rPr>
          <w:rFonts w:asciiTheme="minorHAnsi" w:hAnsiTheme="minorHAnsi"/>
          <w:color w:val="auto"/>
        </w:rPr>
        <w:t xml:space="preserve">Štátna pokladnica, Radlinského 32, 810 05 Bratislava 15 </w:t>
      </w:r>
    </w:p>
    <w:p w14:paraId="14A0AAD7" w14:textId="77777777" w:rsidR="008207C0" w:rsidRPr="00CF2D1E" w:rsidRDefault="008207C0" w:rsidP="00CF2D1E">
      <w:pPr>
        <w:pStyle w:val="Default"/>
        <w:spacing w:before="120"/>
        <w:jc w:val="both"/>
        <w:rPr>
          <w:rFonts w:asciiTheme="minorHAnsi" w:hAnsiTheme="minorHAnsi"/>
          <w:color w:val="auto"/>
        </w:rPr>
      </w:pPr>
      <w:r w:rsidRPr="00CF2D1E">
        <w:rPr>
          <w:rFonts w:asciiTheme="minorHAnsi" w:hAnsiTheme="minorHAnsi"/>
          <w:color w:val="auto"/>
        </w:rPr>
        <w:t>Pre uľahčenie identifikácie platby je potrebné uviesť variabilný symbol v podobe kódu projektu ITMS2014+ bez prvej číslice.</w:t>
      </w:r>
    </w:p>
    <w:p w14:paraId="4A65A5A8" w14:textId="50E5F644"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Prijímateľ je povinný </w:t>
      </w:r>
      <w:r w:rsidR="00215368">
        <w:rPr>
          <w:rFonts w:asciiTheme="minorHAnsi" w:hAnsiTheme="minorHAnsi"/>
        </w:rPr>
        <w:t>PJ</w:t>
      </w:r>
      <w:r w:rsidRPr="00CF2D1E">
        <w:rPr>
          <w:rFonts w:asciiTheme="minorHAnsi" w:hAnsiTheme="minorHAnsi"/>
        </w:rPr>
        <w:t xml:space="preserve"> zaslať do </w:t>
      </w:r>
      <w:r w:rsidRPr="00CF2D1E">
        <w:rPr>
          <w:rFonts w:asciiTheme="minorHAnsi" w:hAnsiTheme="minorHAnsi"/>
          <w:b/>
          <w:bCs/>
        </w:rPr>
        <w:t xml:space="preserve">25. januára roku „n+1“ </w:t>
      </w:r>
      <w:r w:rsidRPr="00CF2D1E">
        <w:rPr>
          <w:rFonts w:asciiTheme="minorHAnsi" w:hAnsiTheme="minorHAnsi"/>
        </w:rPr>
        <w:t xml:space="preserve">nasledovné podklady v závislosti od typu osobitného účtu: </w:t>
      </w:r>
    </w:p>
    <w:p w14:paraId="2AB04CA3" w14:textId="77777777" w:rsidR="008207C0" w:rsidRPr="00CF2D1E" w:rsidRDefault="008207C0" w:rsidP="00CF2D1E">
      <w:pPr>
        <w:pStyle w:val="Default"/>
        <w:spacing w:before="120"/>
        <w:jc w:val="both"/>
        <w:rPr>
          <w:rFonts w:asciiTheme="minorHAnsi" w:hAnsiTheme="minorHAnsi"/>
        </w:rPr>
      </w:pPr>
      <w:r w:rsidRPr="00CF2D1E">
        <w:rPr>
          <w:rFonts w:asciiTheme="minorHAnsi" w:hAnsiTheme="minorHAnsi"/>
          <w:b/>
          <w:bCs/>
        </w:rPr>
        <w:lastRenderedPageBreak/>
        <w:t>1. Osobitný účet na projekt je úročený</w:t>
      </w:r>
      <w:r w:rsidRPr="00CF2D1E">
        <w:rPr>
          <w:rFonts w:asciiTheme="minorHAnsi" w:hAnsiTheme="minorHAnsi"/>
        </w:rPr>
        <w:t xml:space="preserve">: </w:t>
      </w:r>
    </w:p>
    <w:p w14:paraId="4878CBAD" w14:textId="339643FB"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formulár bankového zosúladenia (príloha č. </w:t>
      </w:r>
      <w:r w:rsidR="00023783" w:rsidRPr="00CF2D1E">
        <w:rPr>
          <w:rFonts w:asciiTheme="minorHAnsi" w:hAnsiTheme="minorHAnsi"/>
        </w:rPr>
        <w:t>1</w:t>
      </w:r>
      <w:r w:rsidR="0075571A">
        <w:rPr>
          <w:rFonts w:asciiTheme="minorHAnsi" w:hAnsiTheme="minorHAnsi"/>
        </w:rPr>
        <w:t>0</w:t>
      </w:r>
      <w:r w:rsidRPr="00CF2D1E">
        <w:rPr>
          <w:rFonts w:asciiTheme="minorHAnsi" w:hAnsiTheme="minorHAnsi"/>
        </w:rPr>
        <w:t xml:space="preserve">); </w:t>
      </w:r>
    </w:p>
    <w:p w14:paraId="5D2A8A1B" w14:textId="77777777"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všetky kópie bankových výpisov z osobitného účtu za </w:t>
      </w:r>
      <w:r w:rsidRPr="00CF2D1E">
        <w:rPr>
          <w:rFonts w:asciiTheme="minorHAnsi" w:hAnsiTheme="minorHAnsi"/>
          <w:b/>
          <w:bCs/>
        </w:rPr>
        <w:t>rok „n“</w:t>
      </w:r>
      <w:r w:rsidRPr="00CF2D1E">
        <w:rPr>
          <w:rFonts w:asciiTheme="minorHAnsi" w:hAnsiTheme="minorHAnsi"/>
        </w:rPr>
        <w:t xml:space="preserve">. </w:t>
      </w:r>
    </w:p>
    <w:p w14:paraId="44011AFB" w14:textId="77777777" w:rsidR="008207C0" w:rsidRPr="00CF2D1E" w:rsidRDefault="008207C0" w:rsidP="00215368">
      <w:pPr>
        <w:pStyle w:val="Default"/>
        <w:jc w:val="both"/>
        <w:rPr>
          <w:rFonts w:asciiTheme="minorHAnsi" w:hAnsiTheme="minorHAnsi"/>
        </w:rPr>
      </w:pPr>
      <w:r w:rsidRPr="00CF2D1E">
        <w:rPr>
          <w:rFonts w:asciiTheme="minorHAnsi" w:hAnsiTheme="minorHAnsi"/>
          <w:b/>
          <w:bCs/>
        </w:rPr>
        <w:t>2. Osobitný účet na projekt nie je úročený</w:t>
      </w:r>
      <w:r w:rsidRPr="00CF2D1E">
        <w:rPr>
          <w:rFonts w:asciiTheme="minorHAnsi" w:hAnsiTheme="minorHAnsi"/>
        </w:rPr>
        <w:t xml:space="preserve">: </w:t>
      </w:r>
    </w:p>
    <w:p w14:paraId="7974DB9B" w14:textId="5C7CD6FE"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potvrdenie z banky, že predmetný osobitný účet nebol v </w:t>
      </w:r>
      <w:r w:rsidRPr="00CF2D1E">
        <w:rPr>
          <w:rFonts w:asciiTheme="minorHAnsi" w:hAnsiTheme="minorHAnsi"/>
          <w:b/>
          <w:bCs/>
        </w:rPr>
        <w:t xml:space="preserve">roku „n“ </w:t>
      </w:r>
      <w:r w:rsidRPr="00CF2D1E">
        <w:rPr>
          <w:rFonts w:asciiTheme="minorHAnsi" w:hAnsiTheme="minorHAnsi"/>
        </w:rPr>
        <w:t xml:space="preserve">úročený a ani neboli úroky pripísané na iný účet vedený </w:t>
      </w:r>
      <w:r w:rsidR="00CC42FD" w:rsidRPr="00CF2D1E">
        <w:rPr>
          <w:rFonts w:asciiTheme="minorHAnsi" w:hAnsiTheme="minorHAnsi"/>
        </w:rPr>
        <w:t>P</w:t>
      </w:r>
      <w:r w:rsidRPr="00CF2D1E">
        <w:rPr>
          <w:rFonts w:asciiTheme="minorHAnsi" w:hAnsiTheme="minorHAnsi"/>
        </w:rPr>
        <w:t>rijímateľom.</w:t>
      </w:r>
    </w:p>
    <w:p w14:paraId="1319D401" w14:textId="77777777" w:rsidR="008207C0" w:rsidRPr="00CF2D1E" w:rsidRDefault="008207C0" w:rsidP="00215368">
      <w:pPr>
        <w:pStyle w:val="Default"/>
        <w:jc w:val="both"/>
        <w:rPr>
          <w:rFonts w:asciiTheme="minorHAnsi" w:hAnsiTheme="minorHAnsi"/>
        </w:rPr>
      </w:pPr>
      <w:r w:rsidRPr="00CF2D1E">
        <w:rPr>
          <w:rFonts w:asciiTheme="minorHAnsi" w:hAnsiTheme="minorHAnsi"/>
          <w:b/>
          <w:bCs/>
        </w:rPr>
        <w:t xml:space="preserve">3. Osobitný účet na projekt je úročený, ale úroky a poplatky sú pripisované na iný účet: </w:t>
      </w:r>
    </w:p>
    <w:p w14:paraId="60E6E63B" w14:textId="640935AF"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formulár bankového zosúladenia (príloha č. </w:t>
      </w:r>
      <w:r w:rsidR="00023783" w:rsidRPr="00CF2D1E">
        <w:rPr>
          <w:rFonts w:asciiTheme="minorHAnsi" w:hAnsiTheme="minorHAnsi"/>
        </w:rPr>
        <w:t>1</w:t>
      </w:r>
      <w:r w:rsidR="0075571A">
        <w:rPr>
          <w:rFonts w:asciiTheme="minorHAnsi" w:hAnsiTheme="minorHAnsi"/>
        </w:rPr>
        <w:t>0</w:t>
      </w:r>
      <w:r w:rsidRPr="00CF2D1E">
        <w:rPr>
          <w:rFonts w:asciiTheme="minorHAnsi" w:hAnsiTheme="minorHAnsi"/>
        </w:rPr>
        <w:t xml:space="preserve">) pre osobitný účet a samostatný formulár bankového zosúladenia (príloha č. </w:t>
      </w:r>
      <w:r w:rsidR="00023783" w:rsidRPr="00CF2D1E">
        <w:rPr>
          <w:rFonts w:asciiTheme="minorHAnsi" w:hAnsiTheme="minorHAnsi"/>
        </w:rPr>
        <w:t>1</w:t>
      </w:r>
      <w:r w:rsidR="0075571A">
        <w:rPr>
          <w:rFonts w:asciiTheme="minorHAnsi" w:hAnsiTheme="minorHAnsi"/>
        </w:rPr>
        <w:t>0</w:t>
      </w:r>
      <w:r w:rsidRPr="00CF2D1E">
        <w:rPr>
          <w:rFonts w:asciiTheme="minorHAnsi" w:hAnsiTheme="minorHAnsi"/>
        </w:rPr>
        <w:t xml:space="preserve">) pre účet na, ktorý sú pripisované bankové poplatky a úroky; </w:t>
      </w:r>
    </w:p>
    <w:p w14:paraId="151B444C" w14:textId="77777777"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kópie bankových výpisov z obidvoch účtov za rok „n“. </w:t>
      </w:r>
      <w:r w:rsidRPr="00CF2D1E">
        <w:rPr>
          <w:rFonts w:asciiTheme="minorHAnsi" w:hAnsiTheme="minorHAnsi"/>
        </w:rPr>
        <w:tab/>
      </w:r>
    </w:p>
    <w:p w14:paraId="75979F82" w14:textId="77777777" w:rsidR="008207C0" w:rsidRPr="00CF2D1E" w:rsidRDefault="008207C0" w:rsidP="00CF2D1E">
      <w:pPr>
        <w:pStyle w:val="Default"/>
        <w:shd w:val="clear" w:color="auto" w:fill="FBD4B4" w:themeFill="accent6" w:themeFillTint="66"/>
        <w:spacing w:before="120"/>
        <w:jc w:val="both"/>
        <w:rPr>
          <w:rFonts w:asciiTheme="minorHAnsi" w:hAnsiTheme="minorHAnsi"/>
          <w:color w:val="365F91"/>
        </w:rPr>
      </w:pPr>
      <w:r w:rsidRPr="00CF2D1E">
        <w:rPr>
          <w:rFonts w:asciiTheme="minorHAnsi" w:hAnsiTheme="minorHAnsi"/>
          <w:b/>
          <w:bCs/>
          <w:color w:val="365F91"/>
        </w:rPr>
        <w:t xml:space="preserve">Upozornenie! </w:t>
      </w:r>
    </w:p>
    <w:p w14:paraId="54CF258D" w14:textId="27E97344" w:rsidR="008207C0" w:rsidRPr="00CF2D1E" w:rsidRDefault="008207C0" w:rsidP="00CF2D1E">
      <w:pPr>
        <w:pStyle w:val="Default"/>
        <w:shd w:val="clear" w:color="auto" w:fill="FBD4B4" w:themeFill="accent6" w:themeFillTint="66"/>
        <w:spacing w:before="120"/>
        <w:jc w:val="both"/>
        <w:rPr>
          <w:rFonts w:asciiTheme="minorHAnsi" w:hAnsiTheme="minorHAnsi"/>
          <w:color w:val="365F91"/>
        </w:rPr>
      </w:pPr>
      <w:r w:rsidRPr="00CF2D1E">
        <w:rPr>
          <w:rFonts w:asciiTheme="minorHAnsi" w:hAnsiTheme="minorHAnsi"/>
          <w:b/>
          <w:bCs/>
          <w:color w:val="365F91"/>
        </w:rPr>
        <w:t>Podľa §</w:t>
      </w:r>
      <w:r w:rsidR="000A4869">
        <w:rPr>
          <w:rFonts w:asciiTheme="minorHAnsi" w:hAnsiTheme="minorHAnsi"/>
          <w:b/>
          <w:bCs/>
          <w:color w:val="365F91"/>
        </w:rPr>
        <w:t xml:space="preserve"> </w:t>
      </w:r>
      <w:r w:rsidRPr="00CF2D1E">
        <w:rPr>
          <w:rFonts w:asciiTheme="minorHAnsi" w:hAnsiTheme="minorHAnsi"/>
          <w:b/>
          <w:bCs/>
          <w:color w:val="365F91"/>
        </w:rPr>
        <w:t>31 ods. 1 písm. d)</w:t>
      </w:r>
      <w:r w:rsidR="000A4869">
        <w:rPr>
          <w:rFonts w:asciiTheme="minorHAnsi" w:hAnsiTheme="minorHAnsi"/>
          <w:b/>
          <w:bCs/>
          <w:color w:val="365F91"/>
        </w:rPr>
        <w:t xml:space="preserve"> zákona č.</w:t>
      </w:r>
      <w:r w:rsidRPr="00CF2D1E">
        <w:rPr>
          <w:rFonts w:asciiTheme="minorHAnsi" w:hAnsiTheme="minorHAnsi"/>
          <w:b/>
          <w:bCs/>
          <w:color w:val="365F91"/>
        </w:rPr>
        <w:t xml:space="preserve"> 523/2004 </w:t>
      </w:r>
      <w:r w:rsidR="000A4869">
        <w:rPr>
          <w:rFonts w:asciiTheme="minorHAnsi" w:hAnsiTheme="minorHAnsi"/>
          <w:b/>
          <w:bCs/>
          <w:color w:val="365F91"/>
        </w:rPr>
        <w:t>Z. z.</w:t>
      </w:r>
      <w:r w:rsidRPr="00CF2D1E">
        <w:rPr>
          <w:rFonts w:asciiTheme="minorHAnsi" w:hAnsiTheme="minorHAnsi"/>
          <w:b/>
          <w:bCs/>
          <w:color w:val="365F91"/>
        </w:rPr>
        <w:t xml:space="preserve"> je neodvedenie výnosu z verejných prostriedkov – teda aj z prostriedkov EÚ a ŠR porušením finančnej disciplíny! </w:t>
      </w:r>
    </w:p>
    <w:p w14:paraId="2467536A" w14:textId="21257715" w:rsidR="008207C0" w:rsidRPr="00CF2D1E" w:rsidRDefault="008207C0" w:rsidP="00CF2D1E">
      <w:pPr>
        <w:spacing w:before="120"/>
        <w:rPr>
          <w:rFonts w:asciiTheme="minorHAnsi" w:hAnsiTheme="minorHAnsi"/>
        </w:rPr>
      </w:pPr>
      <w:r w:rsidRPr="00CF2D1E">
        <w:rPr>
          <w:rFonts w:asciiTheme="minorHAnsi" w:hAnsiTheme="minorHAnsi"/>
          <w:b/>
          <w:bCs/>
        </w:rPr>
        <w:t>Adresa</w:t>
      </w:r>
      <w:r w:rsidR="00353FC3" w:rsidRPr="00CF2D1E">
        <w:rPr>
          <w:rFonts w:asciiTheme="minorHAnsi" w:hAnsiTheme="minorHAnsi"/>
          <w:b/>
          <w:bCs/>
        </w:rPr>
        <w:t xml:space="preserve"> </w:t>
      </w:r>
      <w:r w:rsidR="00215368">
        <w:rPr>
          <w:rFonts w:asciiTheme="minorHAnsi" w:hAnsiTheme="minorHAnsi"/>
          <w:b/>
          <w:bCs/>
        </w:rPr>
        <w:t>PJ</w:t>
      </w:r>
      <w:r w:rsidRPr="00CF2D1E">
        <w:rPr>
          <w:rFonts w:asciiTheme="minorHAnsi" w:hAnsiTheme="minorHAnsi"/>
          <w:b/>
          <w:bCs/>
        </w:rPr>
        <w:t xml:space="preserve">: </w:t>
      </w:r>
    </w:p>
    <w:p w14:paraId="7114E5B9" w14:textId="63FAA5A6"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Ministerstvo investícií, regionálneho</w:t>
      </w:r>
    </w:p>
    <w:p w14:paraId="49BDD67A" w14:textId="25FD0344"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rozvoja a informatizácie SR</w:t>
      </w:r>
    </w:p>
    <w:p w14:paraId="084A5B5D" w14:textId="2AD25604"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sekcia financovania fondov</w:t>
      </w:r>
    </w:p>
    <w:p w14:paraId="623AA11B" w14:textId="3AE14F12" w:rsidR="00501C37" w:rsidRPr="00CF2D1E" w:rsidRDefault="00277346" w:rsidP="00CF2D1E">
      <w:pPr>
        <w:rPr>
          <w:rFonts w:asciiTheme="minorHAnsi" w:eastAsia="Times New Roman" w:hAnsiTheme="minorHAnsi"/>
          <w:lang w:eastAsia="en-US"/>
        </w:rPr>
      </w:pPr>
      <w:r>
        <w:rPr>
          <w:rFonts w:asciiTheme="minorHAnsi" w:eastAsia="Times New Roman" w:hAnsiTheme="minorHAnsi"/>
          <w:lang w:eastAsia="en-US"/>
        </w:rPr>
        <w:t> odbor financovania programov</w:t>
      </w:r>
    </w:p>
    <w:p w14:paraId="65552DE7" w14:textId="77777777" w:rsidR="00EE288D" w:rsidRPr="00CF2D1E" w:rsidRDefault="00EE288D" w:rsidP="00CF2D1E">
      <w:pPr>
        <w:rPr>
          <w:del w:id="348" w:author="Autor"/>
          <w:rFonts w:asciiTheme="minorHAnsi" w:eastAsia="Times New Roman" w:hAnsiTheme="minorHAnsi"/>
          <w:lang w:eastAsia="en-US"/>
        </w:rPr>
      </w:pPr>
      <w:del w:id="349" w:author="Autor">
        <w:r w:rsidRPr="00CF2D1E">
          <w:rPr>
            <w:rFonts w:asciiTheme="minorHAnsi" w:eastAsia="Times New Roman" w:hAnsiTheme="minorHAnsi"/>
            <w:lang w:eastAsia="en-US"/>
          </w:rPr>
          <w:delText>Štefánikova 15</w:delText>
        </w:r>
      </w:del>
    </w:p>
    <w:p w14:paraId="12D9F24C" w14:textId="27CBEB38" w:rsidR="00EE288D" w:rsidRPr="00CF2D1E" w:rsidRDefault="0036750D" w:rsidP="00CF2D1E">
      <w:pPr>
        <w:rPr>
          <w:ins w:id="350" w:author="Autor"/>
          <w:rFonts w:asciiTheme="minorHAnsi" w:eastAsia="Times New Roman" w:hAnsiTheme="minorHAnsi"/>
          <w:lang w:eastAsia="en-US"/>
        </w:rPr>
      </w:pPr>
      <w:ins w:id="351" w:author="Autor">
        <w:r>
          <w:rPr>
            <w:rFonts w:asciiTheme="minorHAnsi" w:eastAsia="Times New Roman" w:hAnsiTheme="minorHAnsi"/>
            <w:lang w:eastAsia="en-US"/>
          </w:rPr>
          <w:t>Pribinova 4195/25</w:t>
        </w:r>
      </w:ins>
    </w:p>
    <w:p w14:paraId="2AF7CA53" w14:textId="0FCEED28" w:rsidR="008207C0" w:rsidRPr="00CF2D1E" w:rsidRDefault="00EE288D" w:rsidP="00215368">
      <w:pPr>
        <w:pStyle w:val="Default"/>
        <w:jc w:val="both"/>
        <w:rPr>
          <w:rFonts w:asciiTheme="minorHAnsi" w:hAnsiTheme="minorHAnsi"/>
          <w:color w:val="auto"/>
        </w:rPr>
      </w:pPr>
      <w:r w:rsidRPr="00CF2D1E">
        <w:rPr>
          <w:rFonts w:asciiTheme="minorHAnsi" w:hAnsiTheme="minorHAnsi"/>
        </w:rPr>
        <w:t xml:space="preserve">811 </w:t>
      </w:r>
      <w:del w:id="352" w:author="Autor">
        <w:r w:rsidRPr="00CF2D1E">
          <w:rPr>
            <w:rFonts w:asciiTheme="minorHAnsi" w:hAnsiTheme="minorHAnsi"/>
          </w:rPr>
          <w:delText>05</w:delText>
        </w:r>
      </w:del>
      <w:ins w:id="353" w:author="Autor">
        <w:r w:rsidRPr="00CF2D1E">
          <w:rPr>
            <w:rFonts w:asciiTheme="minorHAnsi" w:hAnsiTheme="minorHAnsi"/>
          </w:rPr>
          <w:t>0</w:t>
        </w:r>
        <w:r w:rsidR="0036750D">
          <w:rPr>
            <w:rFonts w:asciiTheme="minorHAnsi" w:hAnsiTheme="minorHAnsi"/>
          </w:rPr>
          <w:t>9</w:t>
        </w:r>
      </w:ins>
      <w:r w:rsidRPr="00CF2D1E">
        <w:rPr>
          <w:rFonts w:asciiTheme="minorHAnsi" w:hAnsiTheme="minorHAnsi"/>
        </w:rPr>
        <w:t xml:space="preserve"> Bratislava</w:t>
      </w:r>
    </w:p>
    <w:p w14:paraId="3E37288D" w14:textId="3C50C14A" w:rsidR="00D96E05" w:rsidRPr="00CF2D1E" w:rsidRDefault="00B02C60" w:rsidP="00CF2D1E">
      <w:pPr>
        <w:spacing w:before="120"/>
        <w:rPr>
          <w:rFonts w:asciiTheme="minorHAnsi" w:hAnsiTheme="minorHAnsi"/>
        </w:rPr>
      </w:pPr>
      <w:r w:rsidRPr="00CF2D1E">
        <w:rPr>
          <w:rFonts w:asciiTheme="minorHAnsi" w:hAnsiTheme="minorHAnsi"/>
        </w:rPr>
        <w:t xml:space="preserve">U </w:t>
      </w:r>
      <w:r w:rsidR="00CC42FD" w:rsidRPr="00CF2D1E">
        <w:rPr>
          <w:rFonts w:asciiTheme="minorHAnsi" w:hAnsiTheme="minorHAnsi"/>
        </w:rPr>
        <w:t>P</w:t>
      </w:r>
      <w:r w:rsidR="00D96E05" w:rsidRPr="00CF2D1E">
        <w:rPr>
          <w:rFonts w:asciiTheme="minorHAnsi" w:hAnsiTheme="minorHAnsi"/>
        </w:rPr>
        <w:t>rijímateľ</w:t>
      </w:r>
      <w:r w:rsidRPr="00CF2D1E">
        <w:rPr>
          <w:rFonts w:asciiTheme="minorHAnsi" w:hAnsiTheme="minorHAnsi"/>
        </w:rPr>
        <w:t>a</w:t>
      </w:r>
      <w:r w:rsidR="00D96E05" w:rsidRPr="00CF2D1E">
        <w:rPr>
          <w:rFonts w:asciiTheme="minorHAnsi" w:hAnsiTheme="minorHAnsi"/>
        </w:rPr>
        <w:t>, ktorý je štátnou rozpočtovou organizáciou</w:t>
      </w:r>
      <w:r w:rsidRPr="00CF2D1E">
        <w:rPr>
          <w:rFonts w:asciiTheme="minorHAnsi" w:hAnsiTheme="minorHAnsi"/>
        </w:rPr>
        <w:t>, účty nie sú úročené, z uvedeného dôvodu sa odvod výnosov neuplatňuje.</w:t>
      </w:r>
    </w:p>
    <w:p w14:paraId="651B85C2" w14:textId="77777777" w:rsidR="008207C0" w:rsidRPr="00CF2D1E" w:rsidRDefault="008207C0" w:rsidP="00215368">
      <w:pPr>
        <w:pStyle w:val="Nadpis3"/>
        <w:rPr>
          <w:rFonts w:asciiTheme="minorHAnsi" w:hAnsiTheme="minorHAnsi"/>
          <w:color w:val="365F91"/>
        </w:rPr>
      </w:pPr>
      <w:bookmarkStart w:id="354" w:name="_Toc106134789"/>
      <w:r w:rsidRPr="00CF2D1E">
        <w:rPr>
          <w:rFonts w:asciiTheme="minorHAnsi" w:hAnsiTheme="minorHAnsi"/>
          <w:color w:val="365F91"/>
        </w:rPr>
        <w:t>4.3.8 Účtovníctvo projektu</w:t>
      </w:r>
      <w:bookmarkEnd w:id="354"/>
      <w:r w:rsidRPr="00CF2D1E">
        <w:rPr>
          <w:rFonts w:asciiTheme="minorHAnsi" w:hAnsiTheme="minorHAnsi"/>
          <w:color w:val="365F91"/>
        </w:rPr>
        <w:t xml:space="preserve"> </w:t>
      </w:r>
    </w:p>
    <w:p w14:paraId="6BE749D4" w14:textId="77777777" w:rsidR="008207C0" w:rsidRPr="00CF2D1E" w:rsidRDefault="008207C0" w:rsidP="00215368">
      <w:pPr>
        <w:rPr>
          <w:rFonts w:asciiTheme="minorHAnsi" w:hAnsiTheme="minorHAnsi"/>
        </w:rPr>
      </w:pPr>
      <w:r w:rsidRPr="00CF2D1E">
        <w:rPr>
          <w:rFonts w:asciiTheme="minorHAnsi" w:hAnsiTheme="minorHAnsi"/>
        </w:rPr>
        <w:t>V súlade s čl. 125 odsek 4 písm. b) všeobecného nariadenia, je Prijímateľ zapojen</w:t>
      </w:r>
      <w:r w:rsidR="00982E83" w:rsidRPr="00CF2D1E">
        <w:rPr>
          <w:rFonts w:asciiTheme="minorHAnsi" w:hAnsiTheme="minorHAnsi"/>
        </w:rPr>
        <w:t>ý</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do realizácie projektov, ktoré sa preplácajú na základe skutočne vzniknutých oprávnených výdavkov, povinný viesť buď samostatný účtovný systém, alebo vhodné kódové označenie účtov pre všetky transakcie súvisiace s projektom. </w:t>
      </w:r>
    </w:p>
    <w:p w14:paraId="23082881" w14:textId="779CD741" w:rsidR="008207C0" w:rsidRPr="00CF2D1E" w:rsidRDefault="008207C0" w:rsidP="00215368">
      <w:pPr>
        <w:spacing w:before="120"/>
        <w:rPr>
          <w:rFonts w:asciiTheme="minorHAnsi" w:hAnsiTheme="minorHAnsi"/>
          <w:b/>
        </w:rPr>
      </w:pPr>
      <w:r w:rsidRPr="00CF2D1E">
        <w:rPr>
          <w:rFonts w:asciiTheme="minorHAnsi" w:hAnsiTheme="minorHAnsi"/>
        </w:rPr>
        <w:t xml:space="preserve">V zmysle zákona o účtovníctve každá účtovná jednotka - Prijímateľ účtuje buď v sústave </w:t>
      </w:r>
      <w:r w:rsidRPr="00CF2D1E">
        <w:rPr>
          <w:rFonts w:asciiTheme="minorHAnsi" w:hAnsiTheme="minorHAnsi"/>
          <w:b/>
        </w:rPr>
        <w:t xml:space="preserve">podvojného účtovníctva </w:t>
      </w:r>
      <w:r w:rsidRPr="00CF2D1E">
        <w:rPr>
          <w:rFonts w:asciiTheme="minorHAnsi" w:hAnsiTheme="minorHAnsi"/>
        </w:rPr>
        <w:t>alebo</w:t>
      </w:r>
      <w:r w:rsidRPr="00CF2D1E">
        <w:rPr>
          <w:rFonts w:asciiTheme="minorHAnsi" w:hAnsiTheme="minorHAnsi"/>
          <w:b/>
        </w:rPr>
        <w:t xml:space="preserve"> v sústave jednoduchého účtovníctva. </w:t>
      </w:r>
    </w:p>
    <w:p w14:paraId="0B06924A" w14:textId="14182F82" w:rsidR="008207C0" w:rsidRPr="00CF2D1E" w:rsidRDefault="008207C0" w:rsidP="00215368">
      <w:pPr>
        <w:spacing w:before="120"/>
        <w:rPr>
          <w:rFonts w:asciiTheme="minorHAnsi" w:hAnsiTheme="minorHAnsi"/>
        </w:rPr>
      </w:pPr>
      <w:r w:rsidRPr="00CF2D1E">
        <w:rPr>
          <w:rFonts w:asciiTheme="minorHAnsi" w:hAnsiTheme="minorHAnsi"/>
        </w:rPr>
        <w:t>V zmysle §</w:t>
      </w:r>
      <w:r w:rsidR="00CA7EE6">
        <w:rPr>
          <w:rFonts w:asciiTheme="minorHAnsi" w:hAnsiTheme="minorHAnsi"/>
        </w:rPr>
        <w:t xml:space="preserve"> </w:t>
      </w:r>
      <w:r w:rsidRPr="00CF2D1E">
        <w:rPr>
          <w:rFonts w:asciiTheme="minorHAnsi" w:hAnsiTheme="minorHAnsi"/>
        </w:rPr>
        <w:t xml:space="preserve">12 zákona o účtovníctve Prijímateľ účtujúci </w:t>
      </w:r>
      <w:r w:rsidRPr="00CF2D1E">
        <w:rPr>
          <w:rFonts w:asciiTheme="minorHAnsi" w:hAnsiTheme="minorHAnsi"/>
          <w:b/>
        </w:rPr>
        <w:t>v sústave podvojného účtovníctva</w:t>
      </w:r>
      <w:r w:rsidRPr="00CF2D1E">
        <w:rPr>
          <w:rFonts w:asciiTheme="minorHAnsi" w:hAnsiTheme="minorHAnsi"/>
        </w:rPr>
        <w:t xml:space="preserve"> účtuje v týchto účtovných knihách:</w:t>
      </w:r>
    </w:p>
    <w:p w14:paraId="1626E7EB" w14:textId="62A0C7E9" w:rsidR="008207C0" w:rsidRPr="00CF2D1E" w:rsidRDefault="008207C0" w:rsidP="00CF2D1E">
      <w:pPr>
        <w:pStyle w:val="Odsekzoznamu"/>
        <w:numPr>
          <w:ilvl w:val="0"/>
          <w:numId w:val="162"/>
        </w:numPr>
        <w:contextualSpacing/>
        <w:jc w:val="both"/>
        <w:rPr>
          <w:rFonts w:asciiTheme="minorHAnsi" w:hAnsiTheme="minorHAnsi"/>
        </w:rPr>
      </w:pPr>
      <w:r w:rsidRPr="00CF2D1E">
        <w:rPr>
          <w:rFonts w:asciiTheme="minorHAnsi" w:hAnsiTheme="minorHAnsi"/>
          <w:b/>
        </w:rPr>
        <w:t>v denníku</w:t>
      </w:r>
      <w:r w:rsidRPr="00CF2D1E">
        <w:rPr>
          <w:rFonts w:asciiTheme="minorHAnsi" w:hAnsiTheme="minorHAnsi"/>
        </w:rPr>
        <w:t xml:space="preserve">, v ktorom sa účtovné zápisy usporadúvajú chronologicky a ktorým </w:t>
      </w:r>
      <w:r w:rsidR="00756DD9" w:rsidRPr="00CF2D1E">
        <w:rPr>
          <w:rFonts w:asciiTheme="minorHAnsi" w:hAnsiTheme="minorHAnsi"/>
        </w:rPr>
        <w:br/>
      </w:r>
      <w:r w:rsidRPr="00CF2D1E">
        <w:rPr>
          <w:rFonts w:asciiTheme="minorHAnsi" w:hAnsiTheme="minorHAnsi"/>
        </w:rPr>
        <w:t>sa preukazuje zaúčtovanie všetkých účtovných prípadov v účtovnom období</w:t>
      </w:r>
      <w:r w:rsidR="00215368">
        <w:rPr>
          <w:rFonts w:asciiTheme="minorHAnsi" w:hAnsiTheme="minorHAnsi"/>
        </w:rPr>
        <w:t>´;</w:t>
      </w:r>
      <w:r w:rsidRPr="00CF2D1E">
        <w:rPr>
          <w:rFonts w:asciiTheme="minorHAnsi" w:hAnsiTheme="minorHAnsi"/>
        </w:rPr>
        <w:t> </w:t>
      </w:r>
    </w:p>
    <w:p w14:paraId="6D9BDD56" w14:textId="77777777" w:rsidR="008207C0" w:rsidRPr="00CF2D1E" w:rsidRDefault="008207C0" w:rsidP="00CF2D1E">
      <w:pPr>
        <w:pStyle w:val="Odsekzoznamu"/>
        <w:numPr>
          <w:ilvl w:val="0"/>
          <w:numId w:val="162"/>
        </w:numPr>
        <w:contextualSpacing/>
        <w:jc w:val="both"/>
        <w:rPr>
          <w:rFonts w:asciiTheme="minorHAnsi" w:hAnsiTheme="minorHAnsi"/>
        </w:rPr>
      </w:pPr>
      <w:r w:rsidRPr="00CF2D1E">
        <w:rPr>
          <w:rFonts w:asciiTheme="minorHAnsi" w:hAnsiTheme="minorHAnsi"/>
          <w:b/>
        </w:rPr>
        <w:t>v hlavnej knihe</w:t>
      </w:r>
      <w:r w:rsidRPr="00CF2D1E">
        <w:rPr>
          <w:rFonts w:asciiTheme="minorHAnsi" w:hAnsiTheme="minorHAnsi"/>
        </w:rPr>
        <w:t>, v ktorej sa účtovné zápisy usporadúvajú z vecného hľadiska systematicky a v ktorej sa preukazuje zaúčtovanie všetkých účtovných prípadov na účty majetku, záväzkov, rozdielu majetku a záväzkov, nákladov a výnosov v účtovnom období.</w:t>
      </w:r>
    </w:p>
    <w:p w14:paraId="0F872A93" w14:textId="77777777" w:rsidR="008207C0" w:rsidRPr="00CF2D1E" w:rsidRDefault="008207C0" w:rsidP="00215368">
      <w:pPr>
        <w:spacing w:before="120"/>
        <w:rPr>
          <w:rFonts w:asciiTheme="minorHAnsi" w:hAnsiTheme="minorHAnsi"/>
        </w:rPr>
      </w:pPr>
      <w:r w:rsidRPr="00CF2D1E">
        <w:rPr>
          <w:rFonts w:asciiTheme="minorHAnsi" w:hAnsiTheme="minorHAnsi"/>
        </w:rPr>
        <w:t>Účtovný zápis zaznamenaný na syntetickom účte sa podrobne rozvádza na analytických účtoch. V hlavnej knihe musia byť zaúčtované všetky účtovné prípady, o ktorých sa účtovalo v denníku. Prijímateľ nesmie účtovať na účtoch, ktoré nie sú uvedené v účtovom rozvrhu, ani zriaďovať účty mimo účtovných kníh.</w:t>
      </w:r>
    </w:p>
    <w:p w14:paraId="4F790678" w14:textId="77777777" w:rsidR="008207C0" w:rsidRPr="00CF2D1E" w:rsidRDefault="008207C0" w:rsidP="00215368">
      <w:pPr>
        <w:spacing w:before="120"/>
        <w:rPr>
          <w:rFonts w:asciiTheme="minorHAnsi" w:hAnsiTheme="minorHAnsi"/>
        </w:rPr>
      </w:pPr>
      <w:r w:rsidRPr="00CF2D1E">
        <w:rPr>
          <w:rFonts w:asciiTheme="minorHAnsi" w:hAnsiTheme="minorHAnsi"/>
        </w:rPr>
        <w:lastRenderedPageBreak/>
        <w:t>Prijímateľ vedie účtovníctvo správne, úplne, preukázateľne, zrozumiteľne a spôsobom zaručujúcim trvalosť účtovných záznamov v súlade s § 8 zákona o účtovníctve.</w:t>
      </w:r>
    </w:p>
    <w:p w14:paraId="1E735022" w14:textId="77777777" w:rsidR="00735FA1" w:rsidRDefault="00735FA1" w:rsidP="00215368">
      <w:pPr>
        <w:rPr>
          <w:rFonts w:asciiTheme="minorHAnsi" w:hAnsiTheme="minorHAnsi"/>
          <w:b/>
          <w:color w:val="000000"/>
        </w:rPr>
      </w:pPr>
    </w:p>
    <w:p w14:paraId="70FA04DB" w14:textId="17973259" w:rsidR="008207C0" w:rsidRPr="00CF2D1E" w:rsidRDefault="008207C0" w:rsidP="00215368">
      <w:pPr>
        <w:rPr>
          <w:rFonts w:asciiTheme="minorHAnsi" w:hAnsiTheme="minorHAnsi"/>
          <w:b/>
        </w:rPr>
      </w:pPr>
      <w:r w:rsidRPr="00CF2D1E">
        <w:rPr>
          <w:rFonts w:asciiTheme="minorHAnsi" w:hAnsiTheme="minorHAnsi"/>
          <w:b/>
          <w:color w:val="000000"/>
        </w:rPr>
        <w:t>Účtovníctvo účtovnej jednotky je:</w:t>
      </w:r>
    </w:p>
    <w:p w14:paraId="4299288A" w14:textId="56FAE195"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správne, ak účtovná jednotka vedie účtovníctvo podľa zákona</w:t>
      </w:r>
      <w:r w:rsidR="00C04461">
        <w:rPr>
          <w:rFonts w:asciiTheme="minorHAnsi" w:hAnsiTheme="minorHAnsi"/>
        </w:rPr>
        <w:t xml:space="preserve"> o účtovníctve</w:t>
      </w:r>
      <w:r w:rsidRPr="00CF2D1E">
        <w:rPr>
          <w:rFonts w:asciiTheme="minorHAnsi" w:hAnsiTheme="minorHAnsi"/>
        </w:rPr>
        <w:t xml:space="preserve"> a ostatných osobitných predpisov,</w:t>
      </w:r>
    </w:p>
    <w:p w14:paraId="08B50E07"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úplné, ak účtovná jednotka zaúčtovala v účtovnom období v účtovných knihách všetky účtovné prípady,</w:t>
      </w:r>
    </w:p>
    <w:p w14:paraId="24E7D87E"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preukázateľné, ak všetky účtovné záznamy sú preukázateľné  a účtovná jednotka vykonala inventarizáciu,</w:t>
      </w:r>
    </w:p>
    <w:p w14:paraId="6D692B38"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zrozumiteľné, ak umožňuje jednotlivo aj v súvislostiach spoľahlivo a jednoznačne určiť obsah účtovných prípadov v nadväznosti na použité účtovné zásady a účtovné metódy </w:t>
      </w:r>
      <w:r w:rsidR="00756DD9" w:rsidRPr="00CF2D1E">
        <w:rPr>
          <w:rFonts w:asciiTheme="minorHAnsi" w:hAnsiTheme="minorHAnsi"/>
        </w:rPr>
        <w:br/>
      </w:r>
      <w:r w:rsidRPr="00CF2D1E">
        <w:rPr>
          <w:rFonts w:asciiTheme="minorHAnsi" w:hAnsiTheme="minorHAnsi"/>
        </w:rPr>
        <w:t>a obsah účtovných záznamov v nadväznosti na použité formy účtovných záznamov,</w:t>
      </w:r>
    </w:p>
    <w:p w14:paraId="76ABEE30" w14:textId="70A3297F"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vedie sa spôsobom zaručujúcim trvalosť účtovných záznamov, ak účtovná jednotka </w:t>
      </w:r>
      <w:r w:rsidR="00756DD9" w:rsidRPr="00CF2D1E">
        <w:rPr>
          <w:rFonts w:asciiTheme="minorHAnsi" w:hAnsiTheme="minorHAnsi"/>
        </w:rPr>
        <w:br/>
      </w:r>
      <w:r w:rsidRPr="00CF2D1E">
        <w:rPr>
          <w:rFonts w:asciiTheme="minorHAnsi" w:hAnsiTheme="minorHAnsi"/>
        </w:rPr>
        <w:t>je schopná zabezpečiť trvalosť po celú dobu spracovania a</w:t>
      </w:r>
      <w:r w:rsidR="003F5C33">
        <w:rPr>
          <w:rFonts w:asciiTheme="minorHAnsi" w:hAnsiTheme="minorHAnsi"/>
        </w:rPr>
        <w:t> </w:t>
      </w:r>
      <w:r w:rsidRPr="00CF2D1E">
        <w:rPr>
          <w:rFonts w:asciiTheme="minorHAnsi" w:hAnsiTheme="minorHAnsi"/>
        </w:rPr>
        <w:t>úschovy</w:t>
      </w:r>
      <w:r w:rsidR="003F5C33">
        <w:rPr>
          <w:rFonts w:asciiTheme="minorHAnsi" w:hAnsiTheme="minorHAnsi"/>
        </w:rPr>
        <w:t xml:space="preserve"> v súlade so zákonom o účtovníctve</w:t>
      </w:r>
      <w:r w:rsidRPr="00CF2D1E">
        <w:rPr>
          <w:rFonts w:asciiTheme="minorHAnsi" w:hAnsiTheme="minorHAnsi"/>
        </w:rPr>
        <w:t xml:space="preserve">. </w:t>
      </w:r>
    </w:p>
    <w:p w14:paraId="3CDDA88A" w14:textId="4D221913" w:rsidR="008207C0" w:rsidRPr="00CF2D1E" w:rsidRDefault="008207C0" w:rsidP="00215368">
      <w:pPr>
        <w:spacing w:before="120"/>
        <w:rPr>
          <w:rFonts w:asciiTheme="minorHAnsi" w:hAnsiTheme="minorHAnsi"/>
          <w:lang w:eastAsia="en-AU"/>
        </w:rPr>
      </w:pPr>
      <w:r w:rsidRPr="00CF2D1E">
        <w:rPr>
          <w:rFonts w:asciiTheme="minorHAnsi" w:hAnsiTheme="minorHAnsi"/>
          <w:lang w:eastAsia="en-AU"/>
        </w:rPr>
        <w:t xml:space="preserve">Prijímateľ  je povinný počas celej doby realizácie aktivít Projektu predmet projektu, jeho časti a iné veci, práva alebo iné majetkové hodnoty, ktoré obstaral v rámci projektu z NFP alebo z jeho časti </w:t>
      </w:r>
      <w:r w:rsidRPr="00CF2D1E">
        <w:rPr>
          <w:rFonts w:asciiTheme="minorHAnsi" w:hAnsiTheme="minorHAnsi"/>
          <w:b/>
          <w:lang w:eastAsia="en-AU"/>
        </w:rPr>
        <w:t xml:space="preserve">zaradiť do svojho majetku a zostane v jeho majetku pri dodržaní </w:t>
      </w:r>
      <w:r w:rsidRPr="00CF2D1E">
        <w:rPr>
          <w:rFonts w:asciiTheme="minorHAnsi" w:hAnsiTheme="minorHAnsi"/>
          <w:lang w:eastAsia="en-AU"/>
        </w:rPr>
        <w:t>príslušných právnych predpisov.</w:t>
      </w:r>
    </w:p>
    <w:p w14:paraId="1E978EC6" w14:textId="3283963E" w:rsidR="008207C0" w:rsidRPr="00CF2D1E" w:rsidRDefault="008207C0" w:rsidP="00215368">
      <w:pPr>
        <w:spacing w:before="120"/>
        <w:rPr>
          <w:rFonts w:asciiTheme="minorHAnsi" w:hAnsiTheme="minorHAnsi"/>
          <w:lang w:eastAsia="en-AU"/>
        </w:rPr>
      </w:pPr>
      <w:r w:rsidRPr="00CF2D1E">
        <w:rPr>
          <w:rFonts w:asciiTheme="minorHAnsi" w:hAnsiTheme="minorHAnsi"/>
          <w:lang w:eastAsia="en-AU"/>
        </w:rPr>
        <w:t>V zmysle § 39 zákona</w:t>
      </w:r>
      <w:r w:rsidRPr="00CF2D1E">
        <w:rPr>
          <w:rFonts w:asciiTheme="minorHAnsi" w:hAnsiTheme="minorHAnsi"/>
        </w:rPr>
        <w:t xml:space="preserve"> o príspevku z EŠIF </w:t>
      </w:r>
      <w:r w:rsidRPr="00CF2D1E">
        <w:rPr>
          <w:rFonts w:asciiTheme="minorHAnsi" w:hAnsiTheme="minorHAnsi"/>
          <w:b/>
          <w:lang w:eastAsia="en-AU"/>
        </w:rPr>
        <w:t>Prijímateľ, ktorý je účtovnou jednotkou</w:t>
      </w:r>
      <w:r w:rsidRPr="00CF2D1E">
        <w:rPr>
          <w:rFonts w:asciiTheme="minorHAnsi" w:hAnsiTheme="minorHAnsi"/>
          <w:lang w:eastAsia="en-AU"/>
        </w:rPr>
        <w:t xml:space="preserve">, účtuje o skutočnostiach týkajúcich sa </w:t>
      </w:r>
      <w:r w:rsidR="00BF215D">
        <w:rPr>
          <w:rFonts w:asciiTheme="minorHAnsi" w:hAnsiTheme="minorHAnsi"/>
          <w:lang w:eastAsia="en-AU"/>
        </w:rPr>
        <w:t>nákladov/výdavkov alebo výnosov/príjmov súvisiace s projektom</w:t>
      </w:r>
      <w:r w:rsidRPr="00CF2D1E">
        <w:rPr>
          <w:rFonts w:asciiTheme="minorHAnsi" w:hAnsiTheme="minorHAnsi"/>
          <w:lang w:eastAsia="en-AU"/>
        </w:rPr>
        <w:t>:</w:t>
      </w:r>
    </w:p>
    <w:p w14:paraId="374D1733" w14:textId="27BA333D" w:rsidR="008207C0" w:rsidRPr="00CF2D1E" w:rsidRDefault="008207C0" w:rsidP="00CF2D1E">
      <w:pPr>
        <w:pStyle w:val="Odsekzoznamu"/>
        <w:numPr>
          <w:ilvl w:val="0"/>
          <w:numId w:val="163"/>
        </w:numPr>
        <w:contextualSpacing/>
        <w:jc w:val="both"/>
        <w:rPr>
          <w:rFonts w:asciiTheme="minorHAnsi" w:hAnsiTheme="minorHAnsi"/>
          <w:lang w:eastAsia="en-AU"/>
        </w:rPr>
      </w:pPr>
      <w:r w:rsidRPr="00CF2D1E">
        <w:rPr>
          <w:rFonts w:asciiTheme="minorHAnsi" w:hAnsiTheme="minorHAnsi"/>
          <w:lang w:eastAsia="en-AU"/>
        </w:rPr>
        <w:t>na analytických účtoch v členení podľa jednotlivých projektov</w:t>
      </w:r>
      <w:r w:rsidRPr="00CF2D1E">
        <w:rPr>
          <w:rFonts w:asciiTheme="minorHAnsi" w:hAnsiTheme="minorHAnsi"/>
        </w:rPr>
        <w:t xml:space="preserve"> (rozšírením syntetických účtov, napr. 321 xxx, 042 xxx, pričom identifikátor xxx predstavuje odlíšenie výhradne pre daný projekt)</w:t>
      </w:r>
      <w:r w:rsidRPr="00CF2D1E">
        <w:rPr>
          <w:rFonts w:asciiTheme="minorHAnsi" w:hAnsiTheme="minorHAnsi"/>
          <w:lang w:eastAsia="en-AU"/>
        </w:rPr>
        <w:t xml:space="preserve"> alebo v analytickej evidencii vedenej v technickej forme v členení podľa jednotlivých projektov bez vytvorenia analytických účtov v členení podľa jednotlivých projektov (napr. </w:t>
      </w:r>
      <w:r w:rsidRPr="00CF2D1E">
        <w:rPr>
          <w:rFonts w:asciiTheme="minorHAnsi" w:hAnsiTheme="minorHAnsi"/>
        </w:rPr>
        <w:t>pomocou prvkov ŠPP, resp. stredísk, pričom daný projekt vystupuje ako samostatný prvok ŠPP, resp. stredisko),</w:t>
      </w:r>
      <w:r w:rsidRPr="00CF2D1E">
        <w:rPr>
          <w:rFonts w:asciiTheme="minorHAnsi" w:hAnsiTheme="minorHAnsi"/>
          <w:lang w:eastAsia="en-AU"/>
        </w:rPr>
        <w:t xml:space="preserve"> ak Prijímateľ účtuje v sústave podvojného účtovníctva</w:t>
      </w:r>
      <w:r w:rsidR="00501C37" w:rsidRPr="00CF2D1E">
        <w:rPr>
          <w:rFonts w:asciiTheme="minorHAnsi" w:hAnsiTheme="minorHAnsi"/>
          <w:lang w:eastAsia="en-AU"/>
        </w:rPr>
        <w:t>;</w:t>
      </w:r>
    </w:p>
    <w:p w14:paraId="237FCE21" w14:textId="6B498629" w:rsidR="008207C0" w:rsidRPr="00CF2D1E" w:rsidRDefault="008207C0" w:rsidP="00CF2D1E">
      <w:pPr>
        <w:pStyle w:val="Odsekzoznamu"/>
        <w:numPr>
          <w:ilvl w:val="0"/>
          <w:numId w:val="163"/>
        </w:numPr>
        <w:contextualSpacing/>
        <w:jc w:val="both"/>
        <w:rPr>
          <w:rFonts w:asciiTheme="minorHAnsi" w:hAnsiTheme="minorHAnsi"/>
        </w:rPr>
      </w:pPr>
      <w:r w:rsidRPr="00CF2D1E">
        <w:rPr>
          <w:rFonts w:asciiTheme="minorHAnsi" w:hAnsiTheme="minorHAnsi"/>
        </w:rPr>
        <w:t>v účtovných knihách so slovným a číselným označením projektu v účtovných zápisoch, ak účtujú v sústave jednoduchého účtovníctva.</w:t>
      </w:r>
    </w:p>
    <w:p w14:paraId="79139037" w14:textId="7EACCED3"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pri predkladaní </w:t>
      </w:r>
      <w:proofErr w:type="spellStart"/>
      <w:r w:rsidR="00215368">
        <w:rPr>
          <w:rFonts w:asciiTheme="minorHAnsi" w:hAnsiTheme="minorHAnsi"/>
        </w:rPr>
        <w:t>ŽoP</w:t>
      </w:r>
      <w:proofErr w:type="spellEnd"/>
      <w:r w:rsidRPr="00CF2D1E">
        <w:rPr>
          <w:rFonts w:asciiTheme="minorHAnsi" w:hAnsiTheme="minorHAnsi"/>
        </w:rPr>
        <w:t xml:space="preserve"> povinný preukázať skutočné zaúčtovanie všetkých výdavkov realizovaných v rámci projektu v účtovníctve Prijímateľa. Nakoľko likvidačný list obsahuje len predpis účtovania a nie je úplným dokladom o tom, že účtovný doklad bol v systéme účtovníctva aj zaúčtovaný, Prijímateľ musí zaslať aj opis účtovného dokladu (rozpis účtovného záznamu k danej faktúre) vytlačený zo softvéru. Pokiaľ účtovný softvér Prijímateľa neumožňuje vytlačiť opis účtovného dokladu, za splnenie tejto povinnosti sa akceptuje aj denník dokladov alebo obraty hlavnej knihy s vyznačením účtovného zápisu.</w:t>
      </w:r>
    </w:p>
    <w:p w14:paraId="7E909213" w14:textId="1EA5BB2F" w:rsidR="008207C0" w:rsidRPr="00CF2D1E" w:rsidRDefault="008207C0" w:rsidP="00215368">
      <w:pPr>
        <w:spacing w:before="120"/>
        <w:rPr>
          <w:rFonts w:asciiTheme="minorHAnsi" w:hAnsiTheme="minorHAnsi"/>
        </w:rPr>
      </w:pPr>
      <w:r w:rsidRPr="00CF2D1E">
        <w:rPr>
          <w:rFonts w:asciiTheme="minorHAnsi" w:hAnsiTheme="minorHAnsi"/>
        </w:rPr>
        <w:t xml:space="preserve">Zároveň je Prijímateľ povinný v rámci výkonu </w:t>
      </w:r>
      <w:r w:rsidR="00215368">
        <w:rPr>
          <w:rFonts w:asciiTheme="minorHAnsi" w:hAnsiTheme="minorHAnsi"/>
        </w:rPr>
        <w:t>FK/M</w:t>
      </w:r>
      <w:r w:rsidRPr="00CF2D1E">
        <w:rPr>
          <w:rFonts w:asciiTheme="minorHAnsi" w:hAnsiTheme="minorHAnsi"/>
        </w:rPr>
        <w:t xml:space="preserve"> na základe zmluvy </w:t>
      </w:r>
      <w:r w:rsidR="00756DD9" w:rsidRPr="00CF2D1E">
        <w:rPr>
          <w:rFonts w:asciiTheme="minorHAnsi" w:hAnsiTheme="minorHAnsi"/>
        </w:rPr>
        <w:br/>
      </w:r>
      <w:r w:rsidRPr="00CF2D1E">
        <w:rPr>
          <w:rFonts w:asciiTheme="minorHAnsi" w:hAnsiTheme="minorHAnsi"/>
        </w:rPr>
        <w:t>o NFP umožniť výkon kontroly účtovníctva za účelom preukázania oprávnenosti vynaložených výdavkov a dodržanie podmienok poskytnutia NFP sprístupnením</w:t>
      </w:r>
      <w:r w:rsidR="00215368">
        <w:rPr>
          <w:rFonts w:asciiTheme="minorHAnsi" w:hAnsiTheme="minorHAnsi"/>
        </w:rPr>
        <w:t xml:space="preserve"> </w:t>
      </w:r>
      <w:r w:rsidRPr="00CF2D1E">
        <w:rPr>
          <w:rFonts w:asciiTheme="minorHAnsi" w:hAnsiTheme="minorHAnsi"/>
        </w:rPr>
        <w:t>a preukázaním všetkých príslušných dokladov, výstupov z účtovného systému o účtovaní o všetkých skutočnostiach týkajúcich sa projektu (účtový rozvrh vytlačený z účtovného programu, obraty hlavnej knihy jednotlivých účtov, účtovné zápisy z denníka).</w:t>
      </w:r>
    </w:p>
    <w:p w14:paraId="54AE4509" w14:textId="7A39E235" w:rsidR="00C229DA" w:rsidRDefault="00C229DA" w:rsidP="00CF2D1E">
      <w:pPr>
        <w:spacing w:before="120"/>
        <w:rPr>
          <w:rFonts w:asciiTheme="minorHAnsi" w:hAnsiTheme="minorHAnsi"/>
        </w:rPr>
      </w:pPr>
      <w:r w:rsidRPr="00CF2D1E">
        <w:rPr>
          <w:rFonts w:asciiTheme="minorHAnsi" w:hAnsiTheme="minorHAnsi"/>
        </w:rPr>
        <w:lastRenderedPageBreak/>
        <w:t xml:space="preserve">Okrem vyššie uvedeného Prijímateľ je povinný zaúčtovať aj predpis - </w:t>
      </w:r>
      <w:r w:rsidRPr="00CF2D1E">
        <w:rPr>
          <w:rFonts w:asciiTheme="minorHAnsi" w:hAnsiTheme="minorHAnsi"/>
          <w:b/>
          <w:bCs/>
        </w:rPr>
        <w:t>poskytnutie</w:t>
      </w:r>
      <w:r w:rsidRPr="00CF2D1E">
        <w:rPr>
          <w:rFonts w:asciiTheme="minorHAnsi" w:hAnsiTheme="minorHAnsi"/>
        </w:rPr>
        <w:t xml:space="preserve"> </w:t>
      </w:r>
      <w:r w:rsidRPr="00CF2D1E">
        <w:rPr>
          <w:rFonts w:asciiTheme="minorHAnsi" w:hAnsiTheme="minorHAnsi"/>
          <w:b/>
          <w:bCs/>
        </w:rPr>
        <w:t>NFP</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ako aj jeho príjem na bankový účet v zmysle Postupov, ktoré sú upravené v osobitných predpisoch podľa typu účtovnej jednotky (rozpočtovej alebo príspevkovej organizácie) </w:t>
      </w:r>
      <w:r w:rsidR="00756DD9" w:rsidRPr="00CF2D1E">
        <w:rPr>
          <w:rFonts w:asciiTheme="minorHAnsi" w:hAnsiTheme="minorHAnsi"/>
        </w:rPr>
        <w:br/>
      </w:r>
      <w:r w:rsidRPr="00CF2D1E">
        <w:rPr>
          <w:rFonts w:asciiTheme="minorHAnsi" w:hAnsiTheme="minorHAnsi"/>
        </w:rPr>
        <w:t xml:space="preserve">a to v postupoch účtovania ako aj v usmernení Ministerstva financií SR č. MF/6804/2010-55 k poskytovaniu, účtovaniu a zdaňovaniu nenávratného finančného príspevku </w:t>
      </w:r>
      <w:r w:rsidR="00756DD9" w:rsidRPr="00CF2D1E">
        <w:rPr>
          <w:rFonts w:asciiTheme="minorHAnsi" w:hAnsiTheme="minorHAnsi"/>
        </w:rPr>
        <w:br/>
      </w:r>
      <w:r w:rsidRPr="00CF2D1E">
        <w:rPr>
          <w:rFonts w:asciiTheme="minorHAnsi" w:hAnsiTheme="minorHAnsi"/>
        </w:rPr>
        <w:t xml:space="preserve">zo štrukturálnych fondov, Kohézneho fondu a Európskeho fondu pre rybné hospodárstvo pre súkromný a verejný sektor. </w:t>
      </w:r>
    </w:p>
    <w:p w14:paraId="2D2BC55A" w14:textId="77777777" w:rsidR="008207C0" w:rsidRPr="00CF2D1E" w:rsidRDefault="008207C0" w:rsidP="00215368">
      <w:pPr>
        <w:pStyle w:val="Nadpis2"/>
        <w:spacing w:before="120"/>
        <w:rPr>
          <w:rFonts w:asciiTheme="minorHAnsi" w:hAnsiTheme="minorHAnsi"/>
          <w:color w:val="365F91"/>
        </w:rPr>
      </w:pPr>
      <w:bookmarkStart w:id="355" w:name="_Toc106134790"/>
      <w:r w:rsidRPr="00CF2D1E">
        <w:rPr>
          <w:rFonts w:asciiTheme="minorHAnsi" w:hAnsiTheme="minorHAnsi"/>
          <w:color w:val="365F91"/>
        </w:rPr>
        <w:t>4.4 Monitorovanie projektov</w:t>
      </w:r>
      <w:bookmarkEnd w:id="355"/>
    </w:p>
    <w:p w14:paraId="033ED93A" w14:textId="7D279253" w:rsidR="008207C0" w:rsidRPr="00CF2D1E" w:rsidRDefault="008207C0" w:rsidP="00215368">
      <w:pPr>
        <w:spacing w:before="120"/>
        <w:rPr>
          <w:rFonts w:asciiTheme="minorHAnsi" w:hAnsiTheme="minorHAnsi"/>
        </w:rPr>
      </w:pPr>
      <w:r w:rsidRPr="00CF2D1E">
        <w:rPr>
          <w:rFonts w:asciiTheme="minorHAnsi" w:hAnsiTheme="minorHAnsi"/>
        </w:rPr>
        <w:t>Monitorovanie ako nástroj riadenia EŠIF je pravidelná činnosť zameraná na sledovanie plnenia stanovených cieľov na jednotlivých úrovniach implementácie EŠIF prostredníctvom systematického zberu a vyhodnocovania údajov a informáci</w:t>
      </w:r>
      <w:r w:rsidR="00B82BE5">
        <w:rPr>
          <w:rFonts w:asciiTheme="minorHAnsi" w:hAnsiTheme="minorHAnsi"/>
        </w:rPr>
        <w:t>í</w:t>
      </w:r>
      <w:r w:rsidRPr="00CF2D1E">
        <w:rPr>
          <w:rFonts w:asciiTheme="minorHAnsi" w:hAnsiTheme="minorHAnsi"/>
        </w:rPr>
        <w:t>. V zmysle Systému riadenia EŠIF monitorovanie na úrovni projektu</w:t>
      </w:r>
      <w:r w:rsidR="009A0514" w:rsidRPr="00CF2D1E">
        <w:rPr>
          <w:rFonts w:asciiTheme="minorHAnsi" w:hAnsiTheme="minorHAnsi"/>
        </w:rPr>
        <w:t xml:space="preserve"> TP</w:t>
      </w:r>
      <w:r w:rsidRPr="00CF2D1E">
        <w:rPr>
          <w:rFonts w:asciiTheme="minorHAnsi" w:hAnsiTheme="minorHAnsi"/>
        </w:rPr>
        <w:t xml:space="preserve"> pozostáva z nasledujúcich častí:</w:t>
      </w:r>
    </w:p>
    <w:p w14:paraId="1D203D25" w14:textId="316DDE69" w:rsidR="008207C0" w:rsidRPr="00CF2D1E" w:rsidRDefault="008207C0" w:rsidP="00CF2D1E">
      <w:pPr>
        <w:pStyle w:val="Odsekzoznamu"/>
        <w:numPr>
          <w:ilvl w:val="0"/>
          <w:numId w:val="164"/>
        </w:numPr>
        <w:contextualSpacing/>
        <w:jc w:val="both"/>
        <w:rPr>
          <w:rFonts w:asciiTheme="minorHAnsi" w:hAnsiTheme="minorHAnsi"/>
          <w:bCs/>
        </w:rPr>
      </w:pPr>
      <w:r w:rsidRPr="00CF2D1E">
        <w:rPr>
          <w:rFonts w:asciiTheme="minorHAnsi" w:hAnsiTheme="minorHAnsi"/>
          <w:b/>
          <w:bCs/>
        </w:rPr>
        <w:t>monitorovanie počas realizácie projektu</w:t>
      </w:r>
      <w:r w:rsidR="00B96B38" w:rsidRPr="00CF2D1E">
        <w:rPr>
          <w:rFonts w:asciiTheme="minorHAnsi" w:hAnsiTheme="minorHAnsi"/>
          <w:b/>
          <w:bCs/>
        </w:rPr>
        <w:t xml:space="preserve"> </w:t>
      </w:r>
      <w:r w:rsidR="00B96B38" w:rsidRPr="00CF2D1E">
        <w:rPr>
          <w:rFonts w:asciiTheme="minorHAnsi" w:hAnsiTheme="minorHAnsi"/>
          <w:bCs/>
        </w:rPr>
        <w:t xml:space="preserve">(počas platnosti a účinnosti </w:t>
      </w:r>
      <w:r w:rsidR="0031665C">
        <w:rPr>
          <w:rFonts w:asciiTheme="minorHAnsi" w:hAnsiTheme="minorHAnsi"/>
          <w:bCs/>
        </w:rPr>
        <w:t>z</w:t>
      </w:r>
      <w:r w:rsidR="0031665C" w:rsidRPr="00CF2D1E">
        <w:rPr>
          <w:rFonts w:asciiTheme="minorHAnsi" w:hAnsiTheme="minorHAnsi"/>
          <w:bCs/>
        </w:rPr>
        <w:t xml:space="preserve">mluvy </w:t>
      </w:r>
      <w:r w:rsidR="00C67366" w:rsidRPr="00CF2D1E">
        <w:rPr>
          <w:rFonts w:asciiTheme="minorHAnsi" w:hAnsiTheme="minorHAnsi"/>
          <w:bCs/>
        </w:rPr>
        <w:t>o NFP</w:t>
      </w:r>
      <w:r w:rsidR="00B96B38" w:rsidRPr="00CF2D1E">
        <w:rPr>
          <w:rFonts w:asciiTheme="minorHAnsi" w:hAnsiTheme="minorHAnsi"/>
          <w:bCs/>
        </w:rPr>
        <w:t>/Rozhodnutia o schválení)</w:t>
      </w:r>
      <w:r w:rsidR="00501C37" w:rsidRPr="00CF2D1E">
        <w:rPr>
          <w:rFonts w:asciiTheme="minorHAnsi" w:hAnsiTheme="minorHAnsi"/>
          <w:bCs/>
        </w:rPr>
        <w:t>;</w:t>
      </w:r>
    </w:p>
    <w:p w14:paraId="78D67B53" w14:textId="48970987" w:rsidR="008207C0" w:rsidRPr="00CF2D1E" w:rsidRDefault="008207C0" w:rsidP="00CF2D1E">
      <w:pPr>
        <w:pStyle w:val="Odsekzoznamu"/>
        <w:numPr>
          <w:ilvl w:val="0"/>
          <w:numId w:val="164"/>
        </w:numPr>
        <w:contextualSpacing/>
        <w:jc w:val="both"/>
        <w:rPr>
          <w:rFonts w:asciiTheme="minorHAnsi" w:hAnsiTheme="minorHAnsi"/>
          <w:b/>
          <w:bCs/>
        </w:rPr>
      </w:pPr>
      <w:r w:rsidRPr="00CF2D1E">
        <w:rPr>
          <w:rFonts w:asciiTheme="minorHAnsi" w:hAnsiTheme="minorHAnsi"/>
          <w:b/>
          <w:bCs/>
        </w:rPr>
        <w:t>monitorovanie p</w:t>
      </w:r>
      <w:r w:rsidR="00B96B38" w:rsidRPr="00CF2D1E">
        <w:rPr>
          <w:rFonts w:asciiTheme="minorHAnsi" w:hAnsiTheme="minorHAnsi"/>
          <w:b/>
          <w:bCs/>
        </w:rPr>
        <w:t>ri ukončení realizácie projektu</w:t>
      </w:r>
      <w:r w:rsidR="00501C37" w:rsidRPr="004C19E9">
        <w:rPr>
          <w:rFonts w:asciiTheme="minorHAnsi" w:hAnsiTheme="minorHAnsi"/>
          <w:bCs/>
        </w:rPr>
        <w:t>.</w:t>
      </w:r>
    </w:p>
    <w:p w14:paraId="5746098D" w14:textId="4A1C397E" w:rsidR="00B96B38" w:rsidRPr="00CF2D1E" w:rsidRDefault="00B96B38" w:rsidP="00CF2D1E">
      <w:pPr>
        <w:pStyle w:val="Default"/>
        <w:spacing w:before="120"/>
        <w:jc w:val="both"/>
        <w:rPr>
          <w:rFonts w:asciiTheme="minorHAnsi" w:hAnsiTheme="minorHAnsi"/>
          <w:sz w:val="20"/>
          <w:szCs w:val="20"/>
        </w:rPr>
      </w:pPr>
      <w:r w:rsidRPr="00CF2D1E">
        <w:rPr>
          <w:rFonts w:asciiTheme="minorHAnsi" w:hAnsiTheme="minorHAnsi"/>
        </w:rPr>
        <w:t xml:space="preserve">Aj napriek tomu, že pri projektoch TP </w:t>
      </w:r>
      <w:r w:rsidR="00EA15BE" w:rsidRPr="00CF2D1E">
        <w:rPr>
          <w:rFonts w:asciiTheme="minorHAnsi" w:hAnsiTheme="minorHAnsi"/>
        </w:rPr>
        <w:t>nie je určená podmienka udržateľnosti v zmysle článku 71 všeobecného nariadenia</w:t>
      </w:r>
      <w:r w:rsidRPr="00CF2D1E">
        <w:rPr>
          <w:rFonts w:asciiTheme="minorHAnsi" w:hAnsiTheme="minorHAnsi"/>
        </w:rPr>
        <w:t xml:space="preserve">, </w:t>
      </w:r>
      <w:r w:rsidR="00EA15BE" w:rsidRPr="00CF2D1E">
        <w:rPr>
          <w:rFonts w:asciiTheme="minorHAnsi" w:hAnsiTheme="minorHAnsi"/>
        </w:rPr>
        <w:t>Prijímateľ je povinný, v prípade majetku nadobudnutého</w:t>
      </w:r>
      <w:r w:rsidR="00215368">
        <w:rPr>
          <w:rFonts w:asciiTheme="minorHAnsi" w:hAnsiTheme="minorHAnsi"/>
        </w:rPr>
        <w:t xml:space="preserve"> </w:t>
      </w:r>
      <w:r w:rsidR="00EA15BE" w:rsidRPr="00CF2D1E">
        <w:rPr>
          <w:rFonts w:asciiTheme="minorHAnsi" w:hAnsiTheme="minorHAnsi"/>
        </w:rPr>
        <w:t>/</w:t>
      </w:r>
      <w:r w:rsidR="00215368">
        <w:rPr>
          <w:rFonts w:asciiTheme="minorHAnsi" w:hAnsiTheme="minorHAnsi"/>
        </w:rPr>
        <w:t xml:space="preserve"> </w:t>
      </w:r>
      <w:r w:rsidR="00EA15BE" w:rsidRPr="00CF2D1E">
        <w:rPr>
          <w:rFonts w:asciiTheme="minorHAnsi" w:hAnsiTheme="minorHAnsi"/>
        </w:rPr>
        <w:t xml:space="preserve">zhodnoteného v rámci projektu TP, zachovať jeho </w:t>
      </w:r>
      <w:r w:rsidRPr="00CF2D1E">
        <w:rPr>
          <w:rFonts w:asciiTheme="minorHAnsi" w:hAnsiTheme="minorHAnsi"/>
        </w:rPr>
        <w:t>účel</w:t>
      </w:r>
      <w:r w:rsidR="00EA15BE" w:rsidRPr="00CF2D1E">
        <w:rPr>
          <w:rFonts w:asciiTheme="minorHAnsi" w:hAnsiTheme="minorHAnsi"/>
        </w:rPr>
        <w:t xml:space="preserve"> aj po ukončení projektu, </w:t>
      </w:r>
      <w:r w:rsidRPr="00CF2D1E">
        <w:rPr>
          <w:rFonts w:asciiTheme="minorHAnsi" w:hAnsiTheme="minorHAnsi"/>
        </w:rPr>
        <w:t xml:space="preserve">minimálne po dobu jeho </w:t>
      </w:r>
      <w:r w:rsidR="00CA1F4C" w:rsidRPr="00CF2D1E">
        <w:rPr>
          <w:rFonts w:asciiTheme="minorHAnsi" w:hAnsiTheme="minorHAnsi"/>
        </w:rPr>
        <w:t>zaradenia v evidencii majetku</w:t>
      </w:r>
      <w:r w:rsidRPr="00CF2D1E">
        <w:rPr>
          <w:rFonts w:asciiTheme="minorHAnsi" w:hAnsiTheme="minorHAnsi"/>
          <w:sz w:val="20"/>
          <w:szCs w:val="20"/>
        </w:rPr>
        <w:t>.</w:t>
      </w:r>
    </w:p>
    <w:p w14:paraId="34E93D5E" w14:textId="7853EFE7" w:rsidR="008207C0" w:rsidRPr="00CF2D1E" w:rsidRDefault="008207C0" w:rsidP="00215368">
      <w:pPr>
        <w:spacing w:before="120"/>
        <w:rPr>
          <w:rFonts w:asciiTheme="minorHAnsi" w:hAnsiTheme="minorHAnsi"/>
        </w:rPr>
      </w:pPr>
      <w:r w:rsidRPr="00CF2D1E">
        <w:rPr>
          <w:rFonts w:asciiTheme="minorHAnsi" w:hAnsiTheme="minorHAnsi"/>
        </w:rPr>
        <w:t xml:space="preserve">Kľúčové informácie o postupe realizácie projektu </w:t>
      </w:r>
      <w:r w:rsidR="00457834" w:rsidRPr="00CF2D1E">
        <w:rPr>
          <w:rFonts w:asciiTheme="minorHAnsi" w:hAnsiTheme="minorHAnsi"/>
        </w:rPr>
        <w:t xml:space="preserve">sú </w:t>
      </w:r>
      <w:r w:rsidR="00CC42FD" w:rsidRPr="00CF2D1E">
        <w:rPr>
          <w:rFonts w:asciiTheme="minorHAnsi" w:hAnsiTheme="minorHAnsi"/>
        </w:rPr>
        <w:t>P</w:t>
      </w:r>
      <w:r w:rsidR="00457834" w:rsidRPr="00CF2D1E">
        <w:rPr>
          <w:rFonts w:asciiTheme="minorHAnsi" w:hAnsiTheme="minorHAnsi"/>
        </w:rPr>
        <w:t>rijímateľom predkladané v prílohe Doplňujúce monitorovacie údaje k žiadosti o platbu</w:t>
      </w:r>
      <w:r w:rsidRPr="00CF2D1E">
        <w:rPr>
          <w:rFonts w:asciiTheme="minorHAnsi" w:hAnsiTheme="minorHAnsi"/>
        </w:rPr>
        <w:t>.</w:t>
      </w:r>
    </w:p>
    <w:p w14:paraId="72E3FC23" w14:textId="3F46B674" w:rsidR="008207C0" w:rsidRPr="00CF2D1E" w:rsidRDefault="008207C0" w:rsidP="00215368">
      <w:pPr>
        <w:spacing w:before="120"/>
        <w:rPr>
          <w:rFonts w:asciiTheme="minorHAnsi" w:hAnsiTheme="minorHAnsi"/>
        </w:rPr>
      </w:pPr>
      <w:r w:rsidRPr="00CF2D1E">
        <w:rPr>
          <w:rFonts w:asciiTheme="minorHAnsi" w:hAnsiTheme="minorHAnsi"/>
        </w:rPr>
        <w:t>Monitorovacia správa projektu</w:t>
      </w:r>
      <w:r w:rsidR="00215368">
        <w:rPr>
          <w:rFonts w:asciiTheme="minorHAnsi" w:hAnsiTheme="minorHAnsi"/>
        </w:rPr>
        <w:t xml:space="preserve"> (ďalej aj ,,MS“)</w:t>
      </w:r>
      <w:r w:rsidRPr="00CF2D1E">
        <w:rPr>
          <w:rFonts w:asciiTheme="minorHAnsi" w:hAnsiTheme="minorHAnsi"/>
        </w:rPr>
        <w:t xml:space="preserve"> predstavuje komplexnú správu  o pokroku v realizácii aktivít projektu, ktorú poskytuje Prijímateľ </w:t>
      </w:r>
      <w:r w:rsidR="00501C37" w:rsidRPr="00CF2D1E">
        <w:rPr>
          <w:rFonts w:asciiTheme="minorHAnsi" w:hAnsiTheme="minorHAnsi"/>
        </w:rPr>
        <w:t xml:space="preserve">RO </w:t>
      </w:r>
      <w:r w:rsidRPr="00CF2D1E">
        <w:rPr>
          <w:rFonts w:asciiTheme="minorHAnsi" w:hAnsiTheme="minorHAnsi"/>
        </w:rPr>
        <w:t xml:space="preserve">vo formáte určenom </w:t>
      </w:r>
      <w:r w:rsidR="00501C37" w:rsidRPr="00CF2D1E">
        <w:rPr>
          <w:rFonts w:asciiTheme="minorHAnsi" w:hAnsiTheme="minorHAnsi"/>
        </w:rPr>
        <w:t>RO</w:t>
      </w:r>
      <w:r w:rsidRPr="00CF2D1E">
        <w:rPr>
          <w:rFonts w:asciiTheme="minorHAnsi" w:hAnsiTheme="minorHAnsi"/>
        </w:rPr>
        <w:t xml:space="preserve">. </w:t>
      </w:r>
    </w:p>
    <w:p w14:paraId="2F4CC560" w14:textId="16D25F27" w:rsidR="008207C0" w:rsidRPr="00CF2D1E" w:rsidRDefault="00215368" w:rsidP="00215368">
      <w:pPr>
        <w:spacing w:before="120"/>
        <w:rPr>
          <w:rFonts w:asciiTheme="minorHAnsi" w:hAnsiTheme="minorHAnsi"/>
        </w:rPr>
      </w:pPr>
      <w:r>
        <w:rPr>
          <w:rFonts w:asciiTheme="minorHAnsi" w:hAnsiTheme="minorHAnsi"/>
        </w:rPr>
        <w:t>MS</w:t>
      </w:r>
      <w:r w:rsidR="008207C0" w:rsidRPr="00CF2D1E">
        <w:rPr>
          <w:rFonts w:asciiTheme="minorHAnsi" w:hAnsiTheme="minorHAnsi"/>
        </w:rPr>
        <w:t xml:space="preserve"> podáva Prijímateľ prostredníctvom IT monitorovacieho systému ITMS2014+, ktorý zabezpečuje evidenciu údajov o všetkých operačných programoch, projektoch, overeniach, kontrolách a auditoch za účelom efektívneho a transparentného monitorovania všetkých procesoch spojených s implementáciou EŠIF.</w:t>
      </w:r>
    </w:p>
    <w:p w14:paraId="2F3CB4B0" w14:textId="1F991AEF" w:rsidR="00112208" w:rsidRPr="00CF2D1E" w:rsidRDefault="00215368" w:rsidP="00215368">
      <w:pPr>
        <w:spacing w:before="120"/>
        <w:rPr>
          <w:rFonts w:asciiTheme="minorHAnsi" w:hAnsiTheme="minorHAnsi"/>
        </w:rPr>
      </w:pPr>
      <w:r>
        <w:rPr>
          <w:rFonts w:asciiTheme="minorHAnsi" w:hAnsiTheme="minorHAnsi"/>
        </w:rPr>
        <w:t>MS</w:t>
      </w:r>
      <w:r w:rsidR="00112208" w:rsidRPr="00CF2D1E">
        <w:rPr>
          <w:rFonts w:asciiTheme="minorHAnsi" w:hAnsiTheme="minorHAnsi"/>
        </w:rPr>
        <w:t xml:space="preserve"> je výstup</w:t>
      </w:r>
      <w:r w:rsidR="00112208" w:rsidRPr="00CF2D1E">
        <w:rPr>
          <w:rStyle w:val="Odkaznapoznmkupodiarou"/>
          <w:rFonts w:asciiTheme="minorHAnsi" w:hAnsiTheme="minorHAnsi"/>
        </w:rPr>
        <w:footnoteReference w:id="46"/>
      </w:r>
      <w:r w:rsidR="00112208" w:rsidRPr="00CF2D1E">
        <w:rPr>
          <w:rFonts w:asciiTheme="minorHAnsi" w:hAnsiTheme="minorHAnsi"/>
        </w:rPr>
        <w:t xml:space="preserve"> generovaný ITMS2014+ a je tvorená údajmi:</w:t>
      </w:r>
    </w:p>
    <w:p w14:paraId="46ECA259" w14:textId="4FAB0C67"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vkladanými Prijímateľom, ktoré sú akceptované projektovým manažérom</w:t>
      </w:r>
      <w:r w:rsidR="00501C37" w:rsidRPr="00CF2D1E">
        <w:rPr>
          <w:rFonts w:asciiTheme="minorHAnsi" w:hAnsiTheme="minorHAnsi"/>
        </w:rPr>
        <w:t>;</w:t>
      </w:r>
      <w:r w:rsidRPr="00CF2D1E">
        <w:rPr>
          <w:rFonts w:asciiTheme="minorHAnsi" w:hAnsiTheme="minorHAnsi"/>
        </w:rPr>
        <w:t xml:space="preserve"> </w:t>
      </w:r>
    </w:p>
    <w:p w14:paraId="7F1D0513" w14:textId="7007B37E"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načítanými pre príslušný projekt z ITMS2</w:t>
      </w:r>
      <w:r w:rsidR="009A0514" w:rsidRPr="00CF2D1E">
        <w:rPr>
          <w:rFonts w:asciiTheme="minorHAnsi" w:hAnsiTheme="minorHAnsi"/>
        </w:rPr>
        <w:t>014+</w:t>
      </w:r>
      <w:r w:rsidR="00501C37" w:rsidRPr="00CF2D1E">
        <w:rPr>
          <w:rFonts w:asciiTheme="minorHAnsi" w:hAnsiTheme="minorHAnsi"/>
        </w:rPr>
        <w:t>;</w:t>
      </w:r>
    </w:p>
    <w:p w14:paraId="17589474" w14:textId="11382FA4"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priloženými Prijímateľom k monitorovacej správe podľa požiadaviek Poskytovateľa.</w:t>
      </w:r>
    </w:p>
    <w:p w14:paraId="011F4FFE" w14:textId="72257721" w:rsidR="00BA4776" w:rsidRPr="00CF2D1E" w:rsidRDefault="00BA4776" w:rsidP="00215368">
      <w:pPr>
        <w:spacing w:before="120"/>
        <w:rPr>
          <w:rFonts w:asciiTheme="minorHAnsi" w:hAnsiTheme="minorHAnsi"/>
        </w:rPr>
      </w:pPr>
      <w:r w:rsidRPr="00CF2D1E">
        <w:rPr>
          <w:rFonts w:asciiTheme="minorHAnsi" w:hAnsiTheme="minorHAnsi"/>
        </w:rPr>
        <w:t xml:space="preserve">Prijímateľ predkladá všetky druhy </w:t>
      </w:r>
      <w:r w:rsidR="00215368">
        <w:rPr>
          <w:rFonts w:asciiTheme="minorHAnsi" w:hAnsiTheme="minorHAnsi"/>
        </w:rPr>
        <w:t>MS</w:t>
      </w:r>
      <w:r w:rsidRPr="00CF2D1E">
        <w:rPr>
          <w:rFonts w:asciiTheme="minorHAnsi" w:hAnsiTheme="minorHAnsi"/>
        </w:rPr>
        <w:t xml:space="preserve"> </w:t>
      </w:r>
      <w:r w:rsidRPr="00CF2D1E">
        <w:rPr>
          <w:rFonts w:asciiTheme="minorHAnsi" w:hAnsiTheme="minorHAnsi"/>
          <w:b/>
        </w:rPr>
        <w:t>v stanovených termínoch prostredníctvom ITMS2014+</w:t>
      </w:r>
      <w:r w:rsidR="0064448F">
        <w:rPr>
          <w:rFonts w:asciiTheme="minorHAnsi" w:hAnsiTheme="minorHAnsi"/>
          <w:bCs/>
        </w:rPr>
        <w:t>, bez potreby jej podpísania</w:t>
      </w:r>
      <w:r w:rsidRPr="00CF2D1E">
        <w:rPr>
          <w:rFonts w:asciiTheme="minorHAnsi" w:hAnsiTheme="minorHAnsi"/>
        </w:rPr>
        <w:t>.</w:t>
      </w:r>
      <w:r w:rsidR="0064448F">
        <w:rPr>
          <w:rFonts w:asciiTheme="minorHAnsi" w:hAnsiTheme="minorHAnsi"/>
        </w:rPr>
        <w:t xml:space="preserve"> </w:t>
      </w:r>
      <w:r w:rsidRPr="00CF2D1E">
        <w:rPr>
          <w:rFonts w:asciiTheme="minorHAnsi" w:hAnsiTheme="minorHAnsi"/>
        </w:rPr>
        <w:t xml:space="preserve"> </w:t>
      </w:r>
    </w:p>
    <w:p w14:paraId="13B5406A" w14:textId="220BD8B7" w:rsidR="008207C0" w:rsidRPr="00CF2D1E" w:rsidRDefault="008207C0" w:rsidP="00215368">
      <w:pPr>
        <w:spacing w:before="120"/>
        <w:rPr>
          <w:rFonts w:asciiTheme="minorHAnsi" w:hAnsiTheme="minorHAnsi"/>
        </w:rPr>
      </w:pPr>
      <w:r w:rsidRPr="00CF2D1E">
        <w:rPr>
          <w:rFonts w:asciiTheme="minorHAnsi" w:hAnsiTheme="minorHAnsi"/>
        </w:rPr>
        <w:t xml:space="preserve">Obsah a forma </w:t>
      </w:r>
      <w:r w:rsidR="000949DC">
        <w:rPr>
          <w:rFonts w:asciiTheme="minorHAnsi" w:hAnsiTheme="minorHAnsi"/>
        </w:rPr>
        <w:t>MS</w:t>
      </w:r>
      <w:r w:rsidRPr="00CF2D1E">
        <w:rPr>
          <w:rFonts w:asciiTheme="minorHAnsi" w:hAnsiTheme="minorHAnsi"/>
        </w:rPr>
        <w:t xml:space="preserve"> je štandardizovaná a záväzná pre všetky subjekty zapojené do procesu monitorovania a hodnotenia. </w:t>
      </w:r>
    </w:p>
    <w:p w14:paraId="0E3CF714" w14:textId="5C613915" w:rsidR="00E7136D" w:rsidRDefault="00E7136D" w:rsidP="00CF2D1E">
      <w:pPr>
        <w:spacing w:before="120"/>
        <w:rPr>
          <w:rFonts w:asciiTheme="minorHAnsi" w:hAnsiTheme="minorHAnsi"/>
        </w:rPr>
      </w:pPr>
      <w:r>
        <w:rPr>
          <w:rFonts w:asciiTheme="minorHAnsi" w:hAnsiTheme="minorHAnsi"/>
        </w:rPr>
        <w:t xml:space="preserve">Dodatočná komunikácia k monitorovacím správam projektu sa prioritne predkladá jej odoslaním oprávnenou osobou prostredníctvom </w:t>
      </w:r>
      <w:r w:rsidR="002424C5">
        <w:rPr>
          <w:rFonts w:asciiTheme="minorHAnsi" w:hAnsiTheme="minorHAnsi"/>
        </w:rPr>
        <w:t xml:space="preserve">evidencie Komunikácia v </w:t>
      </w:r>
      <w:r>
        <w:rPr>
          <w:rFonts w:asciiTheme="minorHAnsi" w:hAnsiTheme="minorHAnsi"/>
        </w:rPr>
        <w:t>ITMS2014+</w:t>
      </w:r>
      <w:r w:rsidR="002424C5">
        <w:rPr>
          <w:rFonts w:asciiTheme="minorHAnsi" w:hAnsiTheme="minorHAnsi"/>
        </w:rPr>
        <w:t>, bez potreby elektronického podpísania. RO je oprávnený zadefinovať iný spôsob elektronického predkladania monitorovacích správ.</w:t>
      </w:r>
    </w:p>
    <w:p w14:paraId="35ABB65C" w14:textId="7F5C2D26" w:rsidR="00501C37" w:rsidRPr="00CF2D1E" w:rsidRDefault="008207C0" w:rsidP="00CF2D1E">
      <w:pPr>
        <w:spacing w:before="120"/>
        <w:rPr>
          <w:rFonts w:asciiTheme="minorHAnsi" w:hAnsiTheme="minorHAnsi"/>
        </w:rPr>
      </w:pPr>
      <w:r w:rsidRPr="00CF2D1E">
        <w:rPr>
          <w:rFonts w:asciiTheme="minorHAnsi" w:hAnsiTheme="minorHAnsi"/>
        </w:rPr>
        <w:lastRenderedPageBreak/>
        <w:t xml:space="preserve">Prijímateľ je povinný počas platnosti a účinnosti </w:t>
      </w:r>
      <w:r w:rsidR="0031665C">
        <w:rPr>
          <w:rFonts w:asciiTheme="minorHAnsi" w:hAnsiTheme="minorHAnsi"/>
        </w:rPr>
        <w:t>z</w:t>
      </w:r>
      <w:r w:rsidRPr="00CF2D1E">
        <w:rPr>
          <w:rFonts w:asciiTheme="minorHAnsi" w:hAnsiTheme="minorHAnsi"/>
        </w:rPr>
        <w:t>mluvy o  NFP pravidelne predkladať</w:t>
      </w:r>
      <w:r w:rsidR="002B7D83">
        <w:rPr>
          <w:rFonts w:asciiTheme="minorHAnsi" w:hAnsiTheme="minorHAnsi"/>
        </w:rPr>
        <w:t xml:space="preserve"> </w:t>
      </w:r>
      <w:r w:rsidRPr="00CF2D1E">
        <w:rPr>
          <w:rFonts w:asciiTheme="minorHAnsi" w:hAnsiTheme="minorHAnsi"/>
        </w:rPr>
        <w:t xml:space="preserve">Poskytovateľovi </w:t>
      </w:r>
      <w:r w:rsidR="000949DC">
        <w:rPr>
          <w:rFonts w:asciiTheme="minorHAnsi" w:hAnsiTheme="minorHAnsi"/>
        </w:rPr>
        <w:t>MS</w:t>
      </w:r>
      <w:r w:rsidRPr="00CF2D1E">
        <w:rPr>
          <w:rFonts w:asciiTheme="minorHAnsi" w:hAnsiTheme="minorHAnsi"/>
        </w:rPr>
        <w:t xml:space="preserve"> Projektu a ďalšie údaje potrebné</w:t>
      </w:r>
      <w:r w:rsidR="002B7D83">
        <w:rPr>
          <w:rFonts w:asciiTheme="minorHAnsi" w:hAnsiTheme="minorHAnsi"/>
        </w:rPr>
        <w:t xml:space="preserve"> </w:t>
      </w:r>
      <w:r w:rsidRPr="00CF2D1E">
        <w:rPr>
          <w:rFonts w:asciiTheme="minorHAnsi" w:hAnsiTheme="minorHAnsi"/>
        </w:rPr>
        <w:t>na monitorovanie Projektu vo formáte určenom Poskytovateľom, a to:</w:t>
      </w:r>
    </w:p>
    <w:p w14:paraId="400D8A82" w14:textId="65C4C3C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doplňujúce monitorovacie údaje k žiadosti o platbu (príloha </w:t>
      </w:r>
      <w:r w:rsidR="002D42C6" w:rsidRPr="00CF2D1E">
        <w:rPr>
          <w:rFonts w:asciiTheme="minorHAnsi" w:hAnsiTheme="minorHAnsi"/>
        </w:rPr>
        <w:t>č.</w:t>
      </w:r>
      <w:r w:rsidR="00E57475" w:rsidRPr="00CF2D1E">
        <w:rPr>
          <w:rFonts w:asciiTheme="minorHAnsi" w:hAnsiTheme="minorHAnsi"/>
        </w:rPr>
        <w:t xml:space="preserve"> </w:t>
      </w:r>
      <w:r w:rsidR="004E2793">
        <w:rPr>
          <w:rFonts w:asciiTheme="minorHAnsi" w:hAnsiTheme="minorHAnsi"/>
        </w:rPr>
        <w:t>5</w:t>
      </w:r>
      <w:r w:rsidR="002D42C6" w:rsidRPr="00CF2D1E">
        <w:rPr>
          <w:rFonts w:asciiTheme="minorHAnsi" w:hAnsiTheme="minorHAnsi"/>
        </w:rPr>
        <w:t>)</w:t>
      </w:r>
      <w:r w:rsidR="00CF0059" w:rsidRPr="00CF2D1E">
        <w:rPr>
          <w:rFonts w:asciiTheme="minorHAnsi" w:hAnsiTheme="minorHAnsi"/>
        </w:rPr>
        <w:t>;</w:t>
      </w:r>
    </w:p>
    <w:p w14:paraId="62876AC7" w14:textId="48982B45" w:rsidR="008207C0" w:rsidRPr="00CF2D1E" w:rsidRDefault="000949DC" w:rsidP="00CF2D1E">
      <w:pPr>
        <w:pStyle w:val="Default"/>
        <w:numPr>
          <w:ilvl w:val="0"/>
          <w:numId w:val="55"/>
        </w:numPr>
        <w:ind w:left="714" w:hanging="357"/>
        <w:jc w:val="both"/>
        <w:rPr>
          <w:rFonts w:asciiTheme="minorHAnsi" w:hAnsiTheme="minorHAnsi"/>
        </w:rPr>
      </w:pPr>
      <w:r>
        <w:rPr>
          <w:rFonts w:asciiTheme="minorHAnsi" w:hAnsiTheme="minorHAnsi"/>
        </w:rPr>
        <w:t>MS</w:t>
      </w:r>
      <w:r w:rsidR="008207C0" w:rsidRPr="00CF2D1E">
        <w:rPr>
          <w:rFonts w:asciiTheme="minorHAnsi" w:hAnsiTheme="minorHAnsi"/>
        </w:rPr>
        <w:t xml:space="preserve"> počas realizácie aktivít projektu (s príznakom výročná) a monitorovaciu správu projektu pri ukončení realizácie aktivít projektu (s príznakom záverečná) (príloha </w:t>
      </w:r>
      <w:r w:rsidR="00E57475" w:rsidRPr="00CF2D1E">
        <w:rPr>
          <w:rFonts w:asciiTheme="minorHAnsi" w:hAnsiTheme="minorHAnsi"/>
        </w:rPr>
        <w:t xml:space="preserve">č. </w:t>
      </w:r>
      <w:r w:rsidR="00FF7845">
        <w:rPr>
          <w:rFonts w:asciiTheme="minorHAnsi" w:hAnsiTheme="minorHAnsi"/>
        </w:rPr>
        <w:t>6</w:t>
      </w:r>
      <w:r w:rsidR="00CF0059" w:rsidRPr="00CF2D1E">
        <w:rPr>
          <w:rFonts w:asciiTheme="minorHAnsi" w:hAnsiTheme="minorHAnsi"/>
        </w:rPr>
        <w:t>);</w:t>
      </w:r>
    </w:p>
    <w:p w14:paraId="123DFBFB" w14:textId="10C0DED2" w:rsidR="00C67366" w:rsidRPr="00CF2D1E" w:rsidRDefault="00CF0059"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mimoriadnu </w:t>
      </w:r>
      <w:r w:rsidR="000949DC">
        <w:rPr>
          <w:rFonts w:asciiTheme="minorHAnsi" w:hAnsiTheme="minorHAnsi"/>
        </w:rPr>
        <w:t>MS</w:t>
      </w:r>
      <w:r w:rsidR="00C67366" w:rsidRPr="00CF2D1E">
        <w:rPr>
          <w:rFonts w:asciiTheme="minorHAnsi" w:hAnsiTheme="minorHAnsi"/>
        </w:rPr>
        <w:t xml:space="preserve"> (príloha č. </w:t>
      </w:r>
      <w:r w:rsidR="001B7149">
        <w:rPr>
          <w:rFonts w:asciiTheme="minorHAnsi" w:hAnsiTheme="minorHAnsi"/>
        </w:rPr>
        <w:t>7</w:t>
      </w:r>
      <w:r w:rsidR="00C67366" w:rsidRPr="00CF2D1E">
        <w:rPr>
          <w:rFonts w:asciiTheme="minorHAnsi" w:hAnsiTheme="minorHAnsi"/>
        </w:rPr>
        <w:t>)</w:t>
      </w:r>
      <w:r w:rsidRPr="00CF2D1E">
        <w:rPr>
          <w:rFonts w:asciiTheme="minorHAnsi" w:hAnsiTheme="minorHAnsi"/>
        </w:rPr>
        <w:t>.</w:t>
      </w:r>
    </w:p>
    <w:p w14:paraId="3AABC027" w14:textId="77777777" w:rsidR="008207C0" w:rsidRPr="00CF2D1E" w:rsidRDefault="008207C0" w:rsidP="00CF2D1E">
      <w:pPr>
        <w:pStyle w:val="Nadpis3"/>
        <w:numPr>
          <w:ilvl w:val="2"/>
          <w:numId w:val="53"/>
        </w:numPr>
        <w:spacing w:before="120" w:after="120"/>
        <w:rPr>
          <w:rFonts w:asciiTheme="minorHAnsi" w:hAnsiTheme="minorHAnsi"/>
          <w:color w:val="365F91"/>
        </w:rPr>
      </w:pPr>
      <w:bookmarkStart w:id="356" w:name="_Toc106134791"/>
      <w:r w:rsidRPr="00CF2D1E">
        <w:rPr>
          <w:rFonts w:asciiTheme="minorHAnsi" w:hAnsiTheme="minorHAnsi"/>
          <w:color w:val="365F91"/>
        </w:rPr>
        <w:t>Monitorovanie počas realizácie projektov</w:t>
      </w:r>
      <w:bookmarkEnd w:id="356"/>
    </w:p>
    <w:p w14:paraId="69F775AD" w14:textId="2F067DCD"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predkladať </w:t>
      </w:r>
      <w:r w:rsidR="00D81B71" w:rsidRPr="00CF2D1E">
        <w:rPr>
          <w:rFonts w:asciiTheme="minorHAnsi" w:hAnsiTheme="minorHAnsi"/>
        </w:rPr>
        <w:t xml:space="preserve">RO </w:t>
      </w:r>
      <w:r w:rsidRPr="00CF2D1E">
        <w:rPr>
          <w:rFonts w:asciiTheme="minorHAnsi" w:hAnsiTheme="minorHAnsi"/>
        </w:rPr>
        <w:t xml:space="preserve">spolu s každým zúčtovaním zálohovej platby, priebežnou platbou alebo poskytnutím </w:t>
      </w:r>
      <w:proofErr w:type="spellStart"/>
      <w:r w:rsidRPr="00CF2D1E">
        <w:rPr>
          <w:rFonts w:asciiTheme="minorHAnsi" w:hAnsiTheme="minorHAnsi"/>
        </w:rPr>
        <w:t>predfinancovania</w:t>
      </w:r>
      <w:proofErr w:type="spellEnd"/>
      <w:r w:rsidRPr="00CF2D1E">
        <w:rPr>
          <w:rFonts w:asciiTheme="minorHAnsi" w:hAnsiTheme="minorHAnsi"/>
        </w:rPr>
        <w:t xml:space="preserve"> </w:t>
      </w:r>
      <w:r w:rsidRPr="00CF2D1E">
        <w:rPr>
          <w:rFonts w:asciiTheme="minorHAnsi" w:hAnsiTheme="minorHAnsi"/>
          <w:b/>
          <w:i/>
        </w:rPr>
        <w:t>Doplňujúce monitorovacie údaje k Žiadosti o platbu</w:t>
      </w:r>
      <w:r w:rsidRPr="00CF2D1E">
        <w:rPr>
          <w:rFonts w:asciiTheme="minorHAnsi" w:hAnsiTheme="minorHAnsi"/>
          <w:i/>
        </w:rPr>
        <w:t xml:space="preserve"> </w:t>
      </w:r>
      <w:r w:rsidRPr="00CF2D1E">
        <w:rPr>
          <w:rFonts w:asciiTheme="minorHAnsi" w:hAnsiTheme="minorHAnsi"/>
        </w:rPr>
        <w:t xml:space="preserve">(viď. kapitola 4.3.3 </w:t>
      </w:r>
      <w:r w:rsidRPr="00CF2D1E">
        <w:rPr>
          <w:rFonts w:asciiTheme="minorHAnsi" w:hAnsiTheme="minorHAnsi"/>
          <w:i/>
        </w:rPr>
        <w:t>Žiadosť o platbu</w:t>
      </w:r>
      <w:r w:rsidRPr="00CF2D1E">
        <w:rPr>
          <w:rFonts w:asciiTheme="minorHAnsi" w:hAnsiTheme="minorHAnsi"/>
        </w:rPr>
        <w:t xml:space="preserve">). </w:t>
      </w:r>
    </w:p>
    <w:p w14:paraId="556A6FB3" w14:textId="3DCCD23C" w:rsidR="008207C0" w:rsidRPr="00CF2D1E" w:rsidRDefault="00F62A69" w:rsidP="00215368">
      <w:pPr>
        <w:spacing w:before="120"/>
        <w:rPr>
          <w:rFonts w:asciiTheme="minorHAnsi" w:hAnsiTheme="minorHAnsi"/>
        </w:rPr>
      </w:pPr>
      <w:r w:rsidRPr="004C19E9">
        <w:rPr>
          <w:rFonts w:asciiTheme="minorHAnsi" w:hAnsiTheme="minorHAnsi" w:cstheme="minorHAnsi"/>
        </w:rPr>
        <w:t>Prijímateľ je povinný, na požiadanie RO, predložiť informácie o stave realizácie aktivít projektu, pokroku projektu, identifikovaných problémoch a rizikách realizovania projektu, ako aj ďalšie informácie v</w:t>
      </w:r>
      <w:r w:rsidR="002B6A5B">
        <w:rPr>
          <w:rFonts w:asciiTheme="minorHAnsi" w:hAnsiTheme="minorHAnsi" w:cstheme="minorHAnsi"/>
        </w:rPr>
        <w:t xml:space="preserve"> </w:t>
      </w:r>
      <w:r w:rsidRPr="004C19E9">
        <w:rPr>
          <w:rFonts w:asciiTheme="minorHAnsi" w:hAnsiTheme="minorHAnsi" w:cstheme="minorHAnsi"/>
        </w:rPr>
        <w:t xml:space="preserve">súvislosti s realizáciou projektu vo formáte stanovenom RO (napr. formulár </w:t>
      </w:r>
      <w:r w:rsidRPr="004C19E9">
        <w:rPr>
          <w:rFonts w:asciiTheme="minorHAnsi" w:hAnsiTheme="minorHAnsi" w:cstheme="minorHAnsi"/>
          <w:b/>
        </w:rPr>
        <w:t>Mimoriadnej monitorovacej správy</w:t>
      </w:r>
      <w:r w:rsidRPr="004C19E9">
        <w:rPr>
          <w:rFonts w:asciiTheme="minorHAnsi" w:hAnsiTheme="minorHAnsi" w:cstheme="minorHAnsi"/>
        </w:rPr>
        <w:t xml:space="preserve"> projektu v ITMS2014+)</w:t>
      </w:r>
      <w:r w:rsidR="00B4448E" w:rsidRPr="004C19E9">
        <w:rPr>
          <w:rFonts w:asciiTheme="minorHAnsi" w:hAnsiTheme="minorHAnsi" w:cstheme="minorHAnsi"/>
          <w:szCs w:val="22"/>
        </w:rPr>
        <w:t>.</w:t>
      </w:r>
      <w:r w:rsidR="00D50361" w:rsidRPr="00CF2D1E" w:rsidDel="00D50361">
        <w:rPr>
          <w:rFonts w:asciiTheme="minorHAnsi" w:hAnsiTheme="minorHAnsi"/>
        </w:rPr>
        <w:t xml:space="preserve"> </w:t>
      </w:r>
    </w:p>
    <w:p w14:paraId="6F4BF78C" w14:textId="2DE54D0B" w:rsidR="008207C0" w:rsidRPr="00CF2D1E" w:rsidRDefault="008207C0" w:rsidP="00215368">
      <w:pPr>
        <w:spacing w:before="120"/>
        <w:rPr>
          <w:rFonts w:asciiTheme="minorHAnsi" w:hAnsiTheme="minorHAnsi"/>
        </w:rPr>
      </w:pPr>
      <w:r w:rsidRPr="00CF2D1E">
        <w:rPr>
          <w:rFonts w:asciiTheme="minorHAnsi" w:hAnsiTheme="minorHAnsi"/>
        </w:rPr>
        <w:t xml:space="preserve">Prijímateľ je zároveň povinný predložiť informácie v rozsahu podľa tohto odseku aj mimo stanovených termínov, ak o to </w:t>
      </w:r>
      <w:r w:rsidR="00D81B71" w:rsidRPr="00CF2D1E">
        <w:rPr>
          <w:rFonts w:asciiTheme="minorHAnsi" w:hAnsiTheme="minorHAnsi"/>
        </w:rPr>
        <w:t xml:space="preserve">RO </w:t>
      </w:r>
      <w:r w:rsidRPr="00CF2D1E">
        <w:rPr>
          <w:rFonts w:asciiTheme="minorHAnsi" w:hAnsiTheme="minorHAnsi"/>
        </w:rPr>
        <w:t>požiada.</w:t>
      </w:r>
    </w:p>
    <w:p w14:paraId="3B41B8F3" w14:textId="65EBA004" w:rsidR="00A566CB" w:rsidRPr="00CF2D1E" w:rsidRDefault="008207C0" w:rsidP="00215368">
      <w:pPr>
        <w:spacing w:before="120"/>
        <w:rPr>
          <w:rFonts w:asciiTheme="minorHAnsi" w:hAnsiTheme="minorHAnsi"/>
        </w:rPr>
      </w:pPr>
      <w:r w:rsidRPr="00CF2D1E">
        <w:rPr>
          <w:rFonts w:asciiTheme="minorHAnsi" w:hAnsiTheme="minorHAnsi"/>
        </w:rPr>
        <w:t xml:space="preserve">Prijímateľ je ďalej povinný počas realizácie aktivít projektu predložiť </w:t>
      </w:r>
      <w:r w:rsidR="00D81B71" w:rsidRPr="00CF2D1E">
        <w:rPr>
          <w:rFonts w:asciiTheme="minorHAnsi" w:hAnsiTheme="minorHAnsi"/>
          <w:b/>
        </w:rPr>
        <w:t xml:space="preserve">RO </w:t>
      </w:r>
      <w:r w:rsidR="000949DC">
        <w:rPr>
          <w:rFonts w:asciiTheme="minorHAnsi" w:hAnsiTheme="minorHAnsi"/>
          <w:b/>
          <w:bCs/>
        </w:rPr>
        <w:t>MS</w:t>
      </w:r>
      <w:r w:rsidRPr="00CF2D1E">
        <w:rPr>
          <w:rFonts w:asciiTheme="minorHAnsi" w:hAnsiTheme="minorHAnsi"/>
          <w:b/>
        </w:rPr>
        <w:t xml:space="preserve"> </w:t>
      </w:r>
      <w:r w:rsidRPr="00CF2D1E">
        <w:rPr>
          <w:rFonts w:asciiTheme="minorHAnsi" w:hAnsiTheme="minorHAnsi"/>
          <w:b/>
          <w:bCs/>
        </w:rPr>
        <w:t>s príznakom V</w:t>
      </w:r>
      <w:r w:rsidRPr="00CF2D1E">
        <w:rPr>
          <w:rFonts w:asciiTheme="minorHAnsi" w:hAnsiTheme="minorHAnsi"/>
          <w:b/>
          <w:bCs/>
          <w:i/>
          <w:iCs/>
        </w:rPr>
        <w:t>ýročná</w:t>
      </w:r>
      <w:r w:rsidRPr="00CF2D1E">
        <w:rPr>
          <w:rFonts w:asciiTheme="minorHAnsi" w:hAnsiTheme="minorHAnsi"/>
          <w:b/>
          <w:bCs/>
        </w:rPr>
        <w:t xml:space="preserve"> </w:t>
      </w:r>
      <w:r w:rsidRPr="00CF2D1E">
        <w:rPr>
          <w:rFonts w:asciiTheme="minorHAnsi" w:hAnsiTheme="minorHAnsi"/>
        </w:rPr>
        <w:t>za obdobie kalendárneho roka od 1.1. do 31.12. roku n, najneskôr do 31. januára roku n+1</w:t>
      </w:r>
      <w:r w:rsidR="00003738" w:rsidRPr="00CF2D1E">
        <w:rPr>
          <w:rFonts w:asciiTheme="minorHAnsi" w:hAnsiTheme="minorHAnsi"/>
        </w:rPr>
        <w:t xml:space="preserve"> prostredníctvom ITMS 2014+</w:t>
      </w:r>
      <w:r w:rsidR="00EB1152" w:rsidRPr="00CF2D1E">
        <w:rPr>
          <w:rFonts w:asciiTheme="minorHAnsi" w:hAnsiTheme="minorHAnsi"/>
        </w:rPr>
        <w:t>.</w:t>
      </w:r>
    </w:p>
    <w:p w14:paraId="5064A7AD" w14:textId="746CAF5C" w:rsidR="008207C0" w:rsidRPr="00CF2D1E" w:rsidRDefault="00112208" w:rsidP="00215368">
      <w:pPr>
        <w:spacing w:before="120"/>
        <w:rPr>
          <w:rFonts w:asciiTheme="minorHAnsi" w:hAnsiTheme="minorHAnsi"/>
        </w:rPr>
      </w:pPr>
      <w:r w:rsidRPr="00CF2D1E">
        <w:rPr>
          <w:rFonts w:asciiTheme="minorHAnsi" w:hAnsiTheme="minorHAnsi"/>
        </w:rPr>
        <w:t xml:space="preserve">Ak </w:t>
      </w:r>
      <w:r w:rsidR="0031665C">
        <w:rPr>
          <w:rFonts w:asciiTheme="minorHAnsi" w:hAnsiTheme="minorHAnsi"/>
        </w:rPr>
        <w:t>z</w:t>
      </w:r>
      <w:r w:rsidR="008207C0" w:rsidRPr="00CF2D1E">
        <w:rPr>
          <w:rFonts w:asciiTheme="minorHAnsi" w:hAnsiTheme="minorHAnsi"/>
        </w:rPr>
        <w:t xml:space="preserve">mluva o  NFP nadobudne účinnosť neskôr ako 1.1. roku n, prvá </w:t>
      </w:r>
      <w:r w:rsidR="000949DC">
        <w:rPr>
          <w:rFonts w:asciiTheme="minorHAnsi" w:hAnsiTheme="minorHAnsi"/>
        </w:rPr>
        <w:t>MS</w:t>
      </w:r>
      <w:r w:rsidR="008207C0" w:rsidRPr="00CF2D1E">
        <w:rPr>
          <w:rFonts w:asciiTheme="minorHAnsi" w:hAnsiTheme="minorHAnsi"/>
        </w:rPr>
        <w:t xml:space="preserve"> projektu s príznakom </w:t>
      </w:r>
      <w:r w:rsidR="008207C0" w:rsidRPr="00CF2D1E">
        <w:rPr>
          <w:rFonts w:asciiTheme="minorHAnsi" w:hAnsiTheme="minorHAnsi"/>
          <w:i/>
        </w:rPr>
        <w:t>Výročná</w:t>
      </w:r>
      <w:r w:rsidR="008207C0" w:rsidRPr="00CF2D1E">
        <w:rPr>
          <w:rFonts w:asciiTheme="minorHAnsi" w:hAnsiTheme="minorHAnsi"/>
        </w:rPr>
        <w:t xml:space="preserve"> obsahuje údaje za obdobie od nadobudnutia účinnosti </w:t>
      </w:r>
      <w:r w:rsidR="0031665C">
        <w:rPr>
          <w:rFonts w:asciiTheme="minorHAnsi" w:hAnsiTheme="minorHAnsi"/>
        </w:rPr>
        <w:t>z</w:t>
      </w:r>
      <w:r w:rsidR="008207C0" w:rsidRPr="00CF2D1E">
        <w:rPr>
          <w:rFonts w:asciiTheme="minorHAnsi" w:hAnsiTheme="minorHAnsi"/>
        </w:rPr>
        <w:t xml:space="preserve">mluvy o  NFP do 31.12. roku </w:t>
      </w:r>
      <w:r w:rsidR="000949DC">
        <w:rPr>
          <w:rFonts w:asciiTheme="minorHAnsi" w:hAnsiTheme="minorHAnsi"/>
        </w:rPr>
        <w:t>,,</w:t>
      </w:r>
      <w:r w:rsidR="008207C0" w:rsidRPr="00CF2D1E">
        <w:rPr>
          <w:rFonts w:asciiTheme="minorHAnsi" w:hAnsiTheme="minorHAnsi"/>
        </w:rPr>
        <w:t>n</w:t>
      </w:r>
      <w:r w:rsidR="000949DC">
        <w:rPr>
          <w:rFonts w:asciiTheme="minorHAnsi" w:hAnsiTheme="minorHAnsi"/>
        </w:rPr>
        <w:t>“</w:t>
      </w:r>
      <w:r w:rsidR="008207C0" w:rsidRPr="00CF2D1E">
        <w:rPr>
          <w:rFonts w:asciiTheme="minorHAnsi" w:hAnsiTheme="minorHAnsi"/>
        </w:rPr>
        <w:t xml:space="preserve">. </w:t>
      </w:r>
      <w:r w:rsidR="00EB1152" w:rsidRPr="00CF2D1E">
        <w:rPr>
          <w:rFonts w:asciiTheme="minorHAnsi" w:hAnsiTheme="minorHAnsi"/>
        </w:rPr>
        <w:t xml:space="preserve">V prípade, že realizácia aktivít projektu začala skôr ako nadobudla </w:t>
      </w:r>
      <w:r w:rsidR="0031665C">
        <w:rPr>
          <w:rFonts w:asciiTheme="minorHAnsi" w:hAnsiTheme="minorHAnsi"/>
        </w:rPr>
        <w:t>z</w:t>
      </w:r>
      <w:r w:rsidR="00EB1152" w:rsidRPr="00CF2D1E">
        <w:rPr>
          <w:rFonts w:asciiTheme="minorHAnsi" w:hAnsiTheme="minorHAnsi"/>
        </w:rPr>
        <w:t xml:space="preserve">mluva o  NFP účinnosť, </w:t>
      </w:r>
      <w:r w:rsidR="00A9453E" w:rsidRPr="00CF2D1E">
        <w:rPr>
          <w:rFonts w:asciiTheme="minorHAnsi" w:hAnsiTheme="minorHAnsi"/>
        </w:rPr>
        <w:t xml:space="preserve">prvá </w:t>
      </w:r>
      <w:r w:rsidR="000949DC">
        <w:rPr>
          <w:rFonts w:asciiTheme="minorHAnsi" w:hAnsiTheme="minorHAnsi"/>
        </w:rPr>
        <w:t>MS</w:t>
      </w:r>
      <w:r w:rsidR="00A9453E" w:rsidRPr="00CF2D1E">
        <w:rPr>
          <w:rFonts w:asciiTheme="minorHAnsi" w:hAnsiTheme="minorHAnsi"/>
        </w:rPr>
        <w:t xml:space="preserve"> projektu s príznakom </w:t>
      </w:r>
      <w:r w:rsidR="00EB1152" w:rsidRPr="00CF2D1E">
        <w:rPr>
          <w:rFonts w:asciiTheme="minorHAnsi" w:hAnsiTheme="minorHAnsi"/>
          <w:i/>
        </w:rPr>
        <w:t>Výročná</w:t>
      </w:r>
      <w:r w:rsidR="00EB1152" w:rsidRPr="00CF2D1E">
        <w:rPr>
          <w:rFonts w:asciiTheme="minorHAnsi" w:hAnsiTheme="minorHAnsi"/>
        </w:rPr>
        <w:t xml:space="preserve"> obsahuje údaje za obdobie od začiatku realizácie aktivít projektu</w:t>
      </w:r>
      <w:r w:rsidR="00C7342F" w:rsidRPr="00C7342F">
        <w:t xml:space="preserve"> </w:t>
      </w:r>
      <w:r w:rsidR="00C7342F" w:rsidRPr="00C7342F">
        <w:rPr>
          <w:rFonts w:asciiTheme="minorHAnsi" w:hAnsiTheme="minorHAnsi"/>
        </w:rPr>
        <w:t>do 31.12. roku, v ktorom nadobudla zmluva o NFP účinnosť</w:t>
      </w:r>
      <w:r w:rsidR="00EB1152" w:rsidRPr="00CF2D1E">
        <w:rPr>
          <w:rFonts w:asciiTheme="minorHAnsi" w:hAnsiTheme="minorHAnsi"/>
        </w:rPr>
        <w:t>.</w:t>
      </w:r>
    </w:p>
    <w:p w14:paraId="4074C44D" w14:textId="32D2BE6E" w:rsidR="00CC187F" w:rsidRPr="00CF2D1E" w:rsidRDefault="00CC187F" w:rsidP="00CF2D1E">
      <w:pPr>
        <w:spacing w:before="120"/>
        <w:rPr>
          <w:rFonts w:asciiTheme="minorHAnsi" w:hAnsiTheme="minorHAnsi"/>
          <w:u w:val="single"/>
        </w:rPr>
      </w:pPr>
      <w:r w:rsidRPr="00CF2D1E">
        <w:rPr>
          <w:rFonts w:asciiTheme="minorHAnsi" w:hAnsiTheme="minorHAnsi"/>
        </w:rPr>
        <w:t xml:space="preserve">Táto </w:t>
      </w:r>
      <w:r w:rsidR="000949DC">
        <w:rPr>
          <w:rFonts w:asciiTheme="minorHAnsi" w:hAnsiTheme="minorHAnsi"/>
        </w:rPr>
        <w:t>MS</w:t>
      </w:r>
      <w:r w:rsidRPr="00CF2D1E">
        <w:rPr>
          <w:rFonts w:asciiTheme="minorHAnsi" w:hAnsiTheme="minorHAnsi"/>
        </w:rPr>
        <w:t xml:space="preserve"> obsahuje</w:t>
      </w:r>
      <w:r w:rsidR="009E2CB7" w:rsidRPr="00CF2D1E">
        <w:rPr>
          <w:rFonts w:asciiTheme="minorHAnsi" w:hAnsiTheme="minorHAnsi"/>
        </w:rPr>
        <w:t xml:space="preserve"> najmä</w:t>
      </w:r>
      <w:r w:rsidRPr="00CF2D1E">
        <w:rPr>
          <w:rFonts w:asciiTheme="minorHAnsi" w:hAnsiTheme="minorHAnsi"/>
        </w:rPr>
        <w:t>:</w:t>
      </w:r>
    </w:p>
    <w:p w14:paraId="5A9B8CDF" w14:textId="276CC457" w:rsidR="002E667E"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základné údaje o</w:t>
      </w:r>
      <w:r w:rsidR="002E667E" w:rsidRPr="00CF2D1E">
        <w:rPr>
          <w:rFonts w:asciiTheme="minorHAnsi" w:hAnsiTheme="minorHAnsi"/>
          <w:bCs/>
        </w:rPr>
        <w:t> </w:t>
      </w:r>
      <w:r w:rsidRPr="00CF2D1E">
        <w:rPr>
          <w:rFonts w:asciiTheme="minorHAnsi" w:hAnsiTheme="minorHAnsi"/>
          <w:bCs/>
        </w:rPr>
        <w:t>projekte</w:t>
      </w:r>
      <w:r w:rsidR="002E667E" w:rsidRPr="00CF2D1E">
        <w:rPr>
          <w:rFonts w:asciiTheme="minorHAnsi" w:hAnsiTheme="minorHAnsi"/>
          <w:bCs/>
        </w:rPr>
        <w:t xml:space="preserve"> a mieste </w:t>
      </w:r>
      <w:r w:rsidRPr="00CF2D1E">
        <w:rPr>
          <w:rFonts w:asciiTheme="minorHAnsi" w:hAnsiTheme="minorHAnsi"/>
          <w:bCs/>
        </w:rPr>
        <w:t>jeho </w:t>
      </w:r>
      <w:r w:rsidR="002E667E" w:rsidRPr="00CF2D1E">
        <w:rPr>
          <w:rFonts w:asciiTheme="minorHAnsi" w:hAnsiTheme="minorHAnsi"/>
          <w:bCs/>
        </w:rPr>
        <w:t>realizácie</w:t>
      </w:r>
      <w:r w:rsidR="00D81B71" w:rsidRPr="00CF2D1E">
        <w:rPr>
          <w:rFonts w:asciiTheme="minorHAnsi" w:hAnsiTheme="minorHAnsi"/>
          <w:bCs/>
        </w:rPr>
        <w:t>;</w:t>
      </w:r>
      <w:r w:rsidR="002E667E" w:rsidRPr="00CF2D1E">
        <w:rPr>
          <w:rFonts w:asciiTheme="minorHAnsi" w:hAnsiTheme="minorHAnsi"/>
          <w:bCs/>
        </w:rPr>
        <w:t xml:space="preserve"> </w:t>
      </w:r>
    </w:p>
    <w:p w14:paraId="1C782B1E" w14:textId="59E05FFF" w:rsidR="00CC187F"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vzťah aktivít a merateľných ukazovateľov projektu</w:t>
      </w:r>
      <w:r w:rsidR="002E667E" w:rsidRPr="00CF2D1E">
        <w:rPr>
          <w:rFonts w:asciiTheme="minorHAnsi" w:hAnsiTheme="minorHAnsi"/>
          <w:bCs/>
        </w:rPr>
        <w:t xml:space="preserve"> vrátane kumulatívneho </w:t>
      </w:r>
      <w:r w:rsidR="00EB1152" w:rsidRPr="00CF2D1E">
        <w:rPr>
          <w:rFonts w:asciiTheme="minorHAnsi" w:hAnsiTheme="minorHAnsi"/>
          <w:bCs/>
        </w:rPr>
        <w:t xml:space="preserve">a ročného </w:t>
      </w:r>
      <w:r w:rsidR="002E667E" w:rsidRPr="00CF2D1E">
        <w:rPr>
          <w:rFonts w:asciiTheme="minorHAnsi" w:hAnsiTheme="minorHAnsi"/>
          <w:bCs/>
        </w:rPr>
        <w:t>naplnenia merateľných ukazovateľov</w:t>
      </w:r>
      <w:r w:rsidR="00D81B71" w:rsidRPr="00CF2D1E">
        <w:rPr>
          <w:rFonts w:asciiTheme="minorHAnsi" w:hAnsiTheme="minorHAnsi"/>
          <w:bCs/>
        </w:rPr>
        <w:t>;</w:t>
      </w:r>
    </w:p>
    <w:p w14:paraId="491AEB26" w14:textId="0FCF91E8" w:rsidR="00C37AA3"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vzťah aktivít a finančnej realizácie projektu, údaje o publicite projektu, príjmoch projektu, verejných obstarávaniach, pokroku projektu, identifikovaných problémoch a rizikách v súvislosti s realizáciou projektu a iných údajoch.</w:t>
      </w:r>
      <w:bookmarkStart w:id="357" w:name="_5_2_Monitorovanie_pri"/>
      <w:bookmarkEnd w:id="357"/>
    </w:p>
    <w:p w14:paraId="28BBF50F" w14:textId="1A2CC3A6" w:rsidR="005575BA" w:rsidRPr="00CF2D1E" w:rsidRDefault="005575BA" w:rsidP="00215368">
      <w:pPr>
        <w:spacing w:before="120"/>
        <w:rPr>
          <w:rFonts w:asciiTheme="minorHAnsi" w:hAnsiTheme="minorHAnsi"/>
        </w:rPr>
      </w:pPr>
      <w:r w:rsidRPr="00CF2D1E">
        <w:rPr>
          <w:rFonts w:asciiTheme="minorHAnsi" w:hAnsiTheme="minorHAnsi"/>
        </w:rPr>
        <w:t xml:space="preserve">Súčasťou predkladaných MS môžu byť aj prílohy, ktoré </w:t>
      </w:r>
      <w:r w:rsidR="00CC42FD" w:rsidRPr="00CF2D1E">
        <w:rPr>
          <w:rFonts w:asciiTheme="minorHAnsi" w:hAnsiTheme="minorHAnsi"/>
        </w:rPr>
        <w:t>P</w:t>
      </w:r>
      <w:r w:rsidRPr="00CF2D1E">
        <w:rPr>
          <w:rFonts w:asciiTheme="minorHAnsi" w:hAnsiTheme="minorHAnsi"/>
        </w:rPr>
        <w:t xml:space="preserve">rijímateľ predkladá </w:t>
      </w:r>
      <w:r w:rsidR="008A5C0E">
        <w:rPr>
          <w:rFonts w:asciiTheme="minorHAnsi" w:hAnsiTheme="minorHAnsi"/>
        </w:rPr>
        <w:t xml:space="preserve">len písomne </w:t>
      </w:r>
      <w:r w:rsidRPr="00CF2D1E">
        <w:rPr>
          <w:rFonts w:asciiTheme="minorHAnsi" w:hAnsiTheme="minorHAnsi"/>
        </w:rPr>
        <w:t xml:space="preserve">spolu s MS: </w:t>
      </w:r>
    </w:p>
    <w:p w14:paraId="4DB51BA3" w14:textId="291D23B6" w:rsidR="005575BA"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dokumentácia preukazujúca realizovanie informovania a komunikácie projektu (napr. fotodokumentácia inštalovaného informačného plagátu v zmysle Manuálu pre informovanie a komunikáciu,  iba ak nebola dovtedy predložená, napr. v rámci </w:t>
      </w:r>
      <w:proofErr w:type="spellStart"/>
      <w:r w:rsidRPr="00CF2D1E">
        <w:rPr>
          <w:rFonts w:asciiTheme="minorHAnsi" w:hAnsiTheme="minorHAnsi"/>
        </w:rPr>
        <w:t>ŽoP</w:t>
      </w:r>
      <w:proofErr w:type="spellEnd"/>
      <w:r w:rsidRPr="00CF2D1E">
        <w:rPr>
          <w:rFonts w:asciiTheme="minorHAnsi" w:hAnsiTheme="minorHAnsi"/>
        </w:rPr>
        <w:t>)</w:t>
      </w:r>
      <w:r w:rsidR="000949DC">
        <w:rPr>
          <w:rFonts w:asciiTheme="minorHAnsi" w:hAnsiTheme="minorHAnsi"/>
        </w:rPr>
        <w:t>;</w:t>
      </w:r>
      <w:r w:rsidRPr="00CF2D1E">
        <w:rPr>
          <w:rFonts w:asciiTheme="minorHAnsi" w:hAnsiTheme="minorHAnsi"/>
        </w:rPr>
        <w:t xml:space="preserve"> </w:t>
      </w:r>
    </w:p>
    <w:p w14:paraId="37F2183A" w14:textId="4369D183" w:rsidR="005575BA"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t>preberací/</w:t>
      </w:r>
      <w:r w:rsidR="00FF2CFE" w:rsidRPr="00CF2D1E">
        <w:rPr>
          <w:rFonts w:asciiTheme="minorHAnsi" w:hAnsiTheme="minorHAnsi"/>
        </w:rPr>
        <w:t>o</w:t>
      </w:r>
      <w:r w:rsidRPr="00CF2D1E">
        <w:rPr>
          <w:rFonts w:asciiTheme="minorHAnsi" w:hAnsiTheme="minorHAnsi"/>
        </w:rPr>
        <w:t xml:space="preserve">dovzdávací protokol, dodací list, resp. iný dokument potvrdzujúci prevzatie výsledkov projektu/aktivity </w:t>
      </w:r>
      <w:r w:rsidR="00CC42FD" w:rsidRPr="00CF2D1E">
        <w:rPr>
          <w:rFonts w:asciiTheme="minorHAnsi" w:hAnsiTheme="minorHAnsi"/>
        </w:rPr>
        <w:t>P</w:t>
      </w:r>
      <w:r w:rsidRPr="00CF2D1E">
        <w:rPr>
          <w:rFonts w:asciiTheme="minorHAnsi" w:hAnsiTheme="minorHAnsi"/>
        </w:rPr>
        <w:t xml:space="preserve">rijímateľom (pri ZMS) - iba ak neboli dovtedy predložené, napr. v rámci </w:t>
      </w:r>
      <w:proofErr w:type="spellStart"/>
      <w:r w:rsidRPr="00CF2D1E">
        <w:rPr>
          <w:rFonts w:asciiTheme="minorHAnsi" w:hAnsiTheme="minorHAnsi"/>
        </w:rPr>
        <w:t>ŽoP</w:t>
      </w:r>
      <w:proofErr w:type="spellEnd"/>
      <w:r w:rsidRPr="00CF2D1E">
        <w:rPr>
          <w:rFonts w:asciiTheme="minorHAnsi" w:hAnsiTheme="minorHAnsi"/>
        </w:rPr>
        <w:t>;</w:t>
      </w:r>
    </w:p>
    <w:p w14:paraId="5D984501" w14:textId="77777777" w:rsidR="00DD586D"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iné dokumenty</w:t>
      </w:r>
      <w:r w:rsidRPr="005272E8">
        <w:rPr>
          <w:rFonts w:asciiTheme="minorHAnsi" w:hAnsiTheme="minorHAnsi"/>
          <w:vertAlign w:val="superscript"/>
        </w:rPr>
        <w:footnoteReference w:id="47"/>
      </w:r>
      <w:r w:rsidRPr="00CF2D1E">
        <w:rPr>
          <w:rFonts w:asciiTheme="minorHAnsi" w:hAnsiTheme="minorHAnsi"/>
        </w:rPr>
        <w:t>, ktoré obsahujú doplňujúce/sprievodné údaje alebo údaje nad rámec  formuláru MS.</w:t>
      </w:r>
    </w:p>
    <w:p w14:paraId="359C32B2" w14:textId="77777777" w:rsidR="008C15CF" w:rsidRPr="00CF2D1E" w:rsidRDefault="008C15CF" w:rsidP="00215368">
      <w:pPr>
        <w:spacing w:before="120"/>
        <w:rPr>
          <w:rFonts w:asciiTheme="minorHAnsi" w:hAnsiTheme="minorHAnsi"/>
          <w:b/>
        </w:rPr>
      </w:pPr>
      <w:r w:rsidRPr="00CF2D1E">
        <w:rPr>
          <w:rFonts w:asciiTheme="minorHAnsi" w:hAnsiTheme="minorHAnsi"/>
          <w:b/>
        </w:rPr>
        <w:t>Upozornenie pre Prijímateľa na dôsledné vypĺňanie údajov v MS</w:t>
      </w:r>
    </w:p>
    <w:p w14:paraId="4451AFC1" w14:textId="77777777" w:rsidR="008C15CF" w:rsidRPr="00CF2D1E" w:rsidRDefault="008C15CF" w:rsidP="00215368">
      <w:pPr>
        <w:spacing w:before="120"/>
        <w:rPr>
          <w:rFonts w:asciiTheme="minorHAnsi" w:hAnsiTheme="minorHAnsi"/>
        </w:rPr>
      </w:pPr>
      <w:r w:rsidRPr="00CF2D1E">
        <w:rPr>
          <w:rFonts w:asciiTheme="minorHAnsi" w:hAnsiTheme="minorHAnsi"/>
        </w:rPr>
        <w:t xml:space="preserve">Prijímateľ </w:t>
      </w:r>
      <w:r w:rsidRPr="00CF2D1E">
        <w:rPr>
          <w:rFonts w:asciiTheme="minorHAnsi" w:hAnsiTheme="minorHAnsi"/>
          <w:b/>
        </w:rPr>
        <w:t xml:space="preserve">je povinný </w:t>
      </w:r>
      <w:r w:rsidRPr="00CF2D1E">
        <w:rPr>
          <w:rFonts w:asciiTheme="minorHAnsi" w:hAnsiTheme="minorHAnsi"/>
        </w:rPr>
        <w:t xml:space="preserve">uviesť v tabuľke č. 4 a 5 MS v časti „Poznámky k aktivite“ </w:t>
      </w:r>
      <w:r w:rsidRPr="00CF2D1E">
        <w:rPr>
          <w:rFonts w:asciiTheme="minorHAnsi" w:hAnsiTheme="minorHAnsi"/>
          <w:b/>
        </w:rPr>
        <w:t>popis priebehu a pokroku aktivity</w:t>
      </w:r>
      <w:r w:rsidRPr="00CF2D1E">
        <w:rPr>
          <w:rFonts w:asciiTheme="minorHAnsi" w:hAnsiTheme="minorHAnsi"/>
        </w:rPr>
        <w:t xml:space="preserve"> za obdobie od začiatku realizácie aktivít projektu do konca monitorovaného obdobia a </w:t>
      </w:r>
      <w:r w:rsidRPr="00CF2D1E">
        <w:rPr>
          <w:rFonts w:asciiTheme="minorHAnsi" w:hAnsiTheme="minorHAnsi"/>
          <w:b/>
        </w:rPr>
        <w:t>konkrétny popis dosiahnutých výsledkov</w:t>
      </w:r>
      <w:r w:rsidRPr="00CF2D1E">
        <w:rPr>
          <w:rFonts w:asciiTheme="minorHAnsi" w:hAnsiTheme="minorHAnsi"/>
        </w:rPr>
        <w:t xml:space="preserve"> (napr. nielen počet vypracovaných štúdií, ale aj názov a čoho sa vypracované štúdie týkali a pod.).</w:t>
      </w:r>
    </w:p>
    <w:p w14:paraId="0CD057D5" w14:textId="5DEFB9F5" w:rsidR="008C15CF" w:rsidRPr="00CF2D1E" w:rsidRDefault="008C15CF" w:rsidP="00215368">
      <w:pPr>
        <w:spacing w:before="120"/>
        <w:rPr>
          <w:rFonts w:asciiTheme="minorHAnsi" w:hAnsiTheme="minorHAnsi"/>
        </w:rPr>
      </w:pPr>
      <w:r w:rsidRPr="00CF2D1E">
        <w:rPr>
          <w:rFonts w:asciiTheme="minorHAnsi" w:hAnsiTheme="minorHAnsi"/>
        </w:rPr>
        <w:t xml:space="preserve">V časti 12. MS „Identifikované problémy, riziká a ďalšie informácie  v  súvislosti s realizáciou projektu, podrobné informácie o realizovaných aktivitách“, </w:t>
      </w:r>
      <w:r w:rsidRPr="00CF2D1E">
        <w:rPr>
          <w:rFonts w:asciiTheme="minorHAnsi" w:hAnsiTheme="minorHAnsi"/>
          <w:b/>
        </w:rPr>
        <w:t>uvádza Prijímateľ</w:t>
      </w:r>
      <w:r w:rsidRPr="00CF2D1E">
        <w:rPr>
          <w:rFonts w:asciiTheme="minorHAnsi" w:hAnsiTheme="minorHAnsi"/>
        </w:rPr>
        <w:t xml:space="preserve"> informácie o prípadných skutočnostiach, ktoré ohrozujú realizáciu projektu, resp. majú alebo môžu mať vplyv na plnenie povinností vyplývajúcich zo zmluvy o </w:t>
      </w:r>
      <w:r w:rsidR="002C72C0">
        <w:rPr>
          <w:rFonts w:asciiTheme="minorHAnsi" w:hAnsiTheme="minorHAnsi"/>
        </w:rPr>
        <w:t>NFP</w:t>
      </w:r>
      <w:r w:rsidRPr="00CF2D1E">
        <w:rPr>
          <w:rFonts w:asciiTheme="minorHAnsi" w:hAnsiTheme="minorHAnsi"/>
        </w:rPr>
        <w:t>, ďalej o rizikách, ktoré vznikli v súvislosti s realizáciou projektu a opatreniach prijatých na ich elimináciu a </w:t>
      </w:r>
      <w:r w:rsidRPr="00CF2D1E">
        <w:rPr>
          <w:rFonts w:asciiTheme="minorHAnsi" w:hAnsiTheme="minorHAnsi"/>
          <w:b/>
        </w:rPr>
        <w:t>ďalšie údaje týkajúce sa realizácie projektu</w:t>
      </w:r>
      <w:r w:rsidRPr="00CF2D1E">
        <w:rPr>
          <w:rFonts w:asciiTheme="minorHAnsi" w:hAnsiTheme="minorHAnsi"/>
        </w:rPr>
        <w:t xml:space="preserve"> ak sú predmetné údaje prierezového charakteru vo vzťahu k viacerým aktivitám, príp. sa týkajú iných oblastí projektu ako je samotná realizácia aktivít projektu.</w:t>
      </w:r>
    </w:p>
    <w:p w14:paraId="2FC63C41" w14:textId="77777777" w:rsidR="005575BA" w:rsidRPr="00CF2D1E" w:rsidRDefault="005575BA" w:rsidP="00215368">
      <w:pPr>
        <w:rPr>
          <w:rFonts w:asciiTheme="minorHAnsi" w:hAnsiTheme="minorHAnsi"/>
        </w:rPr>
      </w:pPr>
    </w:p>
    <w:p w14:paraId="63025417" w14:textId="77777777" w:rsidR="008207C0" w:rsidRPr="00CF2D1E" w:rsidRDefault="008207C0" w:rsidP="00215368">
      <w:pPr>
        <w:pStyle w:val="Nadpis3"/>
        <w:spacing w:before="0" w:after="120"/>
        <w:rPr>
          <w:rFonts w:asciiTheme="minorHAnsi" w:hAnsiTheme="minorHAnsi"/>
          <w:color w:val="365F91"/>
        </w:rPr>
      </w:pPr>
      <w:bookmarkStart w:id="358" w:name="_Toc106134792"/>
      <w:r w:rsidRPr="00CF2D1E">
        <w:rPr>
          <w:rFonts w:asciiTheme="minorHAnsi" w:hAnsiTheme="minorHAnsi"/>
          <w:color w:val="365F91"/>
        </w:rPr>
        <w:t>4.4.2 Monitorovanie pri ukončení realizácie projektov</w:t>
      </w:r>
      <w:bookmarkEnd w:id="358"/>
    </w:p>
    <w:p w14:paraId="7F4A7B5D" w14:textId="425A7B91" w:rsidR="008207C0" w:rsidRDefault="008207C0" w:rsidP="00215368">
      <w:pPr>
        <w:rPr>
          <w:rFonts w:asciiTheme="minorHAnsi" w:hAnsiTheme="minorHAnsi"/>
        </w:rPr>
      </w:pPr>
      <w:r w:rsidRPr="00CF2D1E">
        <w:rPr>
          <w:rFonts w:asciiTheme="minorHAnsi" w:hAnsiTheme="minorHAnsi"/>
        </w:rPr>
        <w:t xml:space="preserve">Prijímateľ je povinný </w:t>
      </w:r>
      <w:r w:rsidRPr="00CF2D1E">
        <w:rPr>
          <w:rFonts w:asciiTheme="minorHAnsi" w:hAnsiTheme="minorHAnsi"/>
          <w:b/>
        </w:rPr>
        <w:t>do 30 pracovných dní</w:t>
      </w:r>
      <w:r w:rsidRPr="00CF2D1E">
        <w:rPr>
          <w:rFonts w:asciiTheme="minorHAnsi" w:hAnsiTheme="minorHAnsi"/>
        </w:rPr>
        <w:t xml:space="preserve"> od ukončenia realizácie aktivít projektu</w:t>
      </w:r>
      <w:r w:rsidR="007421FC">
        <w:rPr>
          <w:rFonts w:asciiTheme="minorHAnsi" w:hAnsiTheme="minorHAnsi"/>
        </w:rPr>
        <w:t xml:space="preserve"> </w:t>
      </w:r>
      <w:r w:rsidR="007421FC" w:rsidRPr="007421FC">
        <w:rPr>
          <w:rFonts w:asciiTheme="minorHAnsi" w:hAnsiTheme="minorHAnsi"/>
        </w:rPr>
        <w:t>(resp. vo výnimočných prípadoch, ak sú aktivity ukončené pred nadobudnutím účinnosti zmluvy o NFP, do 30 pracovných dní odo dňa nadobudnutia účinnosti zmluvy o NFP)</w:t>
      </w:r>
      <w:r w:rsidRPr="00CF2D1E">
        <w:rPr>
          <w:rFonts w:asciiTheme="minorHAnsi" w:hAnsiTheme="minorHAnsi"/>
        </w:rPr>
        <w:t xml:space="preserve"> predložiť Poskytovateľovi </w:t>
      </w:r>
      <w:r w:rsidR="000949DC">
        <w:rPr>
          <w:rFonts w:asciiTheme="minorHAnsi" w:hAnsiTheme="minorHAnsi"/>
          <w:b/>
        </w:rPr>
        <w:t>MS</w:t>
      </w:r>
      <w:r w:rsidRPr="00CF2D1E">
        <w:rPr>
          <w:rFonts w:asciiTheme="minorHAnsi" w:hAnsiTheme="minorHAnsi"/>
          <w:b/>
        </w:rPr>
        <w:t xml:space="preserve"> (s príznakom </w:t>
      </w:r>
      <w:r w:rsidRPr="00CF2D1E">
        <w:rPr>
          <w:rFonts w:asciiTheme="minorHAnsi" w:hAnsiTheme="minorHAnsi"/>
          <w:b/>
          <w:i/>
        </w:rPr>
        <w:t>„záverečná“</w:t>
      </w:r>
      <w:r w:rsidRPr="00CF2D1E">
        <w:rPr>
          <w:rFonts w:asciiTheme="minorHAnsi" w:hAnsiTheme="minorHAnsi"/>
          <w:b/>
        </w:rPr>
        <w:t>)</w:t>
      </w:r>
      <w:r w:rsidRPr="00CF2D1E">
        <w:rPr>
          <w:rFonts w:asciiTheme="minorHAnsi" w:hAnsiTheme="minorHAnsi"/>
        </w:rPr>
        <w:t xml:space="preserve">. Monitorované obdobie tejto monitorovacej správy projektu je obdobie od </w:t>
      </w:r>
      <w:r w:rsidRPr="00CF2D1E">
        <w:rPr>
          <w:rFonts w:asciiTheme="minorHAnsi" w:hAnsiTheme="minorHAnsi"/>
          <w:b/>
        </w:rPr>
        <w:t>účinnosti</w:t>
      </w:r>
      <w:r w:rsidRPr="00CF2D1E">
        <w:rPr>
          <w:rFonts w:asciiTheme="minorHAnsi" w:hAnsiTheme="minorHAnsi"/>
        </w:rPr>
        <w:t xml:space="preserve"> </w:t>
      </w:r>
      <w:r w:rsidR="0031665C">
        <w:rPr>
          <w:rFonts w:asciiTheme="minorHAnsi" w:hAnsiTheme="minorHAnsi"/>
        </w:rPr>
        <w:t>z</w:t>
      </w:r>
      <w:r w:rsidRPr="00CF2D1E">
        <w:rPr>
          <w:rFonts w:asciiTheme="minorHAnsi" w:hAnsiTheme="minorHAnsi"/>
        </w:rPr>
        <w:t>mluvy o</w:t>
      </w:r>
      <w:r w:rsidR="007421FC">
        <w:rPr>
          <w:rFonts w:asciiTheme="minorHAnsi" w:hAnsiTheme="minorHAnsi"/>
        </w:rPr>
        <w:t> </w:t>
      </w:r>
      <w:r w:rsidRPr="00CF2D1E">
        <w:rPr>
          <w:rFonts w:asciiTheme="minorHAnsi" w:hAnsiTheme="minorHAnsi"/>
        </w:rPr>
        <w:t>NFP</w:t>
      </w:r>
      <w:r w:rsidR="007421FC">
        <w:rPr>
          <w:rFonts w:asciiTheme="minorHAnsi" w:hAnsiTheme="minorHAnsi"/>
        </w:rPr>
        <w:t xml:space="preserve"> </w:t>
      </w:r>
      <w:r w:rsidR="007421FC" w:rsidRPr="007421FC">
        <w:rPr>
          <w:rFonts w:asciiTheme="minorHAnsi" w:hAnsiTheme="minorHAnsi"/>
        </w:rPr>
        <w:t>(resp. od začatia realizácie hlavných aktivít projektu pred nadobudnutím účinnosti zmluvy o NFP)</w:t>
      </w:r>
      <w:r w:rsidRPr="00CF2D1E">
        <w:rPr>
          <w:rFonts w:asciiTheme="minorHAnsi" w:hAnsiTheme="minorHAnsi"/>
        </w:rPr>
        <w:t xml:space="preserve"> do momentu </w:t>
      </w:r>
      <w:r w:rsidRPr="00CF2D1E">
        <w:rPr>
          <w:rFonts w:asciiTheme="minorHAnsi" w:hAnsiTheme="minorHAnsi"/>
          <w:b/>
        </w:rPr>
        <w:t>ukončenia realizácie aktivít projektu</w:t>
      </w:r>
      <w:r w:rsidRPr="00CF2D1E">
        <w:rPr>
          <w:rFonts w:asciiTheme="minorHAnsi" w:hAnsiTheme="minorHAnsi"/>
        </w:rPr>
        <w:t>.</w:t>
      </w:r>
    </w:p>
    <w:p w14:paraId="0D879EAD" w14:textId="6D2A80B3" w:rsidR="007421FC" w:rsidRPr="00CF2D1E" w:rsidRDefault="007421FC" w:rsidP="00215368">
      <w:pPr>
        <w:rPr>
          <w:rFonts w:asciiTheme="minorHAnsi" w:hAnsiTheme="minorHAnsi"/>
        </w:rPr>
      </w:pPr>
      <w:r w:rsidRPr="007421FC">
        <w:rPr>
          <w:rFonts w:asciiTheme="minorHAnsi" w:hAnsiTheme="minorHAnsi"/>
        </w:rPr>
        <w:t>Prijímateľ predkladá za monitorované obdobie posledného roku, v ktorom boli ukončené aktivity projektu, iba monitorovaciu správu typu záverečná (monitorovacia správa typu výročná sa nepredkladá).</w:t>
      </w:r>
    </w:p>
    <w:p w14:paraId="24FEB5D5" w14:textId="7575E491" w:rsidR="008207C0" w:rsidRPr="00CF2D1E" w:rsidRDefault="008207C0" w:rsidP="00CF2D1E">
      <w:pPr>
        <w:tabs>
          <w:tab w:val="num" w:pos="1440"/>
        </w:tabs>
        <w:spacing w:before="120"/>
        <w:rPr>
          <w:rFonts w:asciiTheme="minorHAnsi" w:hAnsiTheme="minorHAnsi"/>
        </w:rPr>
      </w:pPr>
      <w:r w:rsidRPr="00CF2D1E">
        <w:rPr>
          <w:rFonts w:asciiTheme="minorHAnsi" w:hAnsiTheme="minorHAnsi"/>
        </w:rPr>
        <w:t xml:space="preserve">Táto </w:t>
      </w:r>
      <w:r w:rsidR="000949DC">
        <w:rPr>
          <w:rFonts w:asciiTheme="minorHAnsi" w:hAnsiTheme="minorHAnsi"/>
        </w:rPr>
        <w:t>MS</w:t>
      </w:r>
      <w:r w:rsidRPr="00CF2D1E">
        <w:rPr>
          <w:rFonts w:asciiTheme="minorHAnsi" w:hAnsiTheme="minorHAnsi"/>
        </w:rPr>
        <w:t xml:space="preserve"> projektu obsahuje okrem iného: </w:t>
      </w:r>
    </w:p>
    <w:p w14:paraId="5A928372" w14:textId="79DF6700" w:rsidR="008207C0" w:rsidRPr="00CF2D1E" w:rsidRDefault="008207C0"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reálne dosiahnuté hodnoty merateľných ukazovateľov projektu</w:t>
      </w:r>
      <w:r w:rsidRPr="004C19E9">
        <w:rPr>
          <w:bCs/>
          <w:vertAlign w:val="superscript"/>
        </w:rPr>
        <w:footnoteReference w:id="48"/>
      </w:r>
      <w:r w:rsidR="00D81B71" w:rsidRPr="004C19E9">
        <w:rPr>
          <w:rFonts w:asciiTheme="minorHAnsi" w:hAnsiTheme="minorHAnsi"/>
          <w:bCs/>
          <w:vertAlign w:val="superscript"/>
        </w:rPr>
        <w:t>;</w:t>
      </w:r>
      <w:r w:rsidRPr="00CF2D1E">
        <w:rPr>
          <w:rFonts w:asciiTheme="minorHAnsi" w:hAnsiTheme="minorHAnsi"/>
          <w:bCs/>
        </w:rPr>
        <w:t xml:space="preserve"> </w:t>
      </w:r>
    </w:p>
    <w:p w14:paraId="41C988CD" w14:textId="55EA1415" w:rsidR="008207C0" w:rsidRPr="00CF2D1E" w:rsidRDefault="00516361" w:rsidP="00CF2D1E">
      <w:pPr>
        <w:pStyle w:val="Odsekzoznamu"/>
        <w:numPr>
          <w:ilvl w:val="0"/>
          <w:numId w:val="166"/>
        </w:numPr>
        <w:contextualSpacing/>
        <w:jc w:val="both"/>
        <w:rPr>
          <w:rFonts w:asciiTheme="minorHAnsi" w:hAnsiTheme="minorHAnsi"/>
          <w:bCs/>
        </w:rPr>
      </w:pPr>
      <w:r>
        <w:rPr>
          <w:rFonts w:asciiTheme="minorHAnsi" w:hAnsiTheme="minorHAnsi"/>
          <w:bCs/>
        </w:rPr>
        <w:t xml:space="preserve">predpokladaný </w:t>
      </w:r>
      <w:r w:rsidR="008207C0" w:rsidRPr="00CF2D1E">
        <w:rPr>
          <w:rFonts w:asciiTheme="minorHAnsi" w:hAnsiTheme="minorHAnsi"/>
          <w:bCs/>
        </w:rPr>
        <w:t>konečný rozpočet projektu zostavený na základe analytického účtovníctva Prijímateľa</w:t>
      </w:r>
      <w:r w:rsidR="00D81B71" w:rsidRPr="00CF2D1E">
        <w:rPr>
          <w:rFonts w:asciiTheme="minorHAnsi" w:hAnsiTheme="minorHAnsi"/>
          <w:bCs/>
        </w:rPr>
        <w:t>;</w:t>
      </w:r>
    </w:p>
    <w:p w14:paraId="6B91F8E3" w14:textId="101143FF" w:rsidR="008207C0" w:rsidRPr="00CF2D1E" w:rsidRDefault="008207C0"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skutočný časový  harmonogram realizácie projektu</w:t>
      </w:r>
      <w:r w:rsidR="00D81B71" w:rsidRPr="00CF2D1E">
        <w:rPr>
          <w:rFonts w:asciiTheme="minorHAnsi" w:hAnsiTheme="minorHAnsi"/>
          <w:bCs/>
        </w:rPr>
        <w:t>;</w:t>
      </w:r>
    </w:p>
    <w:p w14:paraId="5A060331" w14:textId="6C3F88EA" w:rsidR="00960EE6" w:rsidRPr="00CF2D1E" w:rsidRDefault="00960EE6"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zdôvodnenie v prípade nedosiahnutia stanovených hodnôt merateľných ukazovateľov vrátane ukazovateľov k horizontálnym princípom</w:t>
      </w:r>
      <w:r w:rsidR="00D81B71" w:rsidRPr="00CF2D1E">
        <w:rPr>
          <w:rFonts w:asciiTheme="minorHAnsi" w:hAnsiTheme="minorHAnsi"/>
          <w:bCs/>
        </w:rPr>
        <w:t>;</w:t>
      </w:r>
    </w:p>
    <w:p w14:paraId="33B549D7" w14:textId="24432F5C" w:rsidR="007421FC" w:rsidRPr="007421FC" w:rsidRDefault="008207C0" w:rsidP="007421FC">
      <w:pPr>
        <w:pStyle w:val="Odsekzoznamu"/>
        <w:numPr>
          <w:ilvl w:val="0"/>
          <w:numId w:val="166"/>
        </w:numPr>
        <w:contextualSpacing/>
        <w:jc w:val="both"/>
        <w:rPr>
          <w:rFonts w:asciiTheme="minorHAnsi" w:hAnsiTheme="minorHAnsi"/>
        </w:rPr>
      </w:pPr>
      <w:r w:rsidRPr="00CF2D1E">
        <w:rPr>
          <w:rFonts w:asciiTheme="minorHAnsi" w:hAnsiTheme="minorHAnsi"/>
          <w:bCs/>
        </w:rPr>
        <w:t xml:space="preserve">ďalšiu dokumentáciu požadovanú zo strany </w:t>
      </w:r>
      <w:r w:rsidR="00D81B71" w:rsidRPr="00CF2D1E">
        <w:rPr>
          <w:rFonts w:asciiTheme="minorHAnsi" w:hAnsiTheme="minorHAnsi"/>
          <w:bCs/>
        </w:rPr>
        <w:t>RO</w:t>
      </w:r>
      <w:r w:rsidRPr="00CF2D1E">
        <w:rPr>
          <w:rFonts w:asciiTheme="minorHAnsi" w:hAnsiTheme="minorHAnsi"/>
          <w:bCs/>
        </w:rPr>
        <w:t xml:space="preserve"> vo vzťahu k overeniu merateľných ukazovateľov projektu (napr. kolaudačné rozhodnutie, poistné zmluvy </w:t>
      </w:r>
      <w:r w:rsidR="00435FD7" w:rsidRPr="00CF2D1E">
        <w:rPr>
          <w:rFonts w:asciiTheme="minorHAnsi" w:hAnsiTheme="minorHAnsi"/>
          <w:bCs/>
        </w:rPr>
        <w:t xml:space="preserve">, dokumentácia preukazujúca realizovanie informovania a komunikácie projektu, napr. fotodokumentácia inštalovaného informačného plagátu v zmysle Manuálu pre informovanie a komunikáciu, iba ak nebola dovtedy predložená, napr. v rámci </w:t>
      </w:r>
      <w:proofErr w:type="spellStart"/>
      <w:r w:rsidR="00435FD7" w:rsidRPr="00CF2D1E">
        <w:rPr>
          <w:rFonts w:asciiTheme="minorHAnsi" w:hAnsiTheme="minorHAnsi"/>
          <w:bCs/>
        </w:rPr>
        <w:t>ŽoP</w:t>
      </w:r>
      <w:proofErr w:type="spellEnd"/>
      <w:r w:rsidR="00435FD7" w:rsidRPr="00CF2D1E">
        <w:rPr>
          <w:rFonts w:asciiTheme="minorHAnsi" w:hAnsiTheme="minorHAnsi"/>
          <w:bCs/>
        </w:rPr>
        <w:t xml:space="preserve">, preberací/odovzdávací protokol, dodací list, resp. iný dokument potvrdzujúci prevzatie výsledkov projektu/aktivity </w:t>
      </w:r>
      <w:r w:rsidR="00CC42FD" w:rsidRPr="00CF2D1E">
        <w:rPr>
          <w:rFonts w:asciiTheme="minorHAnsi" w:hAnsiTheme="minorHAnsi"/>
          <w:bCs/>
        </w:rPr>
        <w:t>P</w:t>
      </w:r>
      <w:r w:rsidR="00435FD7" w:rsidRPr="00CF2D1E">
        <w:rPr>
          <w:rFonts w:asciiTheme="minorHAnsi" w:hAnsiTheme="minorHAnsi"/>
          <w:bCs/>
        </w:rPr>
        <w:t xml:space="preserve">rijímateľom ak neboli dovtedy predložené, </w:t>
      </w:r>
      <w:r w:rsidR="00435FD7" w:rsidRPr="00CF2D1E">
        <w:rPr>
          <w:rFonts w:asciiTheme="minorHAnsi" w:hAnsiTheme="minorHAnsi"/>
          <w:bCs/>
        </w:rPr>
        <w:lastRenderedPageBreak/>
        <w:t xml:space="preserve">napr. v rámci </w:t>
      </w:r>
      <w:proofErr w:type="spellStart"/>
      <w:r w:rsidR="00435FD7" w:rsidRPr="00CF2D1E">
        <w:rPr>
          <w:rFonts w:asciiTheme="minorHAnsi" w:hAnsiTheme="minorHAnsi"/>
          <w:bCs/>
        </w:rPr>
        <w:t>ŽoP</w:t>
      </w:r>
      <w:proofErr w:type="spellEnd"/>
      <w:r w:rsidR="00435FD7" w:rsidRPr="00CF2D1E">
        <w:rPr>
          <w:rFonts w:asciiTheme="minorHAnsi" w:hAnsiTheme="minorHAnsi"/>
          <w:bCs/>
        </w:rPr>
        <w:t>; iné dokumenty</w:t>
      </w:r>
      <w:r w:rsidR="00435FD7" w:rsidRPr="00CF2D1E">
        <w:rPr>
          <w:rFonts w:asciiTheme="minorHAnsi" w:hAnsiTheme="minorHAnsi"/>
          <w:bCs/>
          <w:vertAlign w:val="superscript"/>
        </w:rPr>
        <w:footnoteReference w:id="49"/>
      </w:r>
      <w:r w:rsidR="00435FD7" w:rsidRPr="00CF2D1E">
        <w:rPr>
          <w:rFonts w:asciiTheme="minorHAnsi" w:hAnsiTheme="minorHAnsi"/>
          <w:bCs/>
        </w:rPr>
        <w:t>, ktoré obsahujú doplňujúce/sprievodné údaje alebo údaje nad rámec</w:t>
      </w:r>
      <w:r w:rsidR="00D81B71" w:rsidRPr="00CF2D1E">
        <w:rPr>
          <w:rFonts w:asciiTheme="minorHAnsi" w:hAnsiTheme="minorHAnsi"/>
          <w:bCs/>
        </w:rPr>
        <w:t xml:space="preserve"> </w:t>
      </w:r>
      <w:r w:rsidR="00435FD7" w:rsidRPr="00CF2D1E">
        <w:rPr>
          <w:rFonts w:asciiTheme="minorHAnsi" w:hAnsiTheme="minorHAnsi"/>
          <w:bCs/>
        </w:rPr>
        <w:t>formuláru MS.</w:t>
      </w:r>
    </w:p>
    <w:p w14:paraId="176C8BA9" w14:textId="0F2E3E05" w:rsidR="007421FC" w:rsidRDefault="007421FC" w:rsidP="004C19E9">
      <w:pPr>
        <w:spacing w:before="120"/>
        <w:rPr>
          <w:rFonts w:asciiTheme="minorHAnsi" w:hAnsiTheme="minorHAnsi"/>
        </w:rPr>
      </w:pPr>
      <w:r w:rsidRPr="004C19E9">
        <w:rPr>
          <w:rFonts w:asciiTheme="minorHAnsi" w:hAnsiTheme="minorHAnsi"/>
        </w:rPr>
        <w:t>RO je oprávnený stanoviť v riadiacej dokumentácii iný termín na predloženie monitorovacích správ, ako je uvedené vyššie</w:t>
      </w:r>
      <w:r w:rsidR="00453748">
        <w:rPr>
          <w:rFonts w:asciiTheme="minorHAnsi" w:hAnsiTheme="minorHAnsi"/>
        </w:rPr>
        <w:t>.</w:t>
      </w:r>
    </w:p>
    <w:p w14:paraId="108E47E5" w14:textId="77777777" w:rsidR="00B11511" w:rsidRPr="00CF2D1E" w:rsidRDefault="00B11511" w:rsidP="00215368">
      <w:pPr>
        <w:spacing w:before="120"/>
        <w:rPr>
          <w:rFonts w:asciiTheme="minorHAnsi" w:hAnsiTheme="minorHAnsi"/>
        </w:rPr>
      </w:pPr>
      <w:r w:rsidRPr="00CF2D1E">
        <w:rPr>
          <w:rFonts w:asciiTheme="minorHAnsi" w:hAnsiTheme="minorHAnsi"/>
          <w:b/>
        </w:rPr>
        <w:t>Upozornenie pre Prijímateľa na dôsledné vypĺňanie údajov v MS</w:t>
      </w:r>
    </w:p>
    <w:p w14:paraId="3D68CA0C" w14:textId="77777777" w:rsidR="00B11511" w:rsidRPr="00CF2D1E" w:rsidRDefault="00B11511" w:rsidP="00215368">
      <w:pPr>
        <w:spacing w:before="120"/>
        <w:rPr>
          <w:rFonts w:asciiTheme="minorHAnsi" w:hAnsiTheme="minorHAnsi"/>
        </w:rPr>
      </w:pPr>
      <w:r w:rsidRPr="00CF2D1E">
        <w:rPr>
          <w:rFonts w:asciiTheme="minorHAnsi" w:hAnsiTheme="minorHAnsi"/>
        </w:rPr>
        <w:t xml:space="preserve">Prijímateľ </w:t>
      </w:r>
      <w:r w:rsidRPr="00CF2D1E">
        <w:rPr>
          <w:rFonts w:asciiTheme="minorHAnsi" w:hAnsiTheme="minorHAnsi"/>
          <w:b/>
        </w:rPr>
        <w:t xml:space="preserve">je povinný </w:t>
      </w:r>
      <w:r w:rsidRPr="00CF2D1E">
        <w:rPr>
          <w:rFonts w:asciiTheme="minorHAnsi" w:hAnsiTheme="minorHAnsi"/>
        </w:rPr>
        <w:t xml:space="preserve">uviesť v tabuľke č. 4 a 5 MS v časti „Poznámky k aktivite“ </w:t>
      </w:r>
      <w:r w:rsidRPr="00CF2D1E">
        <w:rPr>
          <w:rFonts w:asciiTheme="minorHAnsi" w:hAnsiTheme="minorHAnsi"/>
          <w:b/>
        </w:rPr>
        <w:t>popis priebehu a pokroku aktivity</w:t>
      </w:r>
      <w:r w:rsidRPr="00CF2D1E">
        <w:rPr>
          <w:rFonts w:asciiTheme="minorHAnsi" w:hAnsiTheme="minorHAnsi"/>
        </w:rPr>
        <w:t xml:space="preserve"> za celé monitorované obdobie a </w:t>
      </w:r>
      <w:r w:rsidRPr="00CF2D1E">
        <w:rPr>
          <w:rFonts w:asciiTheme="minorHAnsi" w:hAnsiTheme="minorHAnsi"/>
          <w:b/>
        </w:rPr>
        <w:t>konkrétny popis dosiahnutých výsledkov</w:t>
      </w:r>
      <w:r w:rsidRPr="00CF2D1E">
        <w:rPr>
          <w:rFonts w:asciiTheme="minorHAnsi" w:hAnsiTheme="minorHAnsi"/>
        </w:rPr>
        <w:t xml:space="preserve"> (napr. nielen počet vypracovaných štúdií, ale aj názov a čoho sa vypracované štúdie týkali a pod.).</w:t>
      </w:r>
    </w:p>
    <w:p w14:paraId="781C0E7D" w14:textId="76377E5D" w:rsidR="008C15CF" w:rsidRPr="00CF2D1E" w:rsidRDefault="00B11511" w:rsidP="00215368">
      <w:pPr>
        <w:spacing w:before="120"/>
        <w:rPr>
          <w:rFonts w:asciiTheme="minorHAnsi" w:hAnsiTheme="minorHAnsi"/>
        </w:rPr>
      </w:pPr>
      <w:r w:rsidRPr="00CF2D1E">
        <w:rPr>
          <w:rFonts w:asciiTheme="minorHAnsi" w:hAnsiTheme="minorHAnsi"/>
        </w:rPr>
        <w:t>V časti 1</w:t>
      </w:r>
      <w:r w:rsidR="00B06EDC" w:rsidRPr="00CF2D1E">
        <w:rPr>
          <w:rFonts w:asciiTheme="minorHAnsi" w:hAnsiTheme="minorHAnsi"/>
        </w:rPr>
        <w:t>0</w:t>
      </w:r>
      <w:r w:rsidRPr="00CF2D1E">
        <w:rPr>
          <w:rFonts w:asciiTheme="minorHAnsi" w:hAnsiTheme="minorHAnsi"/>
        </w:rPr>
        <w:t xml:space="preserve">. MS „Identifikované problémy, riziká a ďalšie informácie  v  súvislosti s realizáciou projektu, podrobné informácie o realizovaných aktivitách“, </w:t>
      </w:r>
      <w:r w:rsidRPr="00CF2D1E">
        <w:rPr>
          <w:rFonts w:asciiTheme="minorHAnsi" w:hAnsiTheme="minorHAnsi"/>
          <w:b/>
        </w:rPr>
        <w:t>uvádza Prijímateľ</w:t>
      </w:r>
      <w:r w:rsidRPr="00CF2D1E">
        <w:rPr>
          <w:rFonts w:asciiTheme="minorHAnsi" w:hAnsiTheme="minorHAnsi"/>
        </w:rPr>
        <w:t xml:space="preserve"> informácie o prípadných skutočnostiach, ktoré ohrozili realizáciu projektu, resp. mali vplyv na plnenie povinností vyplývajúcich zo zmluvy o </w:t>
      </w:r>
      <w:r w:rsidR="002C72C0">
        <w:rPr>
          <w:rFonts w:asciiTheme="minorHAnsi" w:hAnsiTheme="minorHAnsi"/>
        </w:rPr>
        <w:t>NFP</w:t>
      </w:r>
      <w:r w:rsidRPr="00CF2D1E">
        <w:rPr>
          <w:rFonts w:asciiTheme="minorHAnsi" w:hAnsiTheme="minorHAnsi"/>
        </w:rPr>
        <w:t>, ďalej o rizikách, ktoré vznikli v súvislosti s realizáciou projektu a opatreniach prijatých na ich elimináciu a </w:t>
      </w:r>
      <w:r w:rsidRPr="00CF2D1E">
        <w:rPr>
          <w:rFonts w:asciiTheme="minorHAnsi" w:hAnsiTheme="minorHAnsi"/>
          <w:b/>
        </w:rPr>
        <w:t>ďalšie údaje týkajúce sa realizácie projektu</w:t>
      </w:r>
      <w:r w:rsidRPr="00CF2D1E">
        <w:rPr>
          <w:rFonts w:asciiTheme="minorHAnsi" w:hAnsiTheme="minorHAnsi"/>
        </w:rPr>
        <w:t xml:space="preserve"> ak boli predmetné údaje prierezového charakteru vo vzťahu k viacerým aktivitám, príp. sa týkali iných oblastí projektu ako je samotná realizácia aktivít projektu.</w:t>
      </w:r>
    </w:p>
    <w:p w14:paraId="220C62E2" w14:textId="77777777" w:rsidR="008207C0" w:rsidRPr="00CF2D1E" w:rsidRDefault="008207C0" w:rsidP="00215368">
      <w:pPr>
        <w:pStyle w:val="Nadpis2"/>
        <w:rPr>
          <w:rFonts w:asciiTheme="minorHAnsi" w:hAnsiTheme="minorHAnsi"/>
          <w:color w:val="365F91"/>
        </w:rPr>
      </w:pPr>
      <w:bookmarkStart w:id="359" w:name="_Toc106134793"/>
      <w:r w:rsidRPr="00CF2D1E">
        <w:rPr>
          <w:rFonts w:asciiTheme="minorHAnsi" w:hAnsiTheme="minorHAnsi"/>
          <w:color w:val="365F91"/>
        </w:rPr>
        <w:t>4.5 Zmeny projektu</w:t>
      </w:r>
      <w:bookmarkEnd w:id="359"/>
    </w:p>
    <w:p w14:paraId="503A4D5F" w14:textId="09156F02" w:rsidR="008207C0" w:rsidRPr="00CF2D1E" w:rsidRDefault="008207C0" w:rsidP="00215368">
      <w:pPr>
        <w:spacing w:before="120" w:after="120"/>
        <w:rPr>
          <w:rFonts w:asciiTheme="minorHAnsi" w:eastAsia="Times New Roman" w:hAnsiTheme="minorHAnsi"/>
        </w:rPr>
      </w:pPr>
      <w:r w:rsidRPr="00CF2D1E">
        <w:rPr>
          <w:rFonts w:asciiTheme="minorHAnsi" w:hAnsiTheme="minorHAnsi"/>
        </w:rPr>
        <w:t>Zmenové konanie predstavuje proces posúdenia a schvaľovania zmien v projektoch rešpektujúc najmä základné spoločné rámce stanovené Systémom riadenia EŠIF, metodickým pokynom CKO a </w:t>
      </w:r>
      <w:r w:rsidR="0031665C">
        <w:rPr>
          <w:rFonts w:asciiTheme="minorHAnsi" w:hAnsiTheme="minorHAnsi"/>
        </w:rPr>
        <w:t>z</w:t>
      </w:r>
      <w:r w:rsidRPr="00CF2D1E">
        <w:rPr>
          <w:rFonts w:asciiTheme="minorHAnsi" w:hAnsiTheme="minorHAnsi"/>
        </w:rPr>
        <w:t>mluvou o  NFP</w:t>
      </w:r>
      <w:r w:rsidR="0051786D" w:rsidRPr="00CF2D1E">
        <w:rPr>
          <w:rFonts w:asciiTheme="minorHAnsi" w:hAnsiTheme="minorHAnsi"/>
        </w:rPr>
        <w:t xml:space="preserve"> (v prípade, ak je Prijímateľom a </w:t>
      </w:r>
      <w:r w:rsidR="000949DC">
        <w:rPr>
          <w:rFonts w:asciiTheme="minorHAnsi" w:hAnsiTheme="minorHAnsi"/>
        </w:rPr>
        <w:t>RO</w:t>
      </w:r>
      <w:r w:rsidR="000949DC" w:rsidRPr="00CF2D1E">
        <w:rPr>
          <w:rFonts w:asciiTheme="minorHAnsi" w:hAnsiTheme="minorHAnsi"/>
        </w:rPr>
        <w:t xml:space="preserve"> </w:t>
      </w:r>
      <w:r w:rsidR="0051786D" w:rsidRPr="00CF2D1E">
        <w:rPr>
          <w:rFonts w:asciiTheme="minorHAnsi" w:hAnsiTheme="minorHAnsi"/>
        </w:rPr>
        <w:t>tá istá osoba</w:t>
      </w:r>
      <w:r w:rsidR="00FB3BD3" w:rsidRPr="00CF2D1E">
        <w:rPr>
          <w:rFonts w:asciiTheme="minorHAnsi" w:hAnsiTheme="minorHAnsi"/>
        </w:rPr>
        <w:t xml:space="preserve"> je</w:t>
      </w:r>
      <w:r w:rsidR="0051786D" w:rsidRPr="00CF2D1E">
        <w:rPr>
          <w:rFonts w:asciiTheme="minorHAnsi" w:hAnsiTheme="minorHAnsi"/>
        </w:rPr>
        <w:t xml:space="preserve"> zmluva nahradená </w:t>
      </w:r>
      <w:r w:rsidR="00435FD7" w:rsidRPr="00CF2D1E">
        <w:rPr>
          <w:rFonts w:asciiTheme="minorHAnsi" w:hAnsiTheme="minorHAnsi"/>
        </w:rPr>
        <w:t>interným Rozhodnutím o</w:t>
      </w:r>
      <w:r w:rsidR="002226C2" w:rsidRPr="00CF2D1E">
        <w:rPr>
          <w:rFonts w:asciiTheme="minorHAnsi" w:hAnsiTheme="minorHAnsi"/>
        </w:rPr>
        <w:t> </w:t>
      </w:r>
      <w:r w:rsidR="00435FD7" w:rsidRPr="00CF2D1E">
        <w:rPr>
          <w:rFonts w:asciiTheme="minorHAnsi" w:hAnsiTheme="minorHAnsi"/>
        </w:rPr>
        <w:t>schválení</w:t>
      </w:r>
      <w:r w:rsidR="002226C2" w:rsidRPr="00CF2D1E">
        <w:rPr>
          <w:rFonts w:asciiTheme="minorHAnsi" w:hAnsiTheme="minorHAnsi"/>
        </w:rPr>
        <w:t>)</w:t>
      </w:r>
      <w:r w:rsidRPr="00CF2D1E">
        <w:rPr>
          <w:rFonts w:asciiTheme="minorHAnsi" w:hAnsiTheme="minorHAnsi"/>
        </w:rPr>
        <w:t>. Zmeny majú za cieľ zabezpečiť vhodnejší spôsob realizácie schválených projektov s ohľadom na zmenu východiskovej situácie počas realizácie projektu alebo zohľadniť vopred nepredvídané okolnosti, ktoré nastali počas realizácie projektu.</w:t>
      </w:r>
      <w:r w:rsidR="00A75BE2" w:rsidRPr="00CF2D1E">
        <w:rPr>
          <w:rFonts w:asciiTheme="minorHAnsi" w:hAnsiTheme="minorHAnsi"/>
        </w:rPr>
        <w:t xml:space="preserve"> Zmenovým konaním sa rozumie proces schvaľovania, resp. akceptovania (vzatia na vedomie) každej zmeny projektu v závislosti od typu zmeny.</w:t>
      </w:r>
    </w:p>
    <w:p w14:paraId="67B7041C" w14:textId="13560209" w:rsidR="007749F1" w:rsidRPr="00CF2D1E" w:rsidRDefault="00C25B96" w:rsidP="00215368">
      <w:pPr>
        <w:rPr>
          <w:rFonts w:asciiTheme="minorHAnsi" w:hAnsiTheme="minorHAnsi"/>
        </w:rPr>
      </w:pPr>
      <w:r w:rsidRPr="00CF2D1E">
        <w:rPr>
          <w:rFonts w:asciiTheme="minorHAnsi" w:hAnsiTheme="minorHAnsi"/>
        </w:rPr>
        <w:t>Prijímateľ je povinný oznámiť R</w:t>
      </w:r>
      <w:r w:rsidR="007749F1" w:rsidRPr="00CF2D1E">
        <w:rPr>
          <w:rFonts w:asciiTheme="minorHAnsi" w:hAnsiTheme="minorHAnsi"/>
        </w:rPr>
        <w:t xml:space="preserve">O všetky zmeny alebo iné skutočnosti, ktoré majú negatívny vplyv na plnenie </w:t>
      </w:r>
      <w:r w:rsidR="0031665C">
        <w:rPr>
          <w:rFonts w:asciiTheme="minorHAnsi" w:hAnsiTheme="minorHAnsi"/>
        </w:rPr>
        <w:t>z</w:t>
      </w:r>
      <w:r w:rsidR="007749F1" w:rsidRPr="00CF2D1E">
        <w:rPr>
          <w:rFonts w:asciiTheme="minorHAnsi" w:hAnsiTheme="minorHAnsi"/>
        </w:rPr>
        <w:t>mluvy o  NFP alebo dosiahnutie cieľa projektu alebo</w:t>
      </w:r>
      <w:r w:rsidR="000949DC">
        <w:rPr>
          <w:rFonts w:asciiTheme="minorHAnsi" w:hAnsiTheme="minorHAnsi"/>
        </w:rPr>
        <w:t xml:space="preserve"> </w:t>
      </w:r>
      <w:r w:rsidR="007749F1" w:rsidRPr="00CF2D1E">
        <w:rPr>
          <w:rFonts w:asciiTheme="minorHAnsi" w:hAnsiTheme="minorHAnsi"/>
        </w:rPr>
        <w:t xml:space="preserve">sa akýmkoľvek spôsobom </w:t>
      </w:r>
      <w:r w:rsidR="0031665C">
        <w:rPr>
          <w:rFonts w:asciiTheme="minorHAnsi" w:hAnsiTheme="minorHAnsi"/>
        </w:rPr>
        <w:t>z</w:t>
      </w:r>
      <w:r w:rsidR="007749F1" w:rsidRPr="00CF2D1E">
        <w:rPr>
          <w:rFonts w:asciiTheme="minorHAnsi" w:hAnsiTheme="minorHAnsi"/>
        </w:rPr>
        <w:t>mluvy o  NFP týkajú, alebo môžu týkať,</w:t>
      </w:r>
      <w:r w:rsidR="000949DC">
        <w:rPr>
          <w:rFonts w:asciiTheme="minorHAnsi" w:hAnsiTheme="minorHAnsi"/>
        </w:rPr>
        <w:t xml:space="preserve"> </w:t>
      </w:r>
      <w:r w:rsidR="007749F1" w:rsidRPr="00CF2D1E">
        <w:rPr>
          <w:rFonts w:asciiTheme="minorHAnsi" w:hAnsiTheme="minorHAnsi"/>
        </w:rPr>
        <w:t>a to aj v prípade, ak má Prijímateľ čo i len pochybnosť o dodržiavaní svojich záväzkov vyplývajúcich zo </w:t>
      </w:r>
      <w:r w:rsidR="0031665C">
        <w:rPr>
          <w:rFonts w:asciiTheme="minorHAnsi" w:hAnsiTheme="minorHAnsi"/>
        </w:rPr>
        <w:t>z</w:t>
      </w:r>
      <w:r w:rsidR="007749F1" w:rsidRPr="00CF2D1E">
        <w:rPr>
          <w:rFonts w:asciiTheme="minorHAnsi" w:hAnsiTheme="minorHAnsi"/>
        </w:rPr>
        <w:t>mluvy o NFP, a to bezodkladne potom, čo takéto zmeny alebo skutočnosti nastali.</w:t>
      </w:r>
    </w:p>
    <w:p w14:paraId="732594C3" w14:textId="77777777" w:rsidR="008207C0" w:rsidRPr="00CF2D1E" w:rsidRDefault="008207C0" w:rsidP="00215368">
      <w:pPr>
        <w:spacing w:before="120" w:after="120"/>
        <w:rPr>
          <w:rFonts w:asciiTheme="minorHAnsi" w:hAnsiTheme="minorHAnsi"/>
        </w:rPr>
      </w:pPr>
      <w:r w:rsidRPr="00CF2D1E">
        <w:rPr>
          <w:rFonts w:asciiTheme="minorHAnsi" w:hAnsiTheme="minorHAnsi"/>
        </w:rPr>
        <w:t>Z hľadiska charakteru zmien v projektoch možno zmeny rozdeliť na:</w:t>
      </w:r>
    </w:p>
    <w:p w14:paraId="03C900F1" w14:textId="1C95C242"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významnejšie zmeny projektu</w:t>
      </w:r>
      <w:r w:rsidRPr="00CF2D1E">
        <w:rPr>
          <w:rFonts w:asciiTheme="minorHAnsi" w:hAnsiTheme="minorHAnsi"/>
        </w:rPr>
        <w:t xml:space="preserve"> sú zmeny, ktoré zásadným spôsobom ovplyvňujú charakter a parametre projektu alebo plnenie podmienok stanovených v </w:t>
      </w:r>
      <w:r w:rsidR="0031665C">
        <w:rPr>
          <w:rFonts w:asciiTheme="minorHAnsi" w:hAnsiTheme="minorHAnsi"/>
        </w:rPr>
        <w:t>z</w:t>
      </w:r>
      <w:r w:rsidRPr="00CF2D1E">
        <w:rPr>
          <w:rFonts w:asciiTheme="minorHAnsi" w:hAnsiTheme="minorHAnsi"/>
        </w:rPr>
        <w:t xml:space="preserve">mluve o  NFP alebo </w:t>
      </w:r>
      <w:r w:rsidR="00924F0A" w:rsidRPr="00CF2D1E">
        <w:rPr>
          <w:rFonts w:asciiTheme="minorHAnsi" w:hAnsiTheme="minorHAnsi"/>
        </w:rPr>
        <w:t>v</w:t>
      </w:r>
      <w:r w:rsidR="0051786D" w:rsidRPr="00CF2D1E">
        <w:rPr>
          <w:rFonts w:asciiTheme="minorHAnsi" w:hAnsiTheme="minorHAnsi"/>
        </w:rPr>
        <w:t>o</w:t>
      </w:r>
      <w:r w:rsidR="00924F0A" w:rsidRPr="00CF2D1E">
        <w:rPr>
          <w:rFonts w:asciiTheme="minorHAnsi" w:hAnsiTheme="minorHAnsi"/>
        </w:rPr>
        <w:t>  vyzvaní</w:t>
      </w:r>
      <w:r w:rsidRPr="00CF2D1E">
        <w:rPr>
          <w:rFonts w:asciiTheme="minorHAnsi" w:hAnsiTheme="minorHAnsi"/>
        </w:rPr>
        <w:t xml:space="preserve">. Vykonávajú sa len na základe vzájomnej dohody oboch Zmluvných strán vo forme vzostupne očíslovaného dodatku k </w:t>
      </w:r>
      <w:r w:rsidR="0031665C">
        <w:rPr>
          <w:rFonts w:asciiTheme="minorHAnsi" w:hAnsiTheme="minorHAnsi"/>
        </w:rPr>
        <w:t>z</w:t>
      </w:r>
      <w:r w:rsidRPr="00CF2D1E">
        <w:rPr>
          <w:rFonts w:asciiTheme="minorHAnsi" w:hAnsiTheme="minorHAnsi"/>
        </w:rPr>
        <w:t>mluve o NFP</w:t>
      </w:r>
      <w:r w:rsidR="0051786D" w:rsidRPr="00CF2D1E">
        <w:rPr>
          <w:rFonts w:asciiTheme="minorHAnsi" w:hAnsiTheme="minorHAnsi"/>
        </w:rPr>
        <w:t xml:space="preserve"> (vo forme </w:t>
      </w:r>
      <w:r w:rsidR="008C419D" w:rsidRPr="00CF2D1E">
        <w:rPr>
          <w:rFonts w:asciiTheme="minorHAnsi" w:hAnsiTheme="minorHAnsi"/>
        </w:rPr>
        <w:t xml:space="preserve">Oznámenia </w:t>
      </w:r>
      <w:r w:rsidR="001D31A3" w:rsidRPr="00CF2D1E">
        <w:rPr>
          <w:rFonts w:asciiTheme="minorHAnsi" w:hAnsiTheme="minorHAnsi"/>
        </w:rPr>
        <w:t xml:space="preserve">o </w:t>
      </w:r>
      <w:r w:rsidR="0051786D" w:rsidRPr="00CF2D1E">
        <w:rPr>
          <w:rFonts w:asciiTheme="minorHAnsi" w:hAnsiTheme="minorHAnsi"/>
        </w:rPr>
        <w:t>zmen</w:t>
      </w:r>
      <w:r w:rsidR="001D31A3" w:rsidRPr="00CF2D1E">
        <w:rPr>
          <w:rFonts w:asciiTheme="minorHAnsi" w:hAnsiTheme="minorHAnsi"/>
        </w:rPr>
        <w:t>e</w:t>
      </w:r>
      <w:r w:rsidR="0051786D" w:rsidRPr="00CF2D1E">
        <w:rPr>
          <w:rFonts w:asciiTheme="minorHAnsi" w:hAnsiTheme="minorHAnsi"/>
        </w:rPr>
        <w:t xml:space="preserve"> </w:t>
      </w:r>
      <w:r w:rsidR="00ED4F7C" w:rsidRPr="00CF2D1E">
        <w:rPr>
          <w:rFonts w:asciiTheme="minorHAnsi" w:hAnsiTheme="minorHAnsi"/>
        </w:rPr>
        <w:t xml:space="preserve">príloh </w:t>
      </w:r>
      <w:r w:rsidR="0051786D" w:rsidRPr="00CF2D1E">
        <w:rPr>
          <w:rFonts w:asciiTheme="minorHAnsi" w:hAnsiTheme="minorHAnsi"/>
        </w:rPr>
        <w:t>Rozhodnutia o schválení, ak je Prijímateľom a Poskytovateľom tá istá osoba</w:t>
      </w:r>
      <w:r w:rsidR="008C419D" w:rsidRPr="00CF2D1E">
        <w:rPr>
          <w:rFonts w:asciiTheme="minorHAnsi" w:hAnsiTheme="minorHAnsi"/>
        </w:rPr>
        <w:t>).</w:t>
      </w:r>
      <w:r w:rsidR="0051786D" w:rsidRPr="00CF2D1E">
        <w:rPr>
          <w:rFonts w:asciiTheme="minorHAnsi" w:hAnsiTheme="minorHAnsi"/>
        </w:rPr>
        <w:t xml:space="preserve"> </w:t>
      </w:r>
      <w:r w:rsidR="008C419D" w:rsidRPr="00CF2D1E">
        <w:rPr>
          <w:rFonts w:asciiTheme="minorHAnsi" w:hAnsiTheme="minorHAnsi"/>
        </w:rPr>
        <w:t>P</w:t>
      </w:r>
      <w:r w:rsidRPr="00CF2D1E">
        <w:rPr>
          <w:rFonts w:asciiTheme="minorHAnsi" w:hAnsiTheme="minorHAnsi"/>
        </w:rPr>
        <w:t>odrobnejšie informácie sú uvedené v kapitole 4.5.1.3 Významnejšia zmena projektu;</w:t>
      </w:r>
    </w:p>
    <w:p w14:paraId="5135DA04" w14:textId="7408A3B6"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menej významné zmeny</w:t>
      </w:r>
      <w:r w:rsidRPr="00CF2D1E">
        <w:rPr>
          <w:rFonts w:asciiTheme="minorHAnsi" w:hAnsiTheme="minorHAnsi"/>
        </w:rPr>
        <w:t xml:space="preserve"> projektu sú zmeny, ktoré zásadným spôsobom neovplyvňujú charakter a parametre projektu alebo plnenie podmienok stanovených v </w:t>
      </w:r>
      <w:r w:rsidR="0031665C">
        <w:rPr>
          <w:rFonts w:asciiTheme="minorHAnsi" w:hAnsiTheme="minorHAnsi"/>
        </w:rPr>
        <w:t>z</w:t>
      </w:r>
      <w:r w:rsidRPr="00CF2D1E">
        <w:rPr>
          <w:rFonts w:asciiTheme="minorHAnsi" w:hAnsiTheme="minorHAnsi"/>
        </w:rPr>
        <w:t xml:space="preserve">mluve o  NFP alebo </w:t>
      </w:r>
      <w:r w:rsidR="007912B5" w:rsidRPr="00CF2D1E">
        <w:rPr>
          <w:rFonts w:asciiTheme="minorHAnsi" w:hAnsiTheme="minorHAnsi"/>
        </w:rPr>
        <w:t>v</w:t>
      </w:r>
      <w:r w:rsidR="008C419D" w:rsidRPr="00CF2D1E">
        <w:rPr>
          <w:rFonts w:asciiTheme="minorHAnsi" w:hAnsiTheme="minorHAnsi"/>
        </w:rPr>
        <w:t>o</w:t>
      </w:r>
      <w:r w:rsidR="007912B5" w:rsidRPr="00CF2D1E">
        <w:rPr>
          <w:rFonts w:asciiTheme="minorHAnsi" w:hAnsiTheme="minorHAnsi"/>
        </w:rPr>
        <w:t xml:space="preserve"> vyzvaní</w:t>
      </w:r>
      <w:r w:rsidRPr="00CF2D1E">
        <w:rPr>
          <w:rFonts w:asciiTheme="minorHAnsi" w:hAnsiTheme="minorHAnsi"/>
        </w:rPr>
        <w:t xml:space="preserve">. Nepodliehajú schváleniu zo strany </w:t>
      </w:r>
      <w:r w:rsidR="00D81B71" w:rsidRPr="00CF2D1E">
        <w:rPr>
          <w:rFonts w:asciiTheme="minorHAnsi" w:hAnsiTheme="minorHAnsi"/>
        </w:rPr>
        <w:t>RO</w:t>
      </w:r>
      <w:r w:rsidRPr="00CF2D1E">
        <w:rPr>
          <w:rFonts w:asciiTheme="minorHAnsi" w:hAnsiTheme="minorHAnsi"/>
        </w:rPr>
        <w:t xml:space="preserve">, ale </w:t>
      </w:r>
      <w:r w:rsidR="00D81B71" w:rsidRPr="00CF2D1E">
        <w:rPr>
          <w:rFonts w:asciiTheme="minorHAnsi" w:hAnsiTheme="minorHAnsi"/>
        </w:rPr>
        <w:t>RO</w:t>
      </w:r>
      <w:r w:rsidRPr="00CF2D1E">
        <w:rPr>
          <w:rFonts w:asciiTheme="minorHAnsi" w:hAnsiTheme="minorHAnsi"/>
        </w:rPr>
        <w:t xml:space="preserve"> ich berie na </w:t>
      </w:r>
      <w:r w:rsidRPr="00CF2D1E">
        <w:rPr>
          <w:rFonts w:asciiTheme="minorHAnsi" w:hAnsiTheme="minorHAnsi"/>
        </w:rPr>
        <w:lastRenderedPageBreak/>
        <w:t>vedomie po oznámení zmien zo strany Prijímateľa</w:t>
      </w:r>
      <w:r w:rsidR="008C419D" w:rsidRPr="00CF2D1E">
        <w:rPr>
          <w:rFonts w:asciiTheme="minorHAnsi" w:hAnsiTheme="minorHAnsi"/>
        </w:rPr>
        <w:t>.</w:t>
      </w:r>
      <w:r w:rsidRPr="00CF2D1E">
        <w:rPr>
          <w:rFonts w:asciiTheme="minorHAnsi" w:hAnsiTheme="minorHAnsi"/>
        </w:rPr>
        <w:t xml:space="preserve"> </w:t>
      </w:r>
      <w:r w:rsidR="008C419D" w:rsidRPr="00CF2D1E">
        <w:rPr>
          <w:rFonts w:asciiTheme="minorHAnsi" w:hAnsiTheme="minorHAnsi"/>
        </w:rPr>
        <w:t>P</w:t>
      </w:r>
      <w:r w:rsidRPr="00CF2D1E">
        <w:rPr>
          <w:rFonts w:asciiTheme="minorHAnsi" w:hAnsiTheme="minorHAnsi"/>
        </w:rPr>
        <w:t xml:space="preserve">odrobnejšie informácie sú uvedené v kapitole </w:t>
      </w:r>
      <w:r w:rsidR="00CD63D4" w:rsidRPr="00CF2D1E">
        <w:rPr>
          <w:rFonts w:asciiTheme="minorHAnsi" w:hAnsiTheme="minorHAnsi"/>
        </w:rPr>
        <w:t>4.5.1.2</w:t>
      </w:r>
      <w:r w:rsidRPr="00CF2D1E">
        <w:rPr>
          <w:rFonts w:asciiTheme="minorHAnsi" w:hAnsiTheme="minorHAnsi"/>
        </w:rPr>
        <w:t xml:space="preserve"> Menej významná zmena projektu;</w:t>
      </w:r>
    </w:p>
    <w:p w14:paraId="19F9BBB3" w14:textId="0951FA94"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formálne zmeny</w:t>
      </w:r>
      <w:r w:rsidRPr="00CF2D1E">
        <w:rPr>
          <w:rFonts w:asciiTheme="minorHAnsi" w:hAnsiTheme="minorHAnsi"/>
        </w:rPr>
        <w:t>, sú zmeny, ktoré vecne neovplyvňujú spôsob realizácie aktivít projektu, časový harmonogram a nemajú priamy súvis s</w:t>
      </w:r>
      <w:r w:rsidR="00E0765E" w:rsidRPr="00CF2D1E">
        <w:rPr>
          <w:rFonts w:asciiTheme="minorHAnsi" w:hAnsiTheme="minorHAnsi"/>
        </w:rPr>
        <w:t> </w:t>
      </w:r>
      <w:r w:rsidRPr="00CF2D1E">
        <w:rPr>
          <w:rFonts w:asciiTheme="minorHAnsi" w:hAnsiTheme="minorHAnsi"/>
        </w:rPr>
        <w:t>dosahovaním</w:t>
      </w:r>
      <w:r w:rsidR="00E0765E" w:rsidRPr="00CF2D1E">
        <w:rPr>
          <w:rFonts w:asciiTheme="minorHAnsi" w:hAnsiTheme="minorHAnsi"/>
        </w:rPr>
        <w:t xml:space="preserve"> </w:t>
      </w:r>
      <w:r w:rsidRPr="00CF2D1E">
        <w:rPr>
          <w:rFonts w:asciiTheme="minorHAnsi" w:hAnsiTheme="minorHAnsi"/>
        </w:rPr>
        <w:t xml:space="preserve">výstupov a výsledkov projektu. Nepodliehajú schváleniu zo strany </w:t>
      </w:r>
      <w:r w:rsidR="00D81B71" w:rsidRPr="00CF2D1E">
        <w:rPr>
          <w:rFonts w:asciiTheme="minorHAnsi" w:hAnsiTheme="minorHAnsi"/>
        </w:rPr>
        <w:t>RO</w:t>
      </w:r>
      <w:r w:rsidRPr="00CF2D1E">
        <w:rPr>
          <w:rFonts w:asciiTheme="minorHAnsi" w:hAnsiTheme="minorHAnsi"/>
        </w:rPr>
        <w:t xml:space="preserve">, ale </w:t>
      </w:r>
      <w:r w:rsidR="00D81B71" w:rsidRPr="00CF2D1E">
        <w:rPr>
          <w:rFonts w:asciiTheme="minorHAnsi" w:hAnsiTheme="minorHAnsi"/>
        </w:rPr>
        <w:t>RO</w:t>
      </w:r>
      <w:r w:rsidRPr="00CF2D1E">
        <w:rPr>
          <w:rFonts w:asciiTheme="minorHAnsi" w:hAnsiTheme="minorHAnsi"/>
        </w:rPr>
        <w:t xml:space="preserve"> ich berie na vedomie po oznámení zmien zo strany Prijímateľa</w:t>
      </w:r>
      <w:r w:rsidR="00172E87" w:rsidRPr="00CF2D1E">
        <w:rPr>
          <w:rFonts w:asciiTheme="minorHAnsi" w:hAnsiTheme="minorHAnsi"/>
        </w:rPr>
        <w:t>.</w:t>
      </w:r>
      <w:r w:rsidRPr="00CF2D1E">
        <w:rPr>
          <w:rFonts w:asciiTheme="minorHAnsi" w:hAnsiTheme="minorHAnsi"/>
        </w:rPr>
        <w:t xml:space="preserve"> </w:t>
      </w:r>
      <w:r w:rsidR="00172E87" w:rsidRPr="00CF2D1E">
        <w:rPr>
          <w:rFonts w:asciiTheme="minorHAnsi" w:hAnsiTheme="minorHAnsi"/>
        </w:rPr>
        <w:t>P</w:t>
      </w:r>
      <w:r w:rsidRPr="00CF2D1E">
        <w:rPr>
          <w:rFonts w:asciiTheme="minorHAnsi" w:hAnsiTheme="minorHAnsi"/>
        </w:rPr>
        <w:t xml:space="preserve">odrobnejšie informácie sú uvedené v kapitole </w:t>
      </w:r>
      <w:r w:rsidR="00CD63D4" w:rsidRPr="00CF2D1E">
        <w:rPr>
          <w:rFonts w:asciiTheme="minorHAnsi" w:hAnsiTheme="minorHAnsi"/>
        </w:rPr>
        <w:t>4.5.1.1</w:t>
      </w:r>
      <w:r w:rsidRPr="00CF2D1E">
        <w:rPr>
          <w:rFonts w:asciiTheme="minorHAnsi" w:hAnsiTheme="minorHAnsi"/>
        </w:rPr>
        <w:t xml:space="preserve"> Formálna zmena;</w:t>
      </w:r>
    </w:p>
    <w:p w14:paraId="1CA27941" w14:textId="77777777"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zmena zmluvy a jej príloh</w:t>
      </w:r>
      <w:r w:rsidRPr="00CF2D1E">
        <w:rPr>
          <w:rFonts w:asciiTheme="minorHAnsi" w:hAnsiTheme="minorHAnsi"/>
        </w:rPr>
        <w:t xml:space="preserve"> (s výnimkou prílohy č.1 VZP) z dôvodu ich aktualizácie;</w:t>
      </w:r>
    </w:p>
    <w:p w14:paraId="20126112" w14:textId="77777777" w:rsidR="00FB3BD3"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zmena VZP z dôvodu ich aktualizácie</w:t>
      </w:r>
      <w:r w:rsidRPr="00CF2D1E">
        <w:rPr>
          <w:rFonts w:asciiTheme="minorHAnsi" w:hAnsiTheme="minorHAnsi"/>
        </w:rPr>
        <w:t xml:space="preserve"> </w:t>
      </w:r>
    </w:p>
    <w:p w14:paraId="5B60F942" w14:textId="0CAA7932" w:rsidR="00FB3BD3" w:rsidRPr="00CF2D1E" w:rsidRDefault="00ED39F1" w:rsidP="00215368">
      <w:pPr>
        <w:spacing w:before="120" w:after="120"/>
        <w:rPr>
          <w:rFonts w:asciiTheme="minorHAnsi" w:hAnsiTheme="minorHAnsi"/>
        </w:rPr>
      </w:pPr>
      <w:r w:rsidRPr="00CF2D1E">
        <w:rPr>
          <w:rFonts w:asciiTheme="minorHAnsi" w:hAnsiTheme="minorHAnsi"/>
        </w:rPr>
        <w:t xml:space="preserve">V prípade projektov realizovaných prostredníctvom partnera je Prijímateľ povinný </w:t>
      </w:r>
      <w:r w:rsidRPr="00CF2D1E">
        <w:rPr>
          <w:rFonts w:asciiTheme="minorHAnsi" w:hAnsiTheme="minorHAnsi"/>
          <w:b/>
        </w:rPr>
        <w:t>premietnuť významnejšie zmeny projektu do zmluvy s partnerom</w:t>
      </w:r>
      <w:r w:rsidRPr="00CF2D1E">
        <w:rPr>
          <w:rFonts w:asciiTheme="minorHAnsi" w:hAnsiTheme="minorHAnsi"/>
        </w:rPr>
        <w:t>.</w:t>
      </w:r>
    </w:p>
    <w:p w14:paraId="3247349D" w14:textId="2906C0F4" w:rsidR="008207C0" w:rsidRPr="00CF2D1E" w:rsidRDefault="008207C0" w:rsidP="00215368">
      <w:pPr>
        <w:shd w:val="clear" w:color="auto" w:fill="FBD4B4" w:themeFill="accent6" w:themeFillTint="66"/>
        <w:tabs>
          <w:tab w:val="left" w:pos="6480"/>
        </w:tabs>
        <w:spacing w:before="120"/>
        <w:rPr>
          <w:rFonts w:asciiTheme="minorHAnsi" w:hAnsiTheme="minorHAnsi"/>
          <w:b/>
          <w:color w:val="365F91"/>
        </w:rPr>
      </w:pPr>
      <w:r w:rsidRPr="00CF2D1E">
        <w:rPr>
          <w:rFonts w:asciiTheme="minorHAnsi" w:hAnsiTheme="minorHAnsi"/>
          <w:b/>
          <w:color w:val="365F91"/>
        </w:rPr>
        <w:t xml:space="preserve">Žiadosť o zmenu </w:t>
      </w:r>
      <w:r w:rsidR="000D7B90" w:rsidRPr="00CF2D1E">
        <w:rPr>
          <w:rFonts w:asciiTheme="minorHAnsi" w:hAnsiTheme="minorHAnsi"/>
          <w:b/>
          <w:color w:val="365F91"/>
        </w:rPr>
        <w:t>projektu</w:t>
      </w:r>
      <w:r w:rsidR="00A42C21" w:rsidRPr="00CF2D1E">
        <w:rPr>
          <w:rFonts w:asciiTheme="minorHAnsi" w:hAnsiTheme="minorHAnsi"/>
          <w:b/>
          <w:color w:val="365F91"/>
        </w:rPr>
        <w:t>/</w:t>
      </w:r>
      <w:r w:rsidR="0031665C">
        <w:rPr>
          <w:rFonts w:asciiTheme="minorHAnsi" w:hAnsiTheme="minorHAnsi"/>
          <w:b/>
          <w:color w:val="365F91"/>
        </w:rPr>
        <w:t>z</w:t>
      </w:r>
      <w:r w:rsidR="00A42C21" w:rsidRPr="00CF2D1E">
        <w:rPr>
          <w:rFonts w:asciiTheme="minorHAnsi" w:hAnsiTheme="minorHAnsi"/>
          <w:b/>
          <w:color w:val="365F91"/>
        </w:rPr>
        <w:t>mluvy</w:t>
      </w:r>
    </w:p>
    <w:p w14:paraId="70BA4A7E" w14:textId="407CB36A" w:rsidR="003B3196" w:rsidRPr="00CF2D1E" w:rsidRDefault="001D31A3" w:rsidP="00215368">
      <w:pPr>
        <w:spacing w:before="120"/>
        <w:rPr>
          <w:rFonts w:asciiTheme="minorHAnsi" w:hAnsiTheme="minorHAnsi"/>
        </w:rPr>
      </w:pPr>
      <w:r w:rsidRPr="00CF2D1E">
        <w:rPr>
          <w:rFonts w:asciiTheme="minorHAnsi" w:hAnsiTheme="minorHAnsi"/>
        </w:rPr>
        <w:t xml:space="preserve">V prípade formálnych a menej významných zmien je </w:t>
      </w:r>
      <w:r w:rsidR="00CC42FD" w:rsidRPr="00CF2D1E">
        <w:rPr>
          <w:rFonts w:asciiTheme="minorHAnsi" w:hAnsiTheme="minorHAnsi"/>
        </w:rPr>
        <w:t>P</w:t>
      </w:r>
      <w:r w:rsidRPr="00CF2D1E">
        <w:rPr>
          <w:rFonts w:asciiTheme="minorHAnsi" w:hAnsiTheme="minorHAnsi"/>
        </w:rPr>
        <w:t xml:space="preserve">rijímateľ povinný bezodkladne oznámiť </w:t>
      </w:r>
      <w:r w:rsidR="00D81B71" w:rsidRPr="00CF2D1E">
        <w:rPr>
          <w:rFonts w:asciiTheme="minorHAnsi" w:hAnsiTheme="minorHAnsi"/>
        </w:rPr>
        <w:t>RO</w:t>
      </w:r>
      <w:r w:rsidRPr="00CF2D1E">
        <w:rPr>
          <w:rFonts w:asciiTheme="minorHAnsi" w:hAnsiTheme="minorHAnsi"/>
        </w:rPr>
        <w:t xml:space="preserve">, že nastala takáto zmena (na tento účel </w:t>
      </w:r>
      <w:r w:rsidR="005C062F" w:rsidRPr="00CF2D1E">
        <w:rPr>
          <w:rFonts w:asciiTheme="minorHAnsi" w:hAnsiTheme="minorHAnsi"/>
        </w:rPr>
        <w:t xml:space="preserve">môže </w:t>
      </w:r>
      <w:r w:rsidRPr="00CF2D1E">
        <w:rPr>
          <w:rFonts w:asciiTheme="minorHAnsi" w:hAnsiTheme="minorHAnsi"/>
        </w:rPr>
        <w:t xml:space="preserve">použiť prílohu č. </w:t>
      </w:r>
      <w:r w:rsidR="002160F4">
        <w:rPr>
          <w:rFonts w:asciiTheme="minorHAnsi" w:hAnsiTheme="minorHAnsi"/>
        </w:rPr>
        <w:t>9</w:t>
      </w:r>
      <w:r w:rsidR="005C062F" w:rsidRPr="00CF2D1E">
        <w:rPr>
          <w:rFonts w:asciiTheme="minorHAnsi" w:hAnsiTheme="minorHAnsi"/>
        </w:rPr>
        <w:t xml:space="preserve"> – Oznámenie o zmene</w:t>
      </w:r>
      <w:r w:rsidRPr="00CF2D1E">
        <w:rPr>
          <w:rFonts w:asciiTheme="minorHAnsi" w:hAnsiTheme="minorHAnsi"/>
        </w:rPr>
        <w:t xml:space="preserve">). </w:t>
      </w:r>
    </w:p>
    <w:p w14:paraId="35C8AD59" w14:textId="0AFBBEEE" w:rsidR="001D31A3" w:rsidRPr="00CF2D1E" w:rsidRDefault="001D31A3" w:rsidP="00215368">
      <w:pPr>
        <w:spacing w:before="120"/>
        <w:rPr>
          <w:rFonts w:asciiTheme="minorHAnsi" w:hAnsiTheme="minorHAnsi"/>
        </w:rPr>
      </w:pPr>
      <w:r w:rsidRPr="00CF2D1E">
        <w:rPr>
          <w:rFonts w:asciiTheme="minorHAnsi" w:hAnsiTheme="minorHAnsi"/>
        </w:rPr>
        <w:t xml:space="preserve">V prípade významnejších zmien je </w:t>
      </w:r>
      <w:r w:rsidR="008207C0" w:rsidRPr="00CF2D1E">
        <w:rPr>
          <w:rFonts w:asciiTheme="minorHAnsi" w:hAnsiTheme="minorHAnsi"/>
        </w:rPr>
        <w:t xml:space="preserve">Prijímateľ </w:t>
      </w:r>
      <w:r w:rsidR="008207C0" w:rsidRPr="00CF2D1E">
        <w:rPr>
          <w:rFonts w:asciiTheme="minorHAnsi" w:hAnsiTheme="minorHAnsi"/>
          <w:b/>
        </w:rPr>
        <w:t>povinný</w:t>
      </w:r>
      <w:r w:rsidR="008207C0" w:rsidRPr="00CF2D1E">
        <w:rPr>
          <w:rFonts w:asciiTheme="minorHAnsi" w:hAnsiTheme="minorHAnsi"/>
        </w:rPr>
        <w:t xml:space="preserve"> predložiť žiadosť o zmenu </w:t>
      </w:r>
      <w:r w:rsidR="003B3196" w:rsidRPr="00CF2D1E">
        <w:rPr>
          <w:rFonts w:asciiTheme="minorHAnsi" w:hAnsiTheme="minorHAnsi"/>
        </w:rPr>
        <w:t xml:space="preserve">podľa prílohy </w:t>
      </w:r>
      <w:r w:rsidR="00E57475" w:rsidRPr="00CF2D1E">
        <w:rPr>
          <w:rFonts w:asciiTheme="minorHAnsi" w:hAnsiTheme="minorHAnsi"/>
        </w:rPr>
        <w:t xml:space="preserve">č. </w:t>
      </w:r>
      <w:r w:rsidR="006B5EB4">
        <w:rPr>
          <w:rFonts w:asciiTheme="minorHAnsi" w:hAnsiTheme="minorHAnsi"/>
        </w:rPr>
        <w:t>8</w:t>
      </w:r>
      <w:r w:rsidR="003B3196" w:rsidRPr="00CF2D1E">
        <w:rPr>
          <w:rFonts w:asciiTheme="minorHAnsi" w:hAnsiTheme="minorHAnsi"/>
        </w:rPr>
        <w:t xml:space="preserve"> – Žiadosť o zmenu projektu/</w:t>
      </w:r>
      <w:r w:rsidR="0031665C">
        <w:rPr>
          <w:rFonts w:asciiTheme="minorHAnsi" w:hAnsiTheme="minorHAnsi"/>
        </w:rPr>
        <w:t>z</w:t>
      </w:r>
      <w:r w:rsidR="003B3196" w:rsidRPr="00CF2D1E">
        <w:rPr>
          <w:rFonts w:asciiTheme="minorHAnsi" w:hAnsiTheme="minorHAnsi"/>
        </w:rPr>
        <w:t>mluvy</w:t>
      </w:r>
      <w:r w:rsidR="008207C0" w:rsidRPr="00CF2D1E">
        <w:rPr>
          <w:rFonts w:asciiTheme="minorHAnsi" w:hAnsiTheme="minorHAnsi"/>
        </w:rPr>
        <w:t xml:space="preserve">. </w:t>
      </w:r>
    </w:p>
    <w:p w14:paraId="6EAF069F" w14:textId="0FBF9504" w:rsidR="00DE2036" w:rsidRPr="00CF2D1E" w:rsidRDefault="008207C0" w:rsidP="00215368">
      <w:pPr>
        <w:spacing w:before="120"/>
        <w:rPr>
          <w:rFonts w:asciiTheme="minorHAnsi" w:hAnsiTheme="minorHAnsi"/>
        </w:rPr>
      </w:pPr>
      <w:r w:rsidRPr="00CF2D1E">
        <w:rPr>
          <w:rFonts w:asciiTheme="minorHAnsi" w:hAnsiTheme="minorHAnsi"/>
        </w:rPr>
        <w:t xml:space="preserve">Žiadosť o zmenu </w:t>
      </w:r>
      <w:r w:rsidR="00C25B96" w:rsidRPr="00CF2D1E">
        <w:rPr>
          <w:rFonts w:asciiTheme="minorHAnsi" w:hAnsiTheme="minorHAnsi"/>
        </w:rPr>
        <w:t>projektu</w:t>
      </w:r>
      <w:r w:rsidR="00A42C21" w:rsidRPr="00CF2D1E">
        <w:rPr>
          <w:rFonts w:asciiTheme="minorHAnsi" w:hAnsiTheme="minorHAnsi"/>
        </w:rPr>
        <w:t>/</w:t>
      </w:r>
      <w:r w:rsidR="0031665C">
        <w:rPr>
          <w:rFonts w:asciiTheme="minorHAnsi" w:hAnsiTheme="minorHAnsi"/>
        </w:rPr>
        <w:t>z</w:t>
      </w:r>
      <w:r w:rsidR="00A42C21" w:rsidRPr="00CF2D1E">
        <w:rPr>
          <w:rFonts w:asciiTheme="minorHAnsi" w:hAnsiTheme="minorHAnsi"/>
        </w:rPr>
        <w:t>mluvy</w:t>
      </w:r>
      <w:r w:rsidRPr="00CF2D1E">
        <w:rPr>
          <w:rFonts w:asciiTheme="minorHAnsi" w:hAnsiTheme="minorHAnsi"/>
        </w:rPr>
        <w:t xml:space="preserve"> Prijímateľ predkladá </w:t>
      </w:r>
      <w:r w:rsidR="00D81B71" w:rsidRPr="00CF2D1E">
        <w:rPr>
          <w:rFonts w:asciiTheme="minorHAnsi" w:hAnsiTheme="minorHAnsi"/>
        </w:rPr>
        <w:t xml:space="preserve">RO </w:t>
      </w:r>
      <w:r w:rsidRPr="00CF2D1E">
        <w:rPr>
          <w:rFonts w:asciiTheme="minorHAnsi" w:hAnsiTheme="minorHAnsi"/>
        </w:rPr>
        <w:t xml:space="preserve">v písomnej a  elektronickej forme (e-mailom), podpísanej štatutárnym orgánom Prijímateľa, resp. jeho splnomocneným zástupcom. Elektronická forma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je len technickou pomôckou pre spracovanie žiadosti o zmenu, pričom oficiálnou verziou je písomná forma a termínom doručenia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je termín doručenia písomnej formy Poskytovateľovi. </w:t>
      </w:r>
      <w:r w:rsidR="00E9168E" w:rsidRPr="00CF2D1E">
        <w:rPr>
          <w:rFonts w:asciiTheme="minorHAnsi" w:hAnsiTheme="minorHAnsi"/>
        </w:rPr>
        <w:t>V zmysle zákona č. 305/2013 Z. z. v znení neskorších predpisov o e-</w:t>
      </w:r>
      <w:proofErr w:type="spellStart"/>
      <w:r w:rsidR="0001711E" w:rsidRPr="00CF2D1E">
        <w:rPr>
          <w:rFonts w:asciiTheme="minorHAnsi" w:hAnsiTheme="minorHAnsi"/>
        </w:rPr>
        <w:t>G</w:t>
      </w:r>
      <w:r w:rsidR="00E9168E" w:rsidRPr="00CF2D1E">
        <w:rPr>
          <w:rFonts w:asciiTheme="minorHAnsi" w:hAnsiTheme="minorHAnsi"/>
        </w:rPr>
        <w:t>overnmente</w:t>
      </w:r>
      <w:proofErr w:type="spellEnd"/>
      <w:r w:rsidR="0001711E" w:rsidRPr="00CF2D1E">
        <w:rPr>
          <w:rFonts w:asciiTheme="minorHAnsi" w:hAnsiTheme="minorHAnsi"/>
        </w:rPr>
        <w:t xml:space="preserve"> </w:t>
      </w:r>
      <w:r w:rsidR="00E9168E" w:rsidRPr="00CF2D1E">
        <w:rPr>
          <w:rFonts w:asciiTheme="minorHAnsi" w:hAnsiTheme="minorHAnsi"/>
        </w:rPr>
        <w:t xml:space="preserve">písomnú formu nahradzuje elektronické doručenie do schránky </w:t>
      </w:r>
      <w:r w:rsidR="00D81B71" w:rsidRPr="00CF2D1E">
        <w:rPr>
          <w:rFonts w:asciiTheme="minorHAnsi" w:hAnsiTheme="minorHAnsi"/>
        </w:rPr>
        <w:t>RO</w:t>
      </w:r>
      <w:r w:rsidR="00E9168E" w:rsidRPr="00CF2D1E">
        <w:rPr>
          <w:rFonts w:asciiTheme="minorHAnsi" w:hAnsiTheme="minorHAnsi"/>
        </w:rPr>
        <w:t>.</w:t>
      </w:r>
    </w:p>
    <w:p w14:paraId="4B9DF30E" w14:textId="6AF098AD" w:rsidR="008207C0" w:rsidRPr="00CF2D1E" w:rsidRDefault="008207C0" w:rsidP="00215368">
      <w:pPr>
        <w:spacing w:before="120"/>
        <w:rPr>
          <w:rFonts w:asciiTheme="minorHAnsi" w:hAnsiTheme="minorHAnsi"/>
        </w:rPr>
      </w:pPr>
      <w:r w:rsidRPr="00CF2D1E">
        <w:rPr>
          <w:rFonts w:asciiTheme="minorHAnsi" w:hAnsiTheme="minorHAnsi"/>
          <w:bCs/>
        </w:rPr>
        <w:t xml:space="preserve">Žiadosť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bCs/>
        </w:rPr>
        <w:t xml:space="preserve"> </w:t>
      </w:r>
      <w:r w:rsidRPr="00CF2D1E">
        <w:rPr>
          <w:rFonts w:asciiTheme="minorHAnsi" w:hAnsiTheme="minorHAnsi"/>
          <w:b/>
          <w:bCs/>
        </w:rPr>
        <w:t>musí byť riadne odôvodnená</w:t>
      </w:r>
      <w:r w:rsidRPr="00CF2D1E">
        <w:rPr>
          <w:rFonts w:asciiTheme="minorHAnsi" w:hAnsiTheme="minorHAnsi"/>
          <w:bCs/>
        </w:rPr>
        <w:t xml:space="preserve"> a musí obsahovať informácie/údaje, ktoré stanovuje </w:t>
      </w:r>
      <w:r w:rsidR="0031665C">
        <w:rPr>
          <w:rFonts w:asciiTheme="minorHAnsi" w:hAnsiTheme="minorHAnsi"/>
          <w:bCs/>
        </w:rPr>
        <w:t>z</w:t>
      </w:r>
      <w:r w:rsidRPr="00CF2D1E">
        <w:rPr>
          <w:rFonts w:asciiTheme="minorHAnsi" w:hAnsiTheme="minorHAnsi"/>
          <w:bCs/>
        </w:rPr>
        <w:t>mluva o  NFP</w:t>
      </w:r>
      <w:r w:rsidR="00C25B96" w:rsidRPr="00CF2D1E">
        <w:rPr>
          <w:rFonts w:asciiTheme="minorHAnsi" w:hAnsiTheme="minorHAnsi"/>
          <w:bCs/>
        </w:rPr>
        <w:t>/Rozhodnutie o schválení</w:t>
      </w:r>
      <w:r w:rsidRPr="00CF2D1E">
        <w:rPr>
          <w:rFonts w:asciiTheme="minorHAnsi" w:hAnsiTheme="minorHAnsi"/>
          <w:bCs/>
        </w:rPr>
        <w:t xml:space="preserve">, inak ju </w:t>
      </w:r>
      <w:r w:rsidR="00D81B71" w:rsidRPr="00CF2D1E">
        <w:rPr>
          <w:rFonts w:asciiTheme="minorHAnsi" w:hAnsiTheme="minorHAnsi"/>
          <w:bCs/>
        </w:rPr>
        <w:t xml:space="preserve">RO </w:t>
      </w:r>
      <w:r w:rsidRPr="00CF2D1E">
        <w:rPr>
          <w:rFonts w:asciiTheme="minorHAnsi" w:hAnsiTheme="minorHAnsi"/>
          <w:bCs/>
        </w:rPr>
        <w:t>bez ďalšieho posudzovania zamietne.</w:t>
      </w:r>
    </w:p>
    <w:p w14:paraId="05822C24" w14:textId="2B1E1FA8" w:rsidR="008207C0" w:rsidRPr="00CF2D1E" w:rsidRDefault="008207C0" w:rsidP="00215368">
      <w:pPr>
        <w:spacing w:before="120"/>
        <w:rPr>
          <w:rFonts w:asciiTheme="minorHAnsi" w:hAnsiTheme="minorHAnsi"/>
        </w:rPr>
      </w:pPr>
      <w:r w:rsidRPr="00CF2D1E">
        <w:rPr>
          <w:rFonts w:asciiTheme="minorHAnsi" w:hAnsiTheme="minorHAnsi"/>
        </w:rPr>
        <w:t xml:space="preserve">Každá žiadosť o vykonanie zmeny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okrem iného </w:t>
      </w:r>
      <w:r w:rsidR="00E9168E" w:rsidRPr="00CF2D1E">
        <w:rPr>
          <w:rFonts w:asciiTheme="minorHAnsi" w:hAnsiTheme="minorHAnsi"/>
        </w:rPr>
        <w:t xml:space="preserve">obsahuje </w:t>
      </w:r>
      <w:r w:rsidRPr="00CF2D1E">
        <w:rPr>
          <w:rFonts w:asciiTheme="minorHAnsi" w:hAnsiTheme="minorHAnsi"/>
        </w:rPr>
        <w:t xml:space="preserve">najmä nasledujúce prílohy (ak relevantné): </w:t>
      </w:r>
      <w:r w:rsidR="00C83198" w:rsidRPr="00CF2D1E">
        <w:rPr>
          <w:rFonts w:asciiTheme="minorHAnsi" w:hAnsiTheme="minorHAnsi"/>
        </w:rPr>
        <w:t xml:space="preserve"> </w:t>
      </w:r>
    </w:p>
    <w:p w14:paraId="6DE42290" w14:textId="7B0886F1" w:rsidR="008207C0" w:rsidRPr="00CF2D1E" w:rsidRDefault="000949DC" w:rsidP="00CF2D1E">
      <w:pPr>
        <w:pStyle w:val="Default"/>
        <w:numPr>
          <w:ilvl w:val="0"/>
          <w:numId w:val="55"/>
        </w:numPr>
        <w:ind w:left="714" w:hanging="357"/>
        <w:jc w:val="both"/>
        <w:rPr>
          <w:rFonts w:asciiTheme="minorHAnsi" w:hAnsiTheme="minorHAnsi"/>
          <w:bCs/>
        </w:rPr>
      </w:pPr>
      <w:r>
        <w:rPr>
          <w:rFonts w:asciiTheme="minorHAnsi" w:hAnsiTheme="minorHAnsi"/>
          <w:bCs/>
        </w:rPr>
        <w:t>z</w:t>
      </w:r>
      <w:r w:rsidRPr="00CF2D1E">
        <w:rPr>
          <w:rFonts w:asciiTheme="minorHAnsi" w:hAnsiTheme="minorHAnsi"/>
          <w:bCs/>
        </w:rPr>
        <w:t xml:space="preserve">mluvu </w:t>
      </w:r>
      <w:r w:rsidR="006529AB" w:rsidRPr="00CF2D1E">
        <w:rPr>
          <w:rFonts w:asciiTheme="minorHAnsi" w:hAnsiTheme="minorHAnsi"/>
          <w:bCs/>
        </w:rPr>
        <w:t>s dodávateľom</w:t>
      </w:r>
      <w:r w:rsidR="008207C0" w:rsidRPr="00CF2D1E">
        <w:rPr>
          <w:rFonts w:asciiTheme="minorHAnsi" w:hAnsiTheme="minorHAnsi"/>
          <w:bCs/>
        </w:rPr>
        <w:t xml:space="preserve">, alebo dodatok k </w:t>
      </w:r>
      <w:r w:rsidR="0031665C">
        <w:rPr>
          <w:rFonts w:asciiTheme="minorHAnsi" w:hAnsiTheme="minorHAnsi"/>
          <w:bCs/>
        </w:rPr>
        <w:t>z</w:t>
      </w:r>
      <w:r w:rsidR="008207C0" w:rsidRPr="00CF2D1E">
        <w:rPr>
          <w:rFonts w:asciiTheme="minorHAnsi" w:hAnsiTheme="minorHAnsi"/>
          <w:bCs/>
        </w:rPr>
        <w:t xml:space="preserve">mluve </w:t>
      </w:r>
      <w:r w:rsidR="006529AB" w:rsidRPr="00CF2D1E">
        <w:rPr>
          <w:rFonts w:asciiTheme="minorHAnsi" w:hAnsiTheme="minorHAnsi"/>
          <w:bCs/>
        </w:rPr>
        <w:t xml:space="preserve">s dodávateľom </w:t>
      </w:r>
      <w:r w:rsidR="008207C0" w:rsidRPr="00CF2D1E">
        <w:rPr>
          <w:rFonts w:asciiTheme="minorHAnsi" w:hAnsiTheme="minorHAnsi"/>
          <w:bCs/>
        </w:rPr>
        <w:t xml:space="preserve">na žiadané (viac/menej) práce (tovary), ak už nebol (a) predložený </w:t>
      </w:r>
      <w:r>
        <w:rPr>
          <w:rFonts w:asciiTheme="minorHAnsi" w:hAnsiTheme="minorHAnsi"/>
          <w:bCs/>
        </w:rPr>
        <w:t>RO</w:t>
      </w:r>
      <w:r w:rsidRPr="00CF2D1E">
        <w:rPr>
          <w:rFonts w:asciiTheme="minorHAnsi" w:hAnsiTheme="minorHAnsi"/>
          <w:bCs/>
        </w:rPr>
        <w:t xml:space="preserve"> </w:t>
      </w:r>
      <w:r w:rsidR="008207C0" w:rsidRPr="00CF2D1E">
        <w:rPr>
          <w:rFonts w:asciiTheme="minorHAnsi" w:hAnsiTheme="minorHAnsi"/>
          <w:bCs/>
        </w:rPr>
        <w:t>na overenie VO;</w:t>
      </w:r>
    </w:p>
    <w:p w14:paraId="640EE512"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fotodokumentácia;</w:t>
      </w:r>
    </w:p>
    <w:p w14:paraId="2A76DFFF"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iné dokume</w:t>
      </w:r>
      <w:r w:rsidR="00C25B96" w:rsidRPr="00CF2D1E">
        <w:rPr>
          <w:rFonts w:asciiTheme="minorHAnsi" w:hAnsiTheme="minorHAnsi"/>
          <w:bCs/>
        </w:rPr>
        <w:t xml:space="preserve">nty na podporu žiadosti (napr. </w:t>
      </w:r>
      <w:r w:rsidRPr="00CF2D1E">
        <w:rPr>
          <w:rFonts w:asciiTheme="minorHAnsi" w:hAnsiTheme="minorHAnsi"/>
          <w:bCs/>
        </w:rPr>
        <w:t>odborné posudky a pod.);</w:t>
      </w:r>
    </w:p>
    <w:p w14:paraId="2D7C082A" w14:textId="112DD426"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 xml:space="preserve">harmonogram </w:t>
      </w:r>
      <w:r w:rsidR="000949DC">
        <w:rPr>
          <w:rFonts w:asciiTheme="minorHAnsi" w:hAnsiTheme="minorHAnsi"/>
          <w:bCs/>
        </w:rPr>
        <w:t>VO</w:t>
      </w:r>
      <w:r w:rsidRPr="00CF2D1E">
        <w:rPr>
          <w:rFonts w:asciiTheme="minorHAnsi" w:hAnsiTheme="minorHAnsi"/>
          <w:bCs/>
        </w:rPr>
        <w:t xml:space="preserve"> a pod.</w:t>
      </w:r>
    </w:p>
    <w:p w14:paraId="0A51F486" w14:textId="26306E61" w:rsidR="008207C0" w:rsidRPr="00CF2D1E" w:rsidRDefault="008207C0" w:rsidP="00215368">
      <w:pPr>
        <w:autoSpaceDE w:val="0"/>
        <w:autoSpaceDN w:val="0"/>
        <w:adjustRightInd w:val="0"/>
        <w:spacing w:before="120" w:after="120"/>
        <w:rPr>
          <w:rFonts w:asciiTheme="minorHAnsi" w:hAnsiTheme="minorHAnsi"/>
        </w:rPr>
      </w:pPr>
      <w:r w:rsidRPr="00CF2D1E">
        <w:rPr>
          <w:rFonts w:asciiTheme="minorHAnsi" w:hAnsiTheme="minorHAnsi"/>
        </w:rPr>
        <w:t>Prijímateľ môže podať žiadosť kedykoľvek počas realizácie aktivít projektu</w:t>
      </w:r>
      <w:r w:rsidR="00C25B96" w:rsidRPr="00CF2D1E">
        <w:rPr>
          <w:rFonts w:asciiTheme="minorHAnsi" w:hAnsiTheme="minorHAnsi"/>
        </w:rPr>
        <w:t xml:space="preserve">, najneskôr 30 </w:t>
      </w:r>
      <w:r w:rsidR="00880753" w:rsidRPr="00CF2D1E">
        <w:rPr>
          <w:rFonts w:asciiTheme="minorHAnsi" w:hAnsiTheme="minorHAnsi"/>
        </w:rPr>
        <w:t xml:space="preserve">pracovných </w:t>
      </w:r>
      <w:r w:rsidR="00C25B96" w:rsidRPr="00CF2D1E">
        <w:rPr>
          <w:rFonts w:asciiTheme="minorHAnsi" w:hAnsiTheme="minorHAnsi"/>
        </w:rPr>
        <w:t xml:space="preserve">dní pred uplynutím termínu </w:t>
      </w:r>
      <w:r w:rsidR="00C25B96" w:rsidRPr="00CF2D1E">
        <w:rPr>
          <w:rFonts w:asciiTheme="minorHAnsi" w:hAnsiTheme="minorHAnsi"/>
          <w:bCs/>
        </w:rPr>
        <w:t>ukončenia realizácie aktivít Projektu uvedenom v </w:t>
      </w:r>
      <w:r w:rsidR="00E0765E" w:rsidRPr="00CF2D1E">
        <w:rPr>
          <w:rFonts w:asciiTheme="minorHAnsi" w:hAnsiTheme="minorHAnsi"/>
          <w:bCs/>
        </w:rPr>
        <w:t xml:space="preserve">Rozhodnutí </w:t>
      </w:r>
      <w:r w:rsidR="00C25B96" w:rsidRPr="00CF2D1E">
        <w:rPr>
          <w:rFonts w:asciiTheme="minorHAnsi" w:hAnsiTheme="minorHAnsi"/>
          <w:bCs/>
        </w:rPr>
        <w:t>o schválení resp. Predmete podpory/</w:t>
      </w:r>
      <w:r w:rsidR="0031665C">
        <w:rPr>
          <w:rFonts w:asciiTheme="minorHAnsi" w:hAnsiTheme="minorHAnsi"/>
          <w:bCs/>
        </w:rPr>
        <w:t>z</w:t>
      </w:r>
      <w:r w:rsidR="00C25B96" w:rsidRPr="00CF2D1E">
        <w:rPr>
          <w:rFonts w:asciiTheme="minorHAnsi" w:hAnsiTheme="minorHAnsi"/>
          <w:bCs/>
        </w:rPr>
        <w:t>mluve o NFP.</w:t>
      </w:r>
    </w:p>
    <w:p w14:paraId="051E742D" w14:textId="297A1887" w:rsidR="008207C0" w:rsidRPr="00CF2D1E" w:rsidRDefault="00D81B71" w:rsidP="00215368">
      <w:pPr>
        <w:rPr>
          <w:rFonts w:asciiTheme="minorHAnsi" w:hAnsiTheme="minorHAnsi"/>
        </w:rPr>
      </w:pPr>
      <w:r w:rsidRPr="00CF2D1E">
        <w:rPr>
          <w:rFonts w:asciiTheme="minorHAnsi" w:hAnsiTheme="minorHAnsi"/>
        </w:rPr>
        <w:t xml:space="preserve">RO </w:t>
      </w:r>
      <w:r w:rsidR="008207C0" w:rsidRPr="00CF2D1E">
        <w:rPr>
          <w:rFonts w:asciiTheme="minorHAnsi" w:hAnsiTheme="minorHAnsi"/>
        </w:rPr>
        <w:t>môže Prijímateľa v prípade potreby vyzvať na doplnenie informáci</w:t>
      </w:r>
      <w:r w:rsidR="009D7D9D">
        <w:rPr>
          <w:rFonts w:asciiTheme="minorHAnsi" w:hAnsiTheme="minorHAnsi"/>
        </w:rPr>
        <w:t>í</w:t>
      </w:r>
      <w:r w:rsidR="008207C0" w:rsidRPr="00CF2D1E">
        <w:rPr>
          <w:rFonts w:asciiTheme="minorHAnsi" w:hAnsiTheme="minorHAnsi"/>
        </w:rPr>
        <w:t xml:space="preserve">, resp. doplnenie príloh k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008207C0" w:rsidRPr="00CF2D1E">
        <w:rPr>
          <w:rFonts w:asciiTheme="minorHAnsi" w:hAnsiTheme="minorHAnsi"/>
        </w:rPr>
        <w:t xml:space="preserve">, ktoré nezmenia charakter tejto žiadosti. </w:t>
      </w:r>
      <w:r w:rsidR="00DE2036">
        <w:rPr>
          <w:rFonts w:asciiTheme="minorHAnsi" w:hAnsiTheme="minorHAnsi"/>
        </w:rPr>
        <w:t>V takomto prípade komunikácia k žiadosti o zmenu projektu prebieha prostredníctvom evidencie Komunikácia v ITMS2014+, bez potreby elektronického podpísania (pri zmene zmluvy o NFP postupuje RO podľa pravidiel dohodnutých v</w:t>
      </w:r>
      <w:r w:rsidR="00D71A64">
        <w:rPr>
          <w:rFonts w:asciiTheme="minorHAnsi" w:hAnsiTheme="minorHAnsi"/>
        </w:rPr>
        <w:t> </w:t>
      </w:r>
      <w:r w:rsidR="00DE2036">
        <w:rPr>
          <w:rFonts w:asciiTheme="minorHAnsi" w:hAnsiTheme="minorHAnsi"/>
        </w:rPr>
        <w:t>zmluv</w:t>
      </w:r>
      <w:r w:rsidR="00D71A64">
        <w:rPr>
          <w:rFonts w:asciiTheme="minorHAnsi" w:hAnsiTheme="minorHAnsi"/>
        </w:rPr>
        <w:t xml:space="preserve">e). </w:t>
      </w:r>
      <w:r w:rsidR="008207C0" w:rsidRPr="00CF2D1E">
        <w:rPr>
          <w:rFonts w:asciiTheme="minorHAnsi" w:hAnsiTheme="minorHAnsi"/>
        </w:rPr>
        <w:t xml:space="preserve">      </w:t>
      </w:r>
      <w:r w:rsidR="00C83198" w:rsidRPr="00CF2D1E">
        <w:rPr>
          <w:rFonts w:asciiTheme="minorHAnsi" w:hAnsiTheme="minorHAnsi"/>
        </w:rPr>
        <w:t xml:space="preserve"> </w:t>
      </w:r>
    </w:p>
    <w:p w14:paraId="7C5B9E5D" w14:textId="0005BAA8" w:rsidR="008207C0" w:rsidRPr="00CF2D1E" w:rsidRDefault="00D81B71" w:rsidP="00215368">
      <w:pPr>
        <w:tabs>
          <w:tab w:val="num" w:pos="540"/>
        </w:tabs>
        <w:spacing w:before="120" w:after="120"/>
        <w:rPr>
          <w:rFonts w:asciiTheme="minorHAnsi" w:hAnsiTheme="minorHAnsi"/>
        </w:rPr>
      </w:pPr>
      <w:r w:rsidRPr="00CF2D1E">
        <w:rPr>
          <w:rFonts w:asciiTheme="minorHAnsi" w:hAnsiTheme="minorHAnsi"/>
          <w:b/>
        </w:rPr>
        <w:t xml:space="preserve">RO </w:t>
      </w:r>
      <w:r w:rsidR="008207C0" w:rsidRPr="00CF2D1E">
        <w:rPr>
          <w:rFonts w:asciiTheme="minorHAnsi" w:hAnsiTheme="minorHAnsi"/>
          <w:b/>
        </w:rPr>
        <w:t>nie je povinný navrhovanej žiadosti Prijímateľa o zmenu projektu/</w:t>
      </w:r>
      <w:r w:rsidR="0031665C">
        <w:rPr>
          <w:rFonts w:asciiTheme="minorHAnsi" w:hAnsiTheme="minorHAnsi"/>
          <w:b/>
        </w:rPr>
        <w:t>z</w:t>
      </w:r>
      <w:r w:rsidR="008207C0" w:rsidRPr="00CF2D1E">
        <w:rPr>
          <w:rFonts w:asciiTheme="minorHAnsi" w:hAnsiTheme="minorHAnsi"/>
          <w:b/>
        </w:rPr>
        <w:t>mluvy vyhovieť</w:t>
      </w:r>
      <w:r w:rsidR="008207C0" w:rsidRPr="00CF2D1E">
        <w:rPr>
          <w:rFonts w:asciiTheme="minorHAnsi" w:hAnsiTheme="minorHAnsi"/>
        </w:rPr>
        <w:t xml:space="preserve">, avšak rovnako nie je oprávnený súhlas so zmenou bezdôvodne odoprieť v prípade, ak žiadosť </w:t>
      </w:r>
      <w:r w:rsidR="008207C0" w:rsidRPr="00CF2D1E">
        <w:rPr>
          <w:rFonts w:asciiTheme="minorHAnsi" w:hAnsiTheme="minorHAnsi"/>
        </w:rPr>
        <w:lastRenderedPageBreak/>
        <w:t xml:space="preserve">o zmenu spĺňa všetky podmienky stanovené </w:t>
      </w:r>
      <w:r w:rsidR="0031665C">
        <w:rPr>
          <w:rFonts w:asciiTheme="minorHAnsi" w:hAnsiTheme="minorHAnsi"/>
        </w:rPr>
        <w:t>z</w:t>
      </w:r>
      <w:r w:rsidR="008207C0" w:rsidRPr="00CF2D1E">
        <w:rPr>
          <w:rFonts w:asciiTheme="minorHAnsi" w:hAnsiTheme="minorHAnsi"/>
        </w:rPr>
        <w:t xml:space="preserve">mluvou o  NFP a vyplývajúce z príslušného usmernenia k zmenám, ktoré môže vydať a zverejniť </w:t>
      </w:r>
      <w:r w:rsidRPr="00CF2D1E">
        <w:rPr>
          <w:rFonts w:asciiTheme="minorHAnsi" w:hAnsiTheme="minorHAnsi"/>
        </w:rPr>
        <w:t xml:space="preserve">RO </w:t>
      </w:r>
      <w:r w:rsidR="008207C0" w:rsidRPr="00CF2D1E">
        <w:rPr>
          <w:rFonts w:asciiTheme="minorHAnsi" w:hAnsiTheme="minorHAnsi"/>
        </w:rPr>
        <w:t xml:space="preserve">na svojom webovom sídle. </w:t>
      </w:r>
    </w:p>
    <w:p w14:paraId="61D74294" w14:textId="1953152A" w:rsidR="007768C1" w:rsidRPr="00CF2D1E" w:rsidRDefault="00844979" w:rsidP="00215368">
      <w:pPr>
        <w:rPr>
          <w:rFonts w:asciiTheme="minorHAnsi" w:hAnsiTheme="minorHAnsi"/>
        </w:rPr>
      </w:pPr>
      <w:r w:rsidRPr="00CF2D1E">
        <w:rPr>
          <w:rFonts w:asciiTheme="minorHAnsi" w:hAnsiTheme="minorHAnsi"/>
        </w:rPr>
        <w:t xml:space="preserve">O výsledku zmenového konania </w:t>
      </w:r>
      <w:r w:rsidR="00D81B71" w:rsidRPr="00CF2D1E">
        <w:rPr>
          <w:rFonts w:asciiTheme="minorHAnsi" w:hAnsiTheme="minorHAnsi"/>
        </w:rPr>
        <w:t xml:space="preserve">RO </w:t>
      </w:r>
      <w:r w:rsidRPr="00CF2D1E">
        <w:rPr>
          <w:rFonts w:asciiTheme="minorHAnsi" w:hAnsiTheme="minorHAnsi"/>
        </w:rPr>
        <w:t>informuje</w:t>
      </w:r>
      <w:r w:rsidR="00D81B71" w:rsidRPr="00CF2D1E">
        <w:rPr>
          <w:rFonts w:asciiTheme="minorHAnsi" w:hAnsiTheme="minorHAnsi"/>
        </w:rPr>
        <w:t xml:space="preserve"> </w:t>
      </w:r>
      <w:r w:rsidRPr="00CF2D1E">
        <w:rPr>
          <w:rFonts w:asciiTheme="minorHAnsi" w:hAnsiTheme="minorHAnsi"/>
        </w:rPr>
        <w:t>Prijímateľa písomnou alebo elektronickou formou v termíne do 20</w:t>
      </w:r>
      <w:r w:rsidR="008F69A9" w:rsidRPr="00CF2D1E">
        <w:rPr>
          <w:rFonts w:asciiTheme="minorHAnsi" w:hAnsiTheme="minorHAnsi"/>
        </w:rPr>
        <w:t xml:space="preserve"> pracovných</w:t>
      </w:r>
      <w:r w:rsidRPr="00CF2D1E">
        <w:rPr>
          <w:rFonts w:asciiTheme="minorHAnsi" w:hAnsiTheme="minorHAnsi"/>
        </w:rPr>
        <w:t xml:space="preserve"> dní od prijatia Žiadosti o zmenu projektu/zmluvy zaslaním Správy o schválení/neschválení žiadosti o zmenu projektu. V prípade technicky a odborne náročných zmien alebo nutnosti zabezpečenia odborného stanoviska zo strany externého experta alebo príslušného odborného útvaru je Poskytovateľ oprávnený lehotu na administráciu zmenového konania primerane predĺžiť. </w:t>
      </w:r>
      <w:r w:rsidR="007768C1" w:rsidRPr="00CF2D1E">
        <w:rPr>
          <w:rFonts w:asciiTheme="minorHAnsi" w:hAnsiTheme="minorHAnsi"/>
        </w:rPr>
        <w:t xml:space="preserve"> </w:t>
      </w:r>
    </w:p>
    <w:p w14:paraId="1A221E14" w14:textId="77777777" w:rsidR="00C3679D" w:rsidRPr="00CF2D1E" w:rsidRDefault="00C3679D" w:rsidP="00215368">
      <w:pPr>
        <w:rPr>
          <w:rFonts w:asciiTheme="minorHAnsi" w:hAnsiTheme="minorHAnsi"/>
        </w:rPr>
      </w:pPr>
    </w:p>
    <w:p w14:paraId="29E8B7D7" w14:textId="6598DDF9" w:rsidR="008207C0" w:rsidRPr="00CF2D1E" w:rsidRDefault="00D1736A" w:rsidP="00215368">
      <w:pPr>
        <w:shd w:val="clear" w:color="auto" w:fill="FBD4B4" w:themeFill="accent6" w:themeFillTint="66"/>
        <w:rPr>
          <w:rFonts w:asciiTheme="minorHAnsi" w:hAnsiTheme="minorHAnsi"/>
          <w:b/>
          <w:color w:val="365F91"/>
        </w:rPr>
      </w:pPr>
      <w:r>
        <w:rPr>
          <w:rFonts w:asciiTheme="minorHAnsi" w:hAnsiTheme="minorHAnsi"/>
          <w:b/>
          <w:color w:val="365F91"/>
        </w:rPr>
        <w:t>V</w:t>
      </w:r>
      <w:r w:rsidR="008207C0" w:rsidRPr="00CF2D1E">
        <w:rPr>
          <w:rFonts w:asciiTheme="minorHAnsi" w:hAnsiTheme="minorHAnsi"/>
          <w:b/>
          <w:color w:val="365F91"/>
        </w:rPr>
        <w:t>ýšku NFP uvedenú v </w:t>
      </w:r>
      <w:r w:rsidR="005357D2" w:rsidRPr="00CF2D1E">
        <w:rPr>
          <w:rFonts w:asciiTheme="minorHAnsi" w:hAnsiTheme="minorHAnsi"/>
          <w:b/>
          <w:color w:val="365F91"/>
        </w:rPr>
        <w:t>R</w:t>
      </w:r>
      <w:r w:rsidR="008207C0" w:rsidRPr="00CF2D1E">
        <w:rPr>
          <w:rFonts w:asciiTheme="minorHAnsi" w:hAnsiTheme="minorHAnsi"/>
          <w:b/>
          <w:color w:val="365F91"/>
        </w:rPr>
        <w:t>ozhodnutí o schválení nie je možné žiadnym spôsobom navyšovať.</w:t>
      </w:r>
    </w:p>
    <w:p w14:paraId="5FE16D06" w14:textId="348876F8" w:rsidR="008207C0" w:rsidRPr="00CF2D1E" w:rsidRDefault="008207C0" w:rsidP="00215368">
      <w:pPr>
        <w:shd w:val="clear" w:color="auto" w:fill="FBD4B4" w:themeFill="accent6" w:themeFillTint="66"/>
        <w:spacing w:before="120"/>
        <w:rPr>
          <w:rFonts w:asciiTheme="minorHAnsi" w:hAnsiTheme="minorHAnsi"/>
          <w:color w:val="365F91"/>
        </w:rPr>
      </w:pPr>
      <w:r w:rsidRPr="00CF2D1E">
        <w:rPr>
          <w:rFonts w:asciiTheme="minorHAnsi" w:hAnsiTheme="minorHAnsi"/>
          <w:b/>
          <w:color w:val="365F91"/>
        </w:rPr>
        <w:t xml:space="preserve">Všetky zmeny v Systéme riadenia EŠIF, Systéme finančného riadenia alebo v Právnych dokumentoch, z ktorých pre Prijímateľa vyplývajú práva a povinnosti alebo ich zmeny </w:t>
      </w:r>
      <w:r w:rsidR="00F46C7A" w:rsidRPr="00CF2D1E">
        <w:rPr>
          <w:rFonts w:asciiTheme="minorHAnsi" w:hAnsiTheme="minorHAnsi"/>
          <w:b/>
          <w:color w:val="365F91"/>
        </w:rPr>
        <w:br/>
      </w:r>
      <w:r w:rsidRPr="00CF2D1E">
        <w:rPr>
          <w:rFonts w:asciiTheme="minorHAnsi" w:hAnsiTheme="minorHAnsi"/>
          <w:b/>
          <w:color w:val="365F91"/>
        </w:rPr>
        <w:t xml:space="preserve">sú pre Prijímateľa záväzné, a to dňom </w:t>
      </w:r>
      <w:r w:rsidR="00A951CC">
        <w:rPr>
          <w:rFonts w:asciiTheme="minorHAnsi" w:hAnsiTheme="minorHAnsi"/>
          <w:b/>
          <w:color w:val="365F91"/>
        </w:rPr>
        <w:t xml:space="preserve">nadobudnutia </w:t>
      </w:r>
      <w:r w:rsidRPr="00CF2D1E">
        <w:rPr>
          <w:rFonts w:asciiTheme="minorHAnsi" w:hAnsiTheme="minorHAnsi"/>
          <w:b/>
          <w:color w:val="365F91"/>
        </w:rPr>
        <w:t>ich</w:t>
      </w:r>
      <w:r w:rsidR="00A951CC">
        <w:rPr>
          <w:rFonts w:asciiTheme="minorHAnsi" w:hAnsiTheme="minorHAnsi"/>
          <w:b/>
          <w:color w:val="365F91"/>
        </w:rPr>
        <w:t xml:space="preserve"> účinnosti</w:t>
      </w:r>
      <w:r w:rsidR="0087612A" w:rsidRPr="00CF2D1E">
        <w:rPr>
          <w:rFonts w:asciiTheme="minorHAnsi" w:hAnsiTheme="minorHAnsi"/>
          <w:b/>
          <w:color w:val="365F91"/>
        </w:rPr>
        <w:t>.</w:t>
      </w:r>
      <w:r w:rsidRPr="00CF2D1E">
        <w:rPr>
          <w:rFonts w:asciiTheme="minorHAnsi" w:hAnsiTheme="minorHAnsi"/>
          <w:color w:val="365F91"/>
        </w:rPr>
        <w:t xml:space="preserve">  </w:t>
      </w:r>
    </w:p>
    <w:p w14:paraId="3A41B860" w14:textId="77777777" w:rsidR="00CF0059" w:rsidRPr="00CF2D1E" w:rsidRDefault="00CF0059" w:rsidP="00215368">
      <w:pPr>
        <w:rPr>
          <w:rFonts w:asciiTheme="minorHAnsi" w:hAnsiTheme="minorHAnsi"/>
          <w:b/>
        </w:rPr>
      </w:pPr>
    </w:p>
    <w:p w14:paraId="045CAB77" w14:textId="235FB278" w:rsidR="008207C0" w:rsidRPr="00CF2D1E" w:rsidRDefault="008207C0" w:rsidP="00215368">
      <w:pPr>
        <w:shd w:val="clear" w:color="auto" w:fill="FBD4B4" w:themeFill="accent6" w:themeFillTint="66"/>
        <w:rPr>
          <w:rFonts w:asciiTheme="minorHAnsi" w:hAnsiTheme="minorHAnsi"/>
          <w:b/>
          <w:color w:val="365F91"/>
        </w:rPr>
      </w:pPr>
      <w:r w:rsidRPr="00CF2D1E">
        <w:rPr>
          <w:rFonts w:asciiTheme="minorHAnsi" w:hAnsiTheme="minorHAnsi"/>
          <w:b/>
          <w:color w:val="365F91"/>
        </w:rPr>
        <w:t>Dodatok k </w:t>
      </w:r>
      <w:r w:rsidR="0031665C">
        <w:rPr>
          <w:rFonts w:asciiTheme="minorHAnsi" w:hAnsiTheme="minorHAnsi"/>
          <w:b/>
          <w:color w:val="365F91"/>
        </w:rPr>
        <w:t>z</w:t>
      </w:r>
      <w:r w:rsidRPr="00CF2D1E">
        <w:rPr>
          <w:rFonts w:asciiTheme="minorHAnsi" w:hAnsiTheme="minorHAnsi"/>
          <w:b/>
          <w:color w:val="365F91"/>
        </w:rPr>
        <w:t>mluve o  NFP</w:t>
      </w:r>
    </w:p>
    <w:p w14:paraId="722A95F2" w14:textId="3EDE2C26" w:rsidR="00CA55E0" w:rsidRPr="00215368" w:rsidRDefault="008207C0" w:rsidP="00215368">
      <w:pPr>
        <w:spacing w:before="120"/>
        <w:rPr>
          <w:rFonts w:asciiTheme="minorHAnsi" w:eastAsiaTheme="minorHAnsi" w:hAnsiTheme="minorHAnsi"/>
          <w:color w:val="000000"/>
          <w:sz w:val="22"/>
          <w:szCs w:val="22"/>
          <w:lang w:eastAsia="en-US"/>
        </w:rPr>
      </w:pPr>
      <w:r w:rsidRPr="00CF2D1E">
        <w:rPr>
          <w:rFonts w:asciiTheme="minorHAnsi" w:hAnsiTheme="minorHAnsi"/>
        </w:rPr>
        <w:t xml:space="preserve">V prípade schválenia žiadosti o zmenu </w:t>
      </w:r>
      <w:r w:rsidR="00C25B96" w:rsidRPr="00CF2D1E">
        <w:rPr>
          <w:rFonts w:asciiTheme="minorHAnsi" w:hAnsiTheme="minorHAnsi"/>
        </w:rPr>
        <w:t>projektu</w:t>
      </w:r>
      <w:r w:rsidR="00010383" w:rsidRPr="00CF2D1E">
        <w:rPr>
          <w:rFonts w:asciiTheme="minorHAnsi" w:hAnsiTheme="minorHAnsi"/>
        </w:rPr>
        <w:t>,</w:t>
      </w:r>
      <w:r w:rsidRPr="00CF2D1E">
        <w:rPr>
          <w:rFonts w:asciiTheme="minorHAnsi" w:hAnsiTheme="minorHAnsi"/>
        </w:rPr>
        <w:t xml:space="preserve"> </w:t>
      </w:r>
      <w:r w:rsidR="00D81B71" w:rsidRPr="00CF2D1E">
        <w:rPr>
          <w:rFonts w:asciiTheme="minorHAnsi" w:hAnsiTheme="minorHAnsi"/>
        </w:rPr>
        <w:t xml:space="preserve">RO </w:t>
      </w:r>
      <w:r w:rsidR="00665E89" w:rsidRPr="00CF2D1E">
        <w:rPr>
          <w:rFonts w:asciiTheme="minorHAnsi" w:hAnsiTheme="minorHAnsi"/>
        </w:rPr>
        <w:t>oboznámi Prijímateľa o výsledku zmenového konania a</w:t>
      </w:r>
      <w:r w:rsidR="00CB3374" w:rsidRPr="00CF2D1E">
        <w:rPr>
          <w:rFonts w:asciiTheme="minorHAnsi" w:hAnsiTheme="minorHAnsi"/>
        </w:rPr>
        <w:t xml:space="preserve"> v prípade potreby </w:t>
      </w:r>
      <w:r w:rsidRPr="00CF2D1E">
        <w:rPr>
          <w:rFonts w:asciiTheme="minorHAnsi" w:hAnsiTheme="minorHAnsi"/>
        </w:rPr>
        <w:t>vyprac</w:t>
      </w:r>
      <w:r w:rsidR="00010383" w:rsidRPr="00CF2D1E">
        <w:rPr>
          <w:rFonts w:asciiTheme="minorHAnsi" w:hAnsiTheme="minorHAnsi"/>
        </w:rPr>
        <w:t>uje</w:t>
      </w:r>
      <w:r w:rsidRPr="00CF2D1E">
        <w:rPr>
          <w:rFonts w:asciiTheme="minorHAnsi" w:hAnsiTheme="minorHAnsi"/>
        </w:rPr>
        <w:t xml:space="preserve"> návrh </w:t>
      </w:r>
      <w:r w:rsidR="00B303F6" w:rsidRPr="00CF2D1E">
        <w:rPr>
          <w:rFonts w:asciiTheme="minorHAnsi" w:hAnsiTheme="minorHAnsi"/>
        </w:rPr>
        <w:t>D</w:t>
      </w:r>
      <w:r w:rsidRPr="00CF2D1E">
        <w:rPr>
          <w:rFonts w:asciiTheme="minorHAnsi" w:hAnsiTheme="minorHAnsi"/>
        </w:rPr>
        <w:t>odatku k </w:t>
      </w:r>
      <w:r w:rsidR="0031665C">
        <w:rPr>
          <w:rFonts w:asciiTheme="minorHAnsi" w:hAnsiTheme="minorHAnsi"/>
        </w:rPr>
        <w:t>z</w:t>
      </w:r>
      <w:r w:rsidRPr="00CF2D1E">
        <w:rPr>
          <w:rFonts w:asciiTheme="minorHAnsi" w:hAnsiTheme="minorHAnsi"/>
        </w:rPr>
        <w:t>mluve o  NFP</w:t>
      </w:r>
      <w:r w:rsidR="00665E89" w:rsidRPr="00CF2D1E">
        <w:rPr>
          <w:rFonts w:asciiTheme="minorHAnsi" w:hAnsiTheme="minorHAnsi"/>
        </w:rPr>
        <w:t xml:space="preserve">, ktorý zašle Prijímateľovi </w:t>
      </w:r>
      <w:r w:rsidR="00CB3374" w:rsidRPr="00CF2D1E">
        <w:rPr>
          <w:rFonts w:asciiTheme="minorHAnsi" w:hAnsiTheme="minorHAnsi"/>
        </w:rPr>
        <w:t>n</w:t>
      </w:r>
      <w:r w:rsidR="00665E89" w:rsidRPr="00CF2D1E">
        <w:rPr>
          <w:rFonts w:asciiTheme="minorHAnsi" w:hAnsiTheme="minorHAnsi"/>
        </w:rPr>
        <w:t>a vyjadrenie.</w:t>
      </w:r>
      <w:r w:rsidRPr="00CF2D1E">
        <w:rPr>
          <w:rFonts w:asciiTheme="minorHAnsi" w:hAnsiTheme="minorHAnsi"/>
        </w:rPr>
        <w:t xml:space="preserve"> </w:t>
      </w:r>
      <w:r w:rsidR="00CA55E0" w:rsidRPr="00215368">
        <w:rPr>
          <w:rFonts w:asciiTheme="minorHAnsi" w:eastAsiaTheme="minorHAnsi" w:hAnsiTheme="minorHAnsi"/>
          <w:color w:val="000000"/>
          <w:sz w:val="22"/>
          <w:szCs w:val="22"/>
          <w:lang w:eastAsia="en-US"/>
        </w:rPr>
        <w:t xml:space="preserve"> </w:t>
      </w:r>
    </w:p>
    <w:p w14:paraId="66C75B13" w14:textId="50E4E817" w:rsidR="008207C0" w:rsidRPr="00CF2D1E" w:rsidRDefault="00CA55E0" w:rsidP="00215368">
      <w:pPr>
        <w:spacing w:before="120"/>
        <w:rPr>
          <w:rFonts w:asciiTheme="minorHAnsi" w:hAnsiTheme="minorHAnsi"/>
          <w:lang w:eastAsia="en-US"/>
        </w:rPr>
      </w:pPr>
      <w:r w:rsidRPr="00CF2D1E">
        <w:rPr>
          <w:rFonts w:asciiTheme="minorHAnsi" w:hAnsiTheme="minorHAnsi"/>
          <w:lang w:eastAsia="en-US"/>
        </w:rPr>
        <w:t>V zmysle zákona č. 305/2013 o elektronickej podobe výkonu pôsobnosti orgánov verejnej moci a o zmene a doplnení niektorých zákonov (zákon o e-</w:t>
      </w:r>
      <w:proofErr w:type="spellStart"/>
      <w:r w:rsidRPr="00CF2D1E">
        <w:rPr>
          <w:rFonts w:asciiTheme="minorHAnsi" w:hAnsiTheme="minorHAnsi"/>
          <w:lang w:eastAsia="en-US"/>
        </w:rPr>
        <w:t>Governmente</w:t>
      </w:r>
      <w:proofErr w:type="spellEnd"/>
      <w:r w:rsidRPr="00CF2D1E">
        <w:rPr>
          <w:rFonts w:asciiTheme="minorHAnsi" w:hAnsiTheme="minorHAnsi"/>
          <w:lang w:eastAsia="en-US"/>
        </w:rPr>
        <w:t xml:space="preserve">) sú od 1. 11. 2016 </w:t>
      </w:r>
      <w:r w:rsidR="0031665C">
        <w:rPr>
          <w:rFonts w:asciiTheme="minorHAnsi" w:hAnsiTheme="minorHAnsi"/>
          <w:lang w:eastAsia="en-US"/>
        </w:rPr>
        <w:t>z</w:t>
      </w:r>
      <w:r w:rsidRPr="00CF2D1E">
        <w:rPr>
          <w:rFonts w:asciiTheme="minorHAnsi" w:hAnsiTheme="minorHAnsi"/>
          <w:lang w:eastAsia="en-US"/>
        </w:rPr>
        <w:t xml:space="preserve">mluva o  NFP ako aj každý dodatok k </w:t>
      </w:r>
      <w:r w:rsidR="0031665C">
        <w:rPr>
          <w:rFonts w:asciiTheme="minorHAnsi" w:hAnsiTheme="minorHAnsi"/>
          <w:lang w:eastAsia="en-US"/>
        </w:rPr>
        <w:t>z</w:t>
      </w:r>
      <w:r w:rsidRPr="00CF2D1E">
        <w:rPr>
          <w:rFonts w:asciiTheme="minorHAnsi" w:hAnsiTheme="minorHAnsi"/>
          <w:lang w:eastAsia="en-US"/>
        </w:rPr>
        <w:t xml:space="preserve">mluve o NFP vyhotovené v elektronickej podobe a zmluvné strany ich podpisujú kvalifikovaným elektronickým podpisom (na základe kvalifikovaného certifikátu, mandátneho certifikátu). </w:t>
      </w:r>
      <w:r w:rsidR="00665E89" w:rsidRPr="00CF2D1E">
        <w:rPr>
          <w:rFonts w:asciiTheme="minorHAnsi" w:hAnsiTheme="minorHAnsi"/>
          <w:lang w:eastAsia="en-US"/>
        </w:rPr>
        <w:t xml:space="preserve">Poskytovateľ </w:t>
      </w:r>
      <w:r w:rsidRPr="00CF2D1E">
        <w:rPr>
          <w:rFonts w:asciiTheme="minorHAnsi" w:hAnsiTheme="minorHAnsi"/>
          <w:lang w:eastAsia="en-US"/>
        </w:rPr>
        <w:t xml:space="preserve">zašle žiadateľovi návrh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mluve o  NFP</w:t>
      </w:r>
      <w:r w:rsidRPr="00CF2D1E">
        <w:rPr>
          <w:rFonts w:asciiTheme="minorHAnsi" w:hAnsiTheme="minorHAnsi"/>
          <w:lang w:eastAsia="en-US"/>
        </w:rPr>
        <w:t xml:space="preserve"> bezodkladne po </w:t>
      </w:r>
      <w:r w:rsidR="00CB3374" w:rsidRPr="00CF2D1E">
        <w:rPr>
          <w:rFonts w:asciiTheme="minorHAnsi" w:hAnsiTheme="minorHAnsi"/>
          <w:lang w:eastAsia="en-US"/>
        </w:rPr>
        <w:t>podpise štatutárnym orgánom</w:t>
      </w:r>
      <w:r w:rsidRPr="00CF2D1E">
        <w:rPr>
          <w:rFonts w:asciiTheme="minorHAnsi" w:hAnsiTheme="minorHAnsi"/>
          <w:lang w:eastAsia="en-US"/>
        </w:rPr>
        <w:t xml:space="preserve"> </w:t>
      </w:r>
      <w:r w:rsidR="00CB3374" w:rsidRPr="00CF2D1E">
        <w:rPr>
          <w:rFonts w:asciiTheme="minorHAnsi" w:hAnsiTheme="minorHAnsi"/>
          <w:lang w:eastAsia="en-US"/>
        </w:rPr>
        <w:t>a poskytne Prijímateľovi lehotu na prijatie návrhu Dodatku k </w:t>
      </w:r>
      <w:r w:rsidR="0031665C">
        <w:rPr>
          <w:rFonts w:asciiTheme="minorHAnsi" w:hAnsiTheme="minorHAnsi"/>
          <w:lang w:eastAsia="en-US"/>
        </w:rPr>
        <w:t>z</w:t>
      </w:r>
      <w:r w:rsidR="00CB3374" w:rsidRPr="00CF2D1E">
        <w:rPr>
          <w:rFonts w:asciiTheme="minorHAnsi" w:hAnsiTheme="minorHAnsi"/>
          <w:lang w:eastAsia="en-US"/>
        </w:rPr>
        <w:t>mluve o  (minimálne 5 pracovných dní).</w:t>
      </w:r>
    </w:p>
    <w:p w14:paraId="08FDD2FB" w14:textId="471822AF" w:rsidR="00CA55E0" w:rsidRPr="00CF2D1E" w:rsidRDefault="00CA55E0" w:rsidP="00215368">
      <w:pPr>
        <w:spacing w:before="120"/>
        <w:rPr>
          <w:rFonts w:asciiTheme="minorHAnsi" w:hAnsiTheme="minorHAnsi"/>
          <w:lang w:eastAsia="en-US"/>
        </w:rPr>
      </w:pPr>
      <w:r w:rsidRPr="00CF2D1E">
        <w:rPr>
          <w:rFonts w:asciiTheme="minorHAnsi" w:hAnsiTheme="minorHAnsi"/>
          <w:lang w:eastAsia="en-US"/>
        </w:rPr>
        <w:t xml:space="preserve">Iba v riadne odôvodnených prípadoch môže </w:t>
      </w:r>
      <w:r w:rsidR="00D81B71" w:rsidRPr="00CF2D1E">
        <w:rPr>
          <w:rFonts w:asciiTheme="minorHAnsi" w:hAnsiTheme="minorHAnsi"/>
          <w:lang w:eastAsia="en-US"/>
        </w:rPr>
        <w:t xml:space="preserve">RO </w:t>
      </w:r>
      <w:r w:rsidRPr="00CF2D1E">
        <w:rPr>
          <w:rFonts w:asciiTheme="minorHAnsi" w:hAnsiTheme="minorHAnsi"/>
          <w:lang w:eastAsia="en-US"/>
        </w:rPr>
        <w:t xml:space="preserve">pristúpiť k podpisu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 xml:space="preserve">mluve o  NFP </w:t>
      </w:r>
      <w:r w:rsidRPr="00CF2D1E">
        <w:rPr>
          <w:rFonts w:asciiTheme="minorHAnsi" w:hAnsiTheme="minorHAnsi"/>
          <w:lang w:eastAsia="en-US"/>
        </w:rPr>
        <w:t xml:space="preserve">v tlačenej forme. V tomto prípade </w:t>
      </w:r>
      <w:r w:rsidR="00D81B71" w:rsidRPr="00CF2D1E">
        <w:rPr>
          <w:rFonts w:asciiTheme="minorHAnsi" w:hAnsiTheme="minorHAnsi"/>
          <w:lang w:eastAsia="en-US"/>
        </w:rPr>
        <w:t>RO</w:t>
      </w:r>
      <w:r w:rsidR="00D81B71" w:rsidRPr="00CF2D1E" w:rsidDel="00D81B71">
        <w:rPr>
          <w:rFonts w:asciiTheme="minorHAnsi" w:hAnsiTheme="minorHAnsi"/>
          <w:lang w:eastAsia="en-US"/>
        </w:rPr>
        <w:t xml:space="preserve"> </w:t>
      </w:r>
      <w:r w:rsidRPr="00CF2D1E">
        <w:rPr>
          <w:rFonts w:asciiTheme="minorHAnsi" w:hAnsiTheme="minorHAnsi"/>
          <w:lang w:eastAsia="en-US"/>
        </w:rPr>
        <w:t xml:space="preserve">zašle </w:t>
      </w:r>
      <w:r w:rsidR="00FF2CFE" w:rsidRPr="00CF2D1E">
        <w:rPr>
          <w:rFonts w:asciiTheme="minorHAnsi" w:hAnsiTheme="minorHAnsi"/>
          <w:lang w:eastAsia="en-US"/>
        </w:rPr>
        <w:t>Prijímateľovi</w:t>
      </w:r>
      <w:r w:rsidRPr="00CF2D1E">
        <w:rPr>
          <w:rFonts w:asciiTheme="minorHAnsi" w:hAnsiTheme="minorHAnsi"/>
          <w:lang w:eastAsia="en-US"/>
        </w:rPr>
        <w:t xml:space="preserve"> návrh na uzavretie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 xml:space="preserve">mluve o  NFP </w:t>
      </w:r>
      <w:r w:rsidRPr="00CF2D1E">
        <w:rPr>
          <w:rFonts w:asciiTheme="minorHAnsi" w:hAnsiTheme="minorHAnsi"/>
          <w:lang w:eastAsia="en-US"/>
        </w:rPr>
        <w:t>v</w:t>
      </w:r>
      <w:r w:rsidR="00CB3374" w:rsidRPr="00CF2D1E">
        <w:rPr>
          <w:rFonts w:asciiTheme="minorHAnsi" w:hAnsiTheme="minorHAnsi"/>
          <w:lang w:eastAsia="en-US"/>
        </w:rPr>
        <w:t xml:space="preserve"> počte rovnopisov, </w:t>
      </w:r>
      <w:r w:rsidR="00FF2CFE" w:rsidRPr="00CF2D1E">
        <w:rPr>
          <w:rFonts w:asciiTheme="minorHAnsi" w:hAnsiTheme="minorHAnsi"/>
          <w:lang w:eastAsia="en-US"/>
        </w:rPr>
        <w:t>v</w:t>
      </w:r>
      <w:r w:rsidR="00CB3374" w:rsidRPr="00CF2D1E">
        <w:rPr>
          <w:rFonts w:asciiTheme="minorHAnsi" w:hAnsiTheme="minorHAnsi"/>
          <w:lang w:eastAsia="en-US"/>
        </w:rPr>
        <w:t xml:space="preserve"> akom bola vyhotovená pôvodná zmluva </w:t>
      </w:r>
      <w:r w:rsidRPr="00CF2D1E">
        <w:rPr>
          <w:rFonts w:asciiTheme="minorHAnsi" w:hAnsiTheme="minorHAnsi"/>
          <w:lang w:eastAsia="en-US"/>
        </w:rPr>
        <w:t xml:space="preserve"> doporučenou poštou, alebo iným vhodným spôsobom bezodkladne po podpise štatutárnym orgánom. Prijímateľ podpíše všetky rovnopisy a rovnopisy prislúchajúce </w:t>
      </w:r>
      <w:r w:rsidR="00D81B71" w:rsidRPr="00CF2D1E">
        <w:rPr>
          <w:rFonts w:asciiTheme="minorHAnsi" w:hAnsiTheme="minorHAnsi"/>
          <w:lang w:eastAsia="en-US"/>
        </w:rPr>
        <w:t>RO</w:t>
      </w:r>
      <w:r w:rsidR="00D81B71" w:rsidRPr="00CF2D1E" w:rsidDel="00D81B71">
        <w:rPr>
          <w:rFonts w:asciiTheme="minorHAnsi" w:hAnsiTheme="minorHAnsi"/>
          <w:lang w:eastAsia="en-US"/>
        </w:rPr>
        <w:t xml:space="preserve"> </w:t>
      </w:r>
      <w:r w:rsidRPr="00CF2D1E">
        <w:rPr>
          <w:rFonts w:asciiTheme="minorHAnsi" w:hAnsiTheme="minorHAnsi"/>
          <w:lang w:eastAsia="en-US"/>
        </w:rPr>
        <w:t xml:space="preserve">doručí v stanovenej lehote </w:t>
      </w:r>
      <w:r w:rsidR="00D81B71" w:rsidRPr="00CF2D1E">
        <w:rPr>
          <w:rFonts w:asciiTheme="minorHAnsi" w:hAnsiTheme="minorHAnsi"/>
          <w:lang w:eastAsia="en-US"/>
        </w:rPr>
        <w:t>RO</w:t>
      </w:r>
      <w:r w:rsidRPr="00CF2D1E">
        <w:rPr>
          <w:rFonts w:asciiTheme="minorHAnsi" w:hAnsiTheme="minorHAnsi"/>
          <w:lang w:eastAsia="en-US"/>
        </w:rPr>
        <w:t xml:space="preserve">.  </w:t>
      </w:r>
    </w:p>
    <w:p w14:paraId="0C9389F4" w14:textId="2BC4E51E" w:rsidR="00010383" w:rsidRPr="00CF2D1E" w:rsidRDefault="00D81B71" w:rsidP="00215368">
      <w:pPr>
        <w:spacing w:before="120"/>
        <w:rPr>
          <w:rFonts w:asciiTheme="minorHAnsi" w:hAnsiTheme="minorHAnsi"/>
        </w:rPr>
      </w:pPr>
      <w:r w:rsidRPr="00CF2D1E">
        <w:rPr>
          <w:rFonts w:asciiTheme="minorHAnsi" w:hAnsiTheme="minorHAnsi"/>
          <w:lang w:eastAsia="en-US"/>
        </w:rPr>
        <w:t>RO</w:t>
      </w:r>
      <w:r w:rsidRPr="00CF2D1E" w:rsidDel="00D81B71">
        <w:rPr>
          <w:rFonts w:asciiTheme="minorHAnsi" w:hAnsiTheme="minorHAnsi"/>
          <w:lang w:eastAsia="en-US"/>
        </w:rPr>
        <w:t xml:space="preserve"> </w:t>
      </w:r>
      <w:r w:rsidR="00010383" w:rsidRPr="00CF2D1E">
        <w:rPr>
          <w:rFonts w:asciiTheme="minorHAnsi" w:hAnsiTheme="minorHAnsi"/>
          <w:lang w:eastAsia="en-US"/>
        </w:rPr>
        <w:t xml:space="preserve">má právo iniciovať dodatok k </w:t>
      </w:r>
      <w:r w:rsidR="0031665C">
        <w:rPr>
          <w:rFonts w:asciiTheme="minorHAnsi" w:hAnsiTheme="minorHAnsi"/>
          <w:lang w:eastAsia="en-US"/>
        </w:rPr>
        <w:t>z</w:t>
      </w:r>
      <w:r w:rsidR="00010383" w:rsidRPr="00CF2D1E">
        <w:rPr>
          <w:rFonts w:asciiTheme="minorHAnsi" w:hAnsiTheme="minorHAnsi"/>
          <w:lang w:eastAsia="en-US"/>
        </w:rPr>
        <w:t xml:space="preserve">mluve o NFP aj bez predchádzajúcej písomnej žiadosti Prijímateľa za predpokladu, ak sa uvedeným krokom zabezpečí úspešná </w:t>
      </w:r>
      <w:r w:rsidR="00F46C7A" w:rsidRPr="00CF2D1E">
        <w:rPr>
          <w:rFonts w:asciiTheme="minorHAnsi" w:hAnsiTheme="minorHAnsi"/>
          <w:lang w:eastAsia="en-US"/>
        </w:rPr>
        <w:br/>
      </w:r>
      <w:r w:rsidR="00010383" w:rsidRPr="00CF2D1E">
        <w:rPr>
          <w:rFonts w:asciiTheme="minorHAnsi" w:hAnsiTheme="minorHAnsi"/>
          <w:lang w:eastAsia="en-US"/>
        </w:rPr>
        <w:t xml:space="preserve">a riadna implementácia projektu s prihliadnutím na zabezpečenie naplnenia cieľov projektu </w:t>
      </w:r>
      <w:r w:rsidR="00F46C7A" w:rsidRPr="00CF2D1E">
        <w:rPr>
          <w:rFonts w:asciiTheme="minorHAnsi" w:hAnsiTheme="minorHAnsi"/>
          <w:lang w:eastAsia="en-US"/>
        </w:rPr>
        <w:br/>
      </w:r>
      <w:r w:rsidR="00010383" w:rsidRPr="00CF2D1E">
        <w:rPr>
          <w:rFonts w:asciiTheme="minorHAnsi" w:hAnsiTheme="minorHAnsi"/>
          <w:lang w:eastAsia="en-US"/>
        </w:rPr>
        <w:t xml:space="preserve">a s prihliadnutím na VZP článok 2 odsek 5, kedy sa zmluvné strany zaviazali vzájomne poskytnúť si všetku potrebnú súčinnosť na plnenie záväzkov z tejto </w:t>
      </w:r>
      <w:r w:rsidR="0031665C">
        <w:rPr>
          <w:rFonts w:asciiTheme="minorHAnsi" w:hAnsiTheme="minorHAnsi"/>
          <w:lang w:eastAsia="en-US"/>
        </w:rPr>
        <w:t>z</w:t>
      </w:r>
      <w:r w:rsidR="00010383" w:rsidRPr="00CF2D1E">
        <w:rPr>
          <w:rFonts w:asciiTheme="minorHAnsi" w:hAnsiTheme="minorHAnsi"/>
          <w:lang w:eastAsia="en-US"/>
        </w:rPr>
        <w:t xml:space="preserve">mluvy o  </w:t>
      </w:r>
      <w:r w:rsidR="00010383" w:rsidRPr="00CF2D1E">
        <w:rPr>
          <w:rFonts w:asciiTheme="minorHAnsi" w:hAnsiTheme="minorHAnsi"/>
        </w:rPr>
        <w:t xml:space="preserve">NFP. </w:t>
      </w:r>
    </w:p>
    <w:p w14:paraId="132013E9" w14:textId="42A380B3" w:rsidR="0079520C" w:rsidRPr="00CF2D1E" w:rsidRDefault="0079520C" w:rsidP="00215368">
      <w:pPr>
        <w:spacing w:before="120"/>
        <w:rPr>
          <w:rFonts w:asciiTheme="minorHAnsi" w:hAnsiTheme="minorHAnsi"/>
        </w:rPr>
      </w:pPr>
      <w:r w:rsidRPr="00CF2D1E">
        <w:rPr>
          <w:rFonts w:asciiTheme="minorHAnsi" w:hAnsiTheme="minorHAnsi"/>
        </w:rPr>
        <w:t xml:space="preserve">Dodatok k </w:t>
      </w:r>
      <w:r w:rsidR="0031665C">
        <w:rPr>
          <w:rFonts w:asciiTheme="minorHAnsi" w:hAnsiTheme="minorHAnsi"/>
        </w:rPr>
        <w:t>z</w:t>
      </w:r>
      <w:r w:rsidRPr="00CF2D1E">
        <w:rPr>
          <w:rFonts w:asciiTheme="minorHAnsi" w:hAnsiTheme="minorHAnsi"/>
        </w:rPr>
        <w:t>mluve o NFP nadobúda platnosť dňom</w:t>
      </w:r>
      <w:r w:rsidR="002E43E5" w:rsidRPr="00CF2D1E">
        <w:rPr>
          <w:rFonts w:asciiTheme="minorHAnsi" w:hAnsiTheme="minorHAnsi"/>
        </w:rPr>
        <w:t>,</w:t>
      </w:r>
      <w:r w:rsidRPr="00CF2D1E">
        <w:rPr>
          <w:rFonts w:asciiTheme="minorHAnsi" w:hAnsiTheme="minorHAnsi"/>
        </w:rPr>
        <w:t xml:space="preserve"> </w:t>
      </w:r>
      <w:r w:rsidR="002E43E5" w:rsidRPr="00CF2D1E">
        <w:rPr>
          <w:rFonts w:asciiTheme="minorHAnsi" w:eastAsia="Times New Roman" w:hAnsiTheme="minorHAnsi"/>
        </w:rPr>
        <w:t xml:space="preserve">keď prijatý návrh na uzavretie </w:t>
      </w:r>
      <w:r w:rsidR="0031665C">
        <w:rPr>
          <w:rFonts w:asciiTheme="minorHAnsi" w:eastAsia="Times New Roman" w:hAnsiTheme="minorHAnsi"/>
        </w:rPr>
        <w:t>z</w:t>
      </w:r>
      <w:r w:rsidR="002E43E5" w:rsidRPr="00CF2D1E">
        <w:rPr>
          <w:rFonts w:asciiTheme="minorHAnsi" w:eastAsia="Times New Roman" w:hAnsiTheme="minorHAnsi"/>
        </w:rPr>
        <w:t>mluvy o NFP bude doručený Poskytovateľovi</w:t>
      </w:r>
      <w:r w:rsidR="003B3196" w:rsidRPr="00CF2D1E">
        <w:rPr>
          <w:rFonts w:asciiTheme="minorHAnsi" w:eastAsia="Times New Roman" w:hAnsiTheme="minorHAnsi"/>
        </w:rPr>
        <w:t xml:space="preserve"> </w:t>
      </w:r>
      <w:r w:rsidRPr="00CF2D1E">
        <w:rPr>
          <w:rFonts w:asciiTheme="minorHAnsi" w:hAnsiTheme="minorHAnsi"/>
        </w:rPr>
        <w:t>a účinnosť v súlade s § 47a ods.</w:t>
      </w:r>
      <w:r w:rsidR="009D7D9D">
        <w:rPr>
          <w:rFonts w:asciiTheme="minorHAnsi" w:hAnsiTheme="minorHAnsi"/>
        </w:rPr>
        <w:t xml:space="preserve"> </w:t>
      </w:r>
      <w:r w:rsidRPr="00CF2D1E">
        <w:rPr>
          <w:rFonts w:asciiTheme="minorHAnsi" w:hAnsiTheme="minorHAnsi"/>
        </w:rPr>
        <w:t xml:space="preserve">2 Občianskeho zákonníka nadobúda dňom nasledujúcim po dni jeho zverejnenia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 xml:space="preserve">v Centrálnom registri zmlúv. </w:t>
      </w:r>
    </w:p>
    <w:p w14:paraId="50A882F2" w14:textId="4C0BB654" w:rsidR="008207C0" w:rsidRPr="00CF2D1E" w:rsidRDefault="008207C0" w:rsidP="00215368">
      <w:pPr>
        <w:spacing w:before="120"/>
        <w:rPr>
          <w:rFonts w:asciiTheme="minorHAnsi" w:hAnsiTheme="minorHAnsi"/>
        </w:rPr>
      </w:pPr>
      <w:r w:rsidRPr="00CF2D1E">
        <w:rPr>
          <w:rFonts w:asciiTheme="minorHAnsi" w:hAnsiTheme="minorHAnsi"/>
        </w:rPr>
        <w:t xml:space="preserve">V prípade, že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 xml:space="preserve">aj Prijímateľ sú povinné osoby podľa zákona č. 211/2000 Z. z. </w:t>
      </w:r>
      <w:r w:rsidR="00F46C7A" w:rsidRPr="00CF2D1E">
        <w:rPr>
          <w:rFonts w:asciiTheme="minorHAnsi" w:hAnsiTheme="minorHAnsi"/>
        </w:rPr>
        <w:br/>
      </w:r>
      <w:r w:rsidRPr="00CF2D1E">
        <w:rPr>
          <w:rFonts w:asciiTheme="minorHAnsi" w:hAnsiTheme="minorHAnsi"/>
        </w:rPr>
        <w:t xml:space="preserve">o slobodnom prístupe k informáciám v znení neskorších predpisov, je pre nadobudnutie účinnosti rozhodujúce prvé zverejnenie Dodatku k </w:t>
      </w:r>
      <w:r w:rsidR="0031665C">
        <w:rPr>
          <w:rFonts w:asciiTheme="minorHAnsi" w:hAnsiTheme="minorHAnsi"/>
        </w:rPr>
        <w:t>z</w:t>
      </w:r>
      <w:r w:rsidRPr="00CF2D1E">
        <w:rPr>
          <w:rFonts w:asciiTheme="minorHAnsi" w:hAnsiTheme="minorHAnsi"/>
        </w:rPr>
        <w:t>mluve o NFP</w:t>
      </w:r>
      <w:r w:rsidR="00E577AC" w:rsidRPr="00CF2D1E">
        <w:rPr>
          <w:rFonts w:asciiTheme="minorHAnsi" w:hAnsiTheme="minorHAnsi"/>
        </w:rPr>
        <w:t xml:space="preserve">, ktoré zabezpečí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00E577AC" w:rsidRPr="00CF2D1E">
        <w:rPr>
          <w:rFonts w:asciiTheme="minorHAnsi" w:hAnsiTheme="minorHAnsi"/>
        </w:rPr>
        <w:t>a</w:t>
      </w:r>
      <w:r w:rsidRPr="00CF2D1E">
        <w:rPr>
          <w:rFonts w:asciiTheme="minorHAnsi" w:hAnsiTheme="minorHAnsi"/>
        </w:rPr>
        <w:t xml:space="preserve"> </w:t>
      </w:r>
      <w:r w:rsidRPr="00CF2D1E">
        <w:rPr>
          <w:rFonts w:asciiTheme="minorHAnsi" w:eastAsia="Times New Roman" w:hAnsiTheme="minorHAnsi"/>
        </w:rPr>
        <w:t xml:space="preserve">o dátume zverejnenia </w:t>
      </w:r>
      <w:r w:rsidR="00E577AC" w:rsidRPr="00CF2D1E">
        <w:rPr>
          <w:rFonts w:asciiTheme="minorHAnsi" w:hAnsiTheme="minorHAnsi"/>
        </w:rPr>
        <w:t>informuje Prijímateľa</w:t>
      </w:r>
      <w:r w:rsidRPr="00CF2D1E">
        <w:rPr>
          <w:rFonts w:asciiTheme="minorHAnsi" w:hAnsiTheme="minorHAnsi"/>
        </w:rPr>
        <w:t>.</w:t>
      </w:r>
    </w:p>
    <w:p w14:paraId="0393F663" w14:textId="7248D5F1" w:rsidR="00382CDF" w:rsidRPr="00CF2D1E" w:rsidRDefault="0079520C" w:rsidP="00215368">
      <w:pPr>
        <w:spacing w:before="120"/>
        <w:rPr>
          <w:rFonts w:asciiTheme="minorHAnsi" w:hAnsiTheme="minorHAnsi"/>
        </w:rPr>
      </w:pPr>
      <w:r w:rsidRPr="00CF2D1E">
        <w:rPr>
          <w:rFonts w:asciiTheme="minorHAnsi" w:hAnsiTheme="minorHAnsi"/>
        </w:rPr>
        <w:lastRenderedPageBreak/>
        <w:t xml:space="preserve">Prijímateľ je oprávnený rozhodnúť </w:t>
      </w:r>
      <w:r w:rsidR="00382CDF" w:rsidRPr="00CF2D1E">
        <w:rPr>
          <w:rFonts w:asciiTheme="minorHAnsi" w:hAnsiTheme="minorHAnsi"/>
        </w:rPr>
        <w:t xml:space="preserve">o nevyužití poskytnutej minimálnej lehoty </w:t>
      </w:r>
      <w:r w:rsidRPr="00CF2D1E">
        <w:rPr>
          <w:rFonts w:asciiTheme="minorHAnsi" w:hAnsiTheme="minorHAnsi"/>
        </w:rPr>
        <w:t>určen</w:t>
      </w:r>
      <w:r w:rsidR="00382CDF" w:rsidRPr="00CF2D1E">
        <w:rPr>
          <w:rFonts w:asciiTheme="minorHAnsi" w:hAnsiTheme="minorHAnsi"/>
        </w:rPr>
        <w:t>ej</w:t>
      </w:r>
      <w:r w:rsidRPr="00CF2D1E">
        <w:rPr>
          <w:rFonts w:asciiTheme="minorHAnsi" w:hAnsiTheme="minorHAnsi"/>
        </w:rPr>
        <w:t xml:space="preserve">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na prijatie návrhu dodatku k </w:t>
      </w:r>
      <w:r w:rsidR="0031665C">
        <w:rPr>
          <w:rFonts w:asciiTheme="minorHAnsi" w:hAnsiTheme="minorHAnsi"/>
        </w:rPr>
        <w:t>z</w:t>
      </w:r>
      <w:r w:rsidRPr="00CF2D1E">
        <w:rPr>
          <w:rFonts w:asciiTheme="minorHAnsi" w:hAnsiTheme="minorHAnsi"/>
        </w:rPr>
        <w:t>mluve o  NFP a o následnom prijatí resp. odmietnutí návrhu na uzavretie Dodatku k </w:t>
      </w:r>
      <w:r w:rsidR="0031665C">
        <w:rPr>
          <w:rFonts w:asciiTheme="minorHAnsi" w:hAnsiTheme="minorHAnsi"/>
        </w:rPr>
        <w:t>z</w:t>
      </w:r>
      <w:r w:rsidRPr="00CF2D1E">
        <w:rPr>
          <w:rFonts w:asciiTheme="minorHAnsi" w:hAnsiTheme="minorHAnsi"/>
        </w:rPr>
        <w:t xml:space="preserve">mluve o NFP.  </w:t>
      </w:r>
    </w:p>
    <w:p w14:paraId="5E5FF753" w14:textId="7EDA4D0D" w:rsidR="008207C0" w:rsidRPr="00CF2D1E" w:rsidRDefault="008207C0" w:rsidP="00CF2D1E">
      <w:pPr>
        <w:shd w:val="clear" w:color="auto" w:fill="FBD4B4" w:themeFill="accent6" w:themeFillTint="66"/>
        <w:spacing w:before="120"/>
        <w:rPr>
          <w:rFonts w:asciiTheme="minorHAnsi" w:hAnsiTheme="minorHAnsi"/>
          <w:b/>
          <w:color w:val="365F91"/>
        </w:rPr>
      </w:pPr>
      <w:r w:rsidRPr="00CF2D1E">
        <w:rPr>
          <w:rFonts w:asciiTheme="minorHAnsi" w:hAnsiTheme="minorHAnsi"/>
          <w:b/>
          <w:color w:val="365F91"/>
        </w:rPr>
        <w:t xml:space="preserve">Na </w:t>
      </w:r>
      <w:r w:rsidR="007622CE" w:rsidRPr="00CF2D1E">
        <w:rPr>
          <w:rFonts w:asciiTheme="minorHAnsi" w:hAnsiTheme="minorHAnsi"/>
          <w:b/>
          <w:color w:val="365F91"/>
        </w:rPr>
        <w:t xml:space="preserve">schválenie zmeny </w:t>
      </w:r>
      <w:r w:rsidR="0031665C">
        <w:rPr>
          <w:rFonts w:asciiTheme="minorHAnsi" w:hAnsiTheme="minorHAnsi"/>
          <w:b/>
          <w:color w:val="365F91"/>
        </w:rPr>
        <w:t>z</w:t>
      </w:r>
      <w:r w:rsidR="007622CE" w:rsidRPr="00CF2D1E">
        <w:rPr>
          <w:rFonts w:asciiTheme="minorHAnsi" w:hAnsiTheme="minorHAnsi"/>
          <w:b/>
          <w:color w:val="365F91"/>
        </w:rPr>
        <w:t xml:space="preserve">mluvy o  NFP, ani na </w:t>
      </w:r>
      <w:r w:rsidRPr="00CF2D1E">
        <w:rPr>
          <w:rFonts w:asciiTheme="minorHAnsi" w:hAnsiTheme="minorHAnsi"/>
          <w:b/>
          <w:color w:val="365F91"/>
        </w:rPr>
        <w:t xml:space="preserve">uzatvorenie </w:t>
      </w:r>
      <w:r w:rsidR="00FE3482" w:rsidRPr="00CF2D1E">
        <w:rPr>
          <w:rFonts w:asciiTheme="minorHAnsi" w:hAnsiTheme="minorHAnsi"/>
          <w:b/>
          <w:color w:val="365F91"/>
        </w:rPr>
        <w:t>D</w:t>
      </w:r>
      <w:r w:rsidRPr="00CF2D1E">
        <w:rPr>
          <w:rFonts w:asciiTheme="minorHAnsi" w:hAnsiTheme="minorHAnsi"/>
          <w:b/>
          <w:color w:val="365F91"/>
        </w:rPr>
        <w:t>odatku k </w:t>
      </w:r>
      <w:r w:rsidR="0031665C">
        <w:rPr>
          <w:rFonts w:asciiTheme="minorHAnsi" w:hAnsiTheme="minorHAnsi"/>
          <w:b/>
          <w:color w:val="365F91"/>
        </w:rPr>
        <w:t>z</w:t>
      </w:r>
      <w:r w:rsidRPr="00CF2D1E">
        <w:rPr>
          <w:rFonts w:asciiTheme="minorHAnsi" w:hAnsiTheme="minorHAnsi"/>
          <w:b/>
          <w:color w:val="365F91"/>
        </w:rPr>
        <w:t>mluve o  NFP nie je právny nárok.</w:t>
      </w:r>
    </w:p>
    <w:p w14:paraId="3CF942E1" w14:textId="77777777" w:rsidR="00CF0059" w:rsidRPr="00CF2D1E" w:rsidRDefault="00CF0059" w:rsidP="00CF2D1E">
      <w:pPr>
        <w:rPr>
          <w:rFonts w:asciiTheme="minorHAnsi" w:hAnsiTheme="minorHAnsi"/>
          <w:lang w:eastAsia="en-US"/>
        </w:rPr>
      </w:pPr>
    </w:p>
    <w:p w14:paraId="719E626A" w14:textId="77777777" w:rsidR="00E92475" w:rsidRPr="00CF2D1E" w:rsidRDefault="003B3196" w:rsidP="00215368">
      <w:pPr>
        <w:shd w:val="clear" w:color="auto" w:fill="FBD4B4" w:themeFill="accent6" w:themeFillTint="66"/>
        <w:rPr>
          <w:rFonts w:asciiTheme="minorHAnsi" w:hAnsiTheme="minorHAnsi"/>
          <w:b/>
          <w:color w:val="365F91"/>
        </w:rPr>
      </w:pPr>
      <w:r w:rsidRPr="00CF2D1E">
        <w:rPr>
          <w:rFonts w:asciiTheme="minorHAnsi" w:hAnsiTheme="minorHAnsi"/>
          <w:b/>
          <w:color w:val="365F91"/>
        </w:rPr>
        <w:t>Z</w:t>
      </w:r>
      <w:r w:rsidR="00E92475" w:rsidRPr="00CF2D1E">
        <w:rPr>
          <w:rFonts w:asciiTheme="minorHAnsi" w:hAnsiTheme="minorHAnsi"/>
          <w:b/>
          <w:color w:val="365F91"/>
        </w:rPr>
        <w:t>men</w:t>
      </w:r>
      <w:r w:rsidRPr="00CF2D1E">
        <w:rPr>
          <w:rFonts w:asciiTheme="minorHAnsi" w:hAnsiTheme="minorHAnsi"/>
          <w:b/>
          <w:color w:val="365F91"/>
        </w:rPr>
        <w:t>a</w:t>
      </w:r>
      <w:r w:rsidR="00E92475" w:rsidRPr="00CF2D1E">
        <w:rPr>
          <w:rFonts w:asciiTheme="minorHAnsi" w:hAnsiTheme="minorHAnsi"/>
          <w:b/>
          <w:color w:val="365F91"/>
        </w:rPr>
        <w:t xml:space="preserve"> </w:t>
      </w:r>
      <w:r w:rsidR="00E0765E" w:rsidRPr="00CF2D1E">
        <w:rPr>
          <w:rFonts w:asciiTheme="minorHAnsi" w:hAnsiTheme="minorHAnsi"/>
          <w:b/>
          <w:color w:val="365F91"/>
        </w:rPr>
        <w:t xml:space="preserve">Rozhodnutia </w:t>
      </w:r>
      <w:r w:rsidR="00E92475" w:rsidRPr="00CF2D1E">
        <w:rPr>
          <w:rFonts w:asciiTheme="minorHAnsi" w:hAnsiTheme="minorHAnsi"/>
          <w:b/>
          <w:color w:val="365F91"/>
        </w:rPr>
        <w:t>o</w:t>
      </w:r>
      <w:r w:rsidR="00071A11" w:rsidRPr="00CF2D1E">
        <w:rPr>
          <w:rFonts w:asciiTheme="minorHAnsi" w:hAnsiTheme="minorHAnsi"/>
          <w:b/>
          <w:color w:val="365F91"/>
        </w:rPr>
        <w:t> </w:t>
      </w:r>
      <w:r w:rsidR="00E92475" w:rsidRPr="00CF2D1E">
        <w:rPr>
          <w:rFonts w:asciiTheme="minorHAnsi" w:hAnsiTheme="minorHAnsi"/>
          <w:b/>
          <w:color w:val="365F91"/>
        </w:rPr>
        <w:t>schválení</w:t>
      </w:r>
      <w:r w:rsidR="00071A11" w:rsidRPr="00CF2D1E">
        <w:rPr>
          <w:rFonts w:asciiTheme="minorHAnsi" w:hAnsiTheme="minorHAnsi"/>
          <w:b/>
          <w:color w:val="365F91"/>
        </w:rPr>
        <w:t xml:space="preserve"> </w:t>
      </w:r>
    </w:p>
    <w:p w14:paraId="643273CB" w14:textId="7AD12B60" w:rsidR="00B303F6" w:rsidRPr="00CF2D1E" w:rsidRDefault="00E92475" w:rsidP="00215368">
      <w:pPr>
        <w:spacing w:before="120"/>
        <w:rPr>
          <w:rFonts w:asciiTheme="minorHAnsi" w:hAnsiTheme="minorHAnsi"/>
        </w:rPr>
      </w:pPr>
      <w:r w:rsidRPr="00CF2D1E">
        <w:rPr>
          <w:rFonts w:asciiTheme="minorHAnsi" w:hAnsiTheme="minorHAnsi"/>
          <w:bCs/>
        </w:rPr>
        <w:t>Pri projektoch, kde Rozhodnutie o schválení</w:t>
      </w:r>
      <w:r w:rsidR="00071A11" w:rsidRPr="00CF2D1E">
        <w:rPr>
          <w:rFonts w:asciiTheme="minorHAnsi" w:hAnsiTheme="minorHAnsi"/>
          <w:bCs/>
        </w:rPr>
        <w:t xml:space="preserve"> </w:t>
      </w:r>
      <w:r w:rsidRPr="00CF2D1E">
        <w:rPr>
          <w:rFonts w:asciiTheme="minorHAnsi" w:hAnsiTheme="minorHAnsi"/>
          <w:bCs/>
        </w:rPr>
        <w:t xml:space="preserve">nahrádza </w:t>
      </w:r>
      <w:r w:rsidR="0031665C">
        <w:rPr>
          <w:rFonts w:asciiTheme="minorHAnsi" w:hAnsiTheme="minorHAnsi"/>
          <w:bCs/>
        </w:rPr>
        <w:t>z</w:t>
      </w:r>
      <w:r w:rsidRPr="00CF2D1E">
        <w:rPr>
          <w:rFonts w:asciiTheme="minorHAnsi" w:hAnsiTheme="minorHAnsi"/>
          <w:bCs/>
        </w:rPr>
        <w:t xml:space="preserve">mluvu o  NFP, </w:t>
      </w:r>
      <w:r w:rsidR="00D81B71" w:rsidRPr="00CF2D1E">
        <w:rPr>
          <w:rFonts w:asciiTheme="minorHAnsi" w:hAnsiTheme="minorHAnsi"/>
          <w:lang w:eastAsia="en-US"/>
        </w:rPr>
        <w:t>RO</w:t>
      </w:r>
      <w:r w:rsidR="00D81B71" w:rsidRPr="00CF2D1E" w:rsidDel="00D81B71">
        <w:rPr>
          <w:rFonts w:asciiTheme="minorHAnsi" w:hAnsiTheme="minorHAnsi"/>
          <w:bCs/>
        </w:rPr>
        <w:t xml:space="preserve"> </w:t>
      </w:r>
      <w:r w:rsidRPr="00CF2D1E">
        <w:rPr>
          <w:rFonts w:asciiTheme="minorHAnsi" w:hAnsiTheme="minorHAnsi"/>
          <w:bCs/>
        </w:rPr>
        <w:t xml:space="preserve">v prípade </w:t>
      </w:r>
      <w:r w:rsidR="00B303F6" w:rsidRPr="00CF2D1E">
        <w:rPr>
          <w:rFonts w:asciiTheme="minorHAnsi" w:hAnsiTheme="minorHAnsi"/>
          <w:bCs/>
        </w:rPr>
        <w:t xml:space="preserve">schválených </w:t>
      </w:r>
      <w:r w:rsidRPr="00CF2D1E">
        <w:rPr>
          <w:rFonts w:asciiTheme="minorHAnsi" w:hAnsiTheme="minorHAnsi"/>
          <w:bCs/>
        </w:rPr>
        <w:t xml:space="preserve">zmien projektu </w:t>
      </w:r>
      <w:r w:rsidR="00B303F6" w:rsidRPr="00CF2D1E">
        <w:rPr>
          <w:rFonts w:asciiTheme="minorHAnsi" w:hAnsiTheme="minorHAnsi"/>
        </w:rPr>
        <w:t xml:space="preserve">vypracuje návrh </w:t>
      </w:r>
      <w:r w:rsidR="00E577AC" w:rsidRPr="00CF2D1E">
        <w:rPr>
          <w:rFonts w:asciiTheme="minorHAnsi" w:hAnsiTheme="minorHAnsi"/>
        </w:rPr>
        <w:t xml:space="preserve">Oznámenia </w:t>
      </w:r>
      <w:r w:rsidR="002E43E5" w:rsidRPr="00CF2D1E">
        <w:rPr>
          <w:rFonts w:asciiTheme="minorHAnsi" w:hAnsiTheme="minorHAnsi"/>
        </w:rPr>
        <w:t xml:space="preserve">o zmene príloh </w:t>
      </w:r>
      <w:r w:rsidR="003B3196" w:rsidRPr="00CF2D1E">
        <w:rPr>
          <w:rFonts w:asciiTheme="minorHAnsi" w:hAnsiTheme="minorHAnsi"/>
        </w:rPr>
        <w:t>R</w:t>
      </w:r>
      <w:r w:rsidR="002E43E5" w:rsidRPr="00CF2D1E">
        <w:rPr>
          <w:rFonts w:asciiTheme="minorHAnsi" w:hAnsiTheme="minorHAnsi"/>
        </w:rPr>
        <w:t xml:space="preserve">ozhodnutia o schválení žiadosti o poskytnutie </w:t>
      </w:r>
      <w:r w:rsidR="006C0F47" w:rsidRPr="00CF2D1E">
        <w:rPr>
          <w:rFonts w:asciiTheme="minorHAnsi" w:hAnsiTheme="minorHAnsi"/>
        </w:rPr>
        <w:t>nenávratného finančného príspevku</w:t>
      </w:r>
      <w:r w:rsidR="003B3196" w:rsidRPr="00CF2D1E">
        <w:rPr>
          <w:rFonts w:asciiTheme="minorHAnsi" w:hAnsiTheme="minorHAnsi"/>
        </w:rPr>
        <w:t xml:space="preserve"> </w:t>
      </w:r>
      <w:r w:rsidR="00E0765E" w:rsidRPr="00CF2D1E">
        <w:rPr>
          <w:rFonts w:asciiTheme="minorHAnsi" w:hAnsiTheme="minorHAnsi"/>
        </w:rPr>
        <w:t xml:space="preserve">(ďalej aj „Oznámenie o zmene príloh Rozhodnutia o schválení“) </w:t>
      </w:r>
      <w:r w:rsidR="00053BD7" w:rsidRPr="00CF2D1E">
        <w:rPr>
          <w:rFonts w:asciiTheme="minorHAnsi" w:hAnsiTheme="minorHAnsi"/>
        </w:rPr>
        <w:t xml:space="preserve">a </w:t>
      </w:r>
      <w:r w:rsidR="00B303F6" w:rsidRPr="00CF2D1E">
        <w:rPr>
          <w:rFonts w:asciiTheme="minorHAnsi" w:hAnsiTheme="minorHAnsi"/>
        </w:rPr>
        <w:t xml:space="preserve">po </w:t>
      </w:r>
      <w:r w:rsidR="00071A11" w:rsidRPr="00CF2D1E">
        <w:rPr>
          <w:rFonts w:asciiTheme="minorHAnsi" w:hAnsiTheme="minorHAnsi"/>
        </w:rPr>
        <w:t xml:space="preserve">elektronickom </w:t>
      </w:r>
      <w:r w:rsidR="00B303F6" w:rsidRPr="00CF2D1E">
        <w:rPr>
          <w:rFonts w:asciiTheme="minorHAnsi" w:hAnsiTheme="minorHAnsi"/>
        </w:rPr>
        <w:t xml:space="preserve">podpise štatutárnym orgánom </w:t>
      </w:r>
      <w:r w:rsidR="00D81B71" w:rsidRPr="00CF2D1E">
        <w:rPr>
          <w:rFonts w:asciiTheme="minorHAnsi" w:hAnsiTheme="minorHAnsi"/>
          <w:lang w:eastAsia="en-US"/>
        </w:rPr>
        <w:t>RO</w:t>
      </w:r>
      <w:r w:rsidR="00B303F6" w:rsidRPr="00CF2D1E">
        <w:rPr>
          <w:rFonts w:asciiTheme="minorHAnsi" w:hAnsiTheme="minorHAnsi"/>
        </w:rPr>
        <w:t xml:space="preserve">, resp. jeho zástupcom </w:t>
      </w:r>
      <w:r w:rsidR="00071A11" w:rsidRPr="00CF2D1E">
        <w:rPr>
          <w:rFonts w:asciiTheme="minorHAnsi" w:hAnsiTheme="minorHAnsi"/>
        </w:rPr>
        <w:t xml:space="preserve">ho </w:t>
      </w:r>
      <w:r w:rsidR="00053BD7" w:rsidRPr="00CF2D1E">
        <w:rPr>
          <w:rFonts w:asciiTheme="minorHAnsi" w:hAnsiTheme="minorHAnsi"/>
        </w:rPr>
        <w:t xml:space="preserve">zašle </w:t>
      </w:r>
      <w:r w:rsidR="00071A11" w:rsidRPr="00CF2D1E">
        <w:rPr>
          <w:rFonts w:asciiTheme="minorHAnsi" w:hAnsiTheme="minorHAnsi"/>
        </w:rPr>
        <w:t>emailom</w:t>
      </w:r>
      <w:r w:rsidR="00053BD7" w:rsidRPr="00CF2D1E">
        <w:rPr>
          <w:rFonts w:asciiTheme="minorHAnsi" w:hAnsiTheme="minorHAnsi"/>
        </w:rPr>
        <w:t xml:space="preserve"> </w:t>
      </w:r>
      <w:r w:rsidR="00B303F6" w:rsidRPr="00CF2D1E">
        <w:rPr>
          <w:rFonts w:asciiTheme="minorHAnsi" w:hAnsiTheme="minorHAnsi"/>
        </w:rPr>
        <w:t>Prijímateľovi</w:t>
      </w:r>
      <w:r w:rsidR="00053BD7" w:rsidRPr="00CF2D1E">
        <w:rPr>
          <w:rFonts w:asciiTheme="minorHAnsi" w:hAnsiTheme="minorHAnsi"/>
        </w:rPr>
        <w:t>.</w:t>
      </w:r>
      <w:r w:rsidR="00B303F6" w:rsidRPr="00CF2D1E">
        <w:rPr>
          <w:rFonts w:asciiTheme="minorHAnsi" w:hAnsiTheme="minorHAnsi"/>
        </w:rPr>
        <w:t xml:space="preserve"> </w:t>
      </w:r>
      <w:r w:rsidR="002E43E5" w:rsidRPr="00CF2D1E">
        <w:rPr>
          <w:rFonts w:asciiTheme="minorHAnsi" w:hAnsiTheme="minorHAnsi"/>
        </w:rPr>
        <w:t>Oznámeni</w:t>
      </w:r>
      <w:r w:rsidR="003B3196" w:rsidRPr="00CF2D1E">
        <w:rPr>
          <w:rFonts w:asciiTheme="minorHAnsi" w:hAnsiTheme="minorHAnsi"/>
        </w:rPr>
        <w:t>e</w:t>
      </w:r>
      <w:r w:rsidR="002E43E5" w:rsidRPr="00CF2D1E">
        <w:rPr>
          <w:rFonts w:asciiTheme="minorHAnsi" w:hAnsiTheme="minorHAnsi"/>
        </w:rPr>
        <w:t xml:space="preserve"> o zmene príloh </w:t>
      </w:r>
      <w:r w:rsidR="00E0765E" w:rsidRPr="00CF2D1E">
        <w:rPr>
          <w:rFonts w:asciiTheme="minorHAnsi" w:hAnsiTheme="minorHAnsi"/>
        </w:rPr>
        <w:t xml:space="preserve">Rozhodnutia </w:t>
      </w:r>
      <w:r w:rsidR="00071A11" w:rsidRPr="00CF2D1E">
        <w:rPr>
          <w:rFonts w:asciiTheme="minorHAnsi" w:hAnsiTheme="minorHAnsi"/>
        </w:rPr>
        <w:t xml:space="preserve">o schválení </w:t>
      </w:r>
      <w:r w:rsidR="00FE3B55" w:rsidRPr="00CF2D1E">
        <w:rPr>
          <w:rFonts w:asciiTheme="minorHAnsi" w:eastAsia="Times New Roman" w:hAnsiTheme="minorHAnsi"/>
          <w:lang w:eastAsia="en-US"/>
        </w:rPr>
        <w:t xml:space="preserve">nadobúda platnosť </w:t>
      </w:r>
      <w:r w:rsidR="002E43E5" w:rsidRPr="00CF2D1E">
        <w:rPr>
          <w:rFonts w:asciiTheme="minorHAnsi" w:eastAsia="Times New Roman" w:hAnsiTheme="minorHAnsi"/>
          <w:lang w:eastAsia="en-US"/>
        </w:rPr>
        <w:t xml:space="preserve">a účinnosť </w:t>
      </w:r>
      <w:r w:rsidR="00FE3B55" w:rsidRPr="00CF2D1E">
        <w:rPr>
          <w:rFonts w:asciiTheme="minorHAnsi" w:eastAsia="Times New Roman" w:hAnsiTheme="minorHAnsi"/>
          <w:lang w:eastAsia="en-US"/>
        </w:rPr>
        <w:t xml:space="preserve">dňom </w:t>
      </w:r>
      <w:r w:rsidR="002E43E5" w:rsidRPr="00CF2D1E">
        <w:rPr>
          <w:rFonts w:asciiTheme="minorHAnsi" w:eastAsia="Times New Roman" w:hAnsiTheme="minorHAnsi"/>
          <w:lang w:eastAsia="en-US"/>
        </w:rPr>
        <w:t>doručenia Prijímateľovi</w:t>
      </w:r>
      <w:r w:rsidR="00071A11" w:rsidRPr="00CF2D1E">
        <w:rPr>
          <w:rFonts w:asciiTheme="minorHAnsi" w:eastAsia="Times New Roman" w:hAnsiTheme="minorHAnsi"/>
          <w:lang w:eastAsia="en-US"/>
        </w:rPr>
        <w:t xml:space="preserve"> emailom</w:t>
      </w:r>
      <w:r w:rsidR="00FE3B55" w:rsidRPr="00CF2D1E">
        <w:rPr>
          <w:rFonts w:asciiTheme="minorHAnsi" w:hAnsiTheme="minorHAnsi"/>
        </w:rPr>
        <w:t xml:space="preserve">. </w:t>
      </w:r>
    </w:p>
    <w:p w14:paraId="7E91132D" w14:textId="77777777" w:rsidR="00E92475" w:rsidRPr="00CF2D1E" w:rsidRDefault="00E92475" w:rsidP="00215368">
      <w:pPr>
        <w:rPr>
          <w:rFonts w:asciiTheme="minorHAnsi" w:hAnsiTheme="minorHAnsi"/>
        </w:rPr>
      </w:pPr>
    </w:p>
    <w:p w14:paraId="1E999CC9" w14:textId="77777777" w:rsidR="008207C0" w:rsidRPr="00CF2D1E" w:rsidRDefault="008207C0" w:rsidP="00215368">
      <w:pPr>
        <w:pStyle w:val="Nadpis3"/>
        <w:spacing w:before="0" w:after="120"/>
        <w:rPr>
          <w:rFonts w:asciiTheme="minorHAnsi" w:hAnsiTheme="minorHAnsi"/>
          <w:color w:val="365F91"/>
        </w:rPr>
      </w:pPr>
      <w:bookmarkStart w:id="360" w:name="_Toc106134794"/>
      <w:r w:rsidRPr="00CF2D1E">
        <w:rPr>
          <w:rFonts w:asciiTheme="minorHAnsi" w:hAnsiTheme="minorHAnsi"/>
          <w:color w:val="365F91"/>
        </w:rPr>
        <w:t>4.5.1 Zmenové konanie z iniciatívy Prijímateľa</w:t>
      </w:r>
      <w:bookmarkEnd w:id="360"/>
    </w:p>
    <w:p w14:paraId="0620932E" w14:textId="77777777" w:rsidR="008207C0" w:rsidRPr="00CF2D1E" w:rsidRDefault="008207C0" w:rsidP="00215368">
      <w:pPr>
        <w:pStyle w:val="Nadpis3"/>
        <w:rPr>
          <w:rFonts w:asciiTheme="minorHAnsi" w:hAnsiTheme="minorHAnsi"/>
          <w:i/>
          <w:color w:val="365F91"/>
        </w:rPr>
      </w:pPr>
      <w:bookmarkStart w:id="361" w:name="_Toc106134795"/>
      <w:r w:rsidRPr="00CF2D1E">
        <w:rPr>
          <w:rFonts w:asciiTheme="minorHAnsi" w:hAnsiTheme="minorHAnsi"/>
          <w:i/>
          <w:color w:val="365F91"/>
        </w:rPr>
        <w:t>4.5.1.1 Formálna zmena</w:t>
      </w:r>
      <w:bookmarkEnd w:id="361"/>
    </w:p>
    <w:p w14:paraId="2ABAFC1E" w14:textId="77777777" w:rsidR="00705F49" w:rsidRPr="00CF2D1E" w:rsidRDefault="00705F49" w:rsidP="00215368">
      <w:pPr>
        <w:rPr>
          <w:rFonts w:asciiTheme="minorHAnsi" w:hAnsiTheme="minorHAnsi"/>
        </w:rPr>
      </w:pPr>
      <w:r w:rsidRPr="00CF2D1E">
        <w:rPr>
          <w:rFonts w:asciiTheme="minorHAnsi" w:hAnsiTheme="minorHAnsi"/>
        </w:rPr>
        <w:t>Formálna zmena je zmena v údajoch týkajúcich sa Zmluvných strán:</w:t>
      </w:r>
    </w:p>
    <w:p w14:paraId="6266CB69"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obchodné meno/názov;</w:t>
      </w:r>
    </w:p>
    <w:p w14:paraId="1C96640C"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sídlo;</w:t>
      </w:r>
    </w:p>
    <w:p w14:paraId="5088DF39" w14:textId="6BCBEFE3"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 xml:space="preserve">štatutárny  orgán </w:t>
      </w:r>
      <w:r w:rsidR="00CC42FD" w:rsidRPr="00CF2D1E">
        <w:rPr>
          <w:rFonts w:asciiTheme="minorHAnsi" w:hAnsiTheme="minorHAnsi"/>
          <w:bCs/>
        </w:rPr>
        <w:t>P</w:t>
      </w:r>
      <w:r w:rsidRPr="00CF2D1E">
        <w:rPr>
          <w:rFonts w:asciiTheme="minorHAnsi" w:hAnsiTheme="minorHAnsi"/>
          <w:bCs/>
        </w:rPr>
        <w:t>rijímateľa, resp. jeho splnomocnený zástupca;</w:t>
      </w:r>
    </w:p>
    <w:p w14:paraId="2DE876C2"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v kontaktných údajoch;</w:t>
      </w:r>
    </w:p>
    <w:p w14:paraId="4A20BD47"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čísla účtu určeného na príjem NFP;</w:t>
      </w:r>
    </w:p>
    <w:p w14:paraId="650A2D99" w14:textId="69E11D53"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iná zmena, ktorá má vo vzťahu k </w:t>
      </w:r>
      <w:r w:rsidR="0031665C">
        <w:rPr>
          <w:rFonts w:asciiTheme="minorHAnsi" w:hAnsiTheme="minorHAnsi"/>
          <w:bCs/>
        </w:rPr>
        <w:t>z</w:t>
      </w:r>
      <w:r w:rsidRPr="00CF2D1E">
        <w:rPr>
          <w:rFonts w:asciiTheme="minorHAnsi" w:hAnsiTheme="minorHAnsi"/>
          <w:bCs/>
        </w:rPr>
        <w:t>mluve o  NFP iba deklaratórny účinok;</w:t>
      </w:r>
    </w:p>
    <w:p w14:paraId="52843A7F"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v subjekte Poskytovateľa, ku ktorej dôjde na základe všeobecne záväzného   právneho predpisu;</w:t>
      </w:r>
    </w:p>
    <w:p w14:paraId="35C4F3E7"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chyby v písaní, počítaní a iné zrejmé nesprávnosti.</w:t>
      </w:r>
    </w:p>
    <w:p w14:paraId="5FCDAF9F" w14:textId="50C09DEB"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písomne oznámiť uvedenú zmenu </w:t>
      </w:r>
      <w:r w:rsidR="00144E8B" w:rsidRPr="00CF2D1E">
        <w:rPr>
          <w:rFonts w:asciiTheme="minorHAnsi" w:hAnsiTheme="minorHAnsi"/>
          <w:lang w:eastAsia="en-US"/>
        </w:rPr>
        <w:t>RO</w:t>
      </w:r>
      <w:r w:rsidR="00144E8B" w:rsidRPr="00CF2D1E" w:rsidDel="00144E8B">
        <w:rPr>
          <w:rFonts w:asciiTheme="minorHAnsi" w:hAnsiTheme="minorHAnsi"/>
        </w:rPr>
        <w:t xml:space="preserve"> </w:t>
      </w:r>
      <w:r w:rsidR="00EC0615" w:rsidRPr="00CF2D1E">
        <w:rPr>
          <w:rFonts w:asciiTheme="minorHAnsi" w:hAnsiTheme="minorHAnsi"/>
        </w:rPr>
        <w:t>a</w:t>
      </w:r>
      <w:r w:rsidR="00705F49" w:rsidRPr="00CF2D1E">
        <w:rPr>
          <w:rFonts w:asciiTheme="minorHAnsi" w:hAnsiTheme="minorHAnsi"/>
        </w:rPr>
        <w:t xml:space="preserve"> </w:t>
      </w:r>
      <w:r w:rsidR="00EC0615" w:rsidRPr="00CF2D1E">
        <w:rPr>
          <w:rFonts w:asciiTheme="minorHAnsi" w:hAnsiTheme="minorHAnsi"/>
        </w:rPr>
        <w:t>v</w:t>
      </w:r>
      <w:r w:rsidR="00705F49" w:rsidRPr="00CF2D1E">
        <w:rPr>
          <w:rFonts w:asciiTheme="minorHAnsi" w:hAnsiTheme="minorHAnsi"/>
        </w:rPr>
        <w:t> oznámení uv</w:t>
      </w:r>
      <w:r w:rsidR="00EC0615" w:rsidRPr="00CF2D1E">
        <w:rPr>
          <w:rFonts w:asciiTheme="minorHAnsi" w:hAnsiTheme="minorHAnsi"/>
        </w:rPr>
        <w:t>iesť</w:t>
      </w:r>
      <w:r w:rsidR="00705F49" w:rsidRPr="00CF2D1E">
        <w:rPr>
          <w:rFonts w:asciiTheme="minorHAnsi" w:hAnsiTheme="minorHAnsi"/>
        </w:rPr>
        <w:t xml:space="preserve"> príčiny formálnej zmeny a predlož</w:t>
      </w:r>
      <w:r w:rsidR="00EC0615" w:rsidRPr="00CF2D1E">
        <w:rPr>
          <w:rFonts w:asciiTheme="minorHAnsi" w:hAnsiTheme="minorHAnsi"/>
        </w:rPr>
        <w:t>iť</w:t>
      </w:r>
      <w:r w:rsidR="00705F49" w:rsidRPr="00CF2D1E">
        <w:rPr>
          <w:rFonts w:asciiTheme="minorHAnsi" w:hAnsiTheme="minorHAnsi"/>
        </w:rPr>
        <w:t xml:space="preserve"> podpornú dokumentáciu (ak relevantné)</w:t>
      </w:r>
      <w:r w:rsidRPr="00CF2D1E">
        <w:rPr>
          <w:rFonts w:asciiTheme="minorHAnsi" w:hAnsiTheme="minorHAnsi"/>
        </w:rPr>
        <w:t>, z ktorých zmena vyplýva, najmä výpis z obchodného alebo iného registra, rozhodnutie Prijímateľa, odkaz na príslušný právny predpis a pod.</w:t>
      </w:r>
      <w:r w:rsidR="002B7D83">
        <w:rPr>
          <w:rFonts w:asciiTheme="minorHAnsi" w:hAnsiTheme="minorHAnsi"/>
        </w:rPr>
        <w:t>:</w:t>
      </w:r>
    </w:p>
    <w:p w14:paraId="70D74445" w14:textId="0510C934" w:rsidR="008207C0" w:rsidRPr="00CF2D1E" w:rsidRDefault="00144E8B"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rPr>
        <w:t>RO</w:t>
      </w:r>
      <w:r w:rsidRPr="00CF2D1E" w:rsidDel="00144E8B">
        <w:rPr>
          <w:rFonts w:asciiTheme="minorHAnsi" w:hAnsiTheme="minorHAnsi"/>
        </w:rPr>
        <w:t xml:space="preserve"> </w:t>
      </w:r>
      <w:r w:rsidR="008207C0" w:rsidRPr="00CF2D1E">
        <w:rPr>
          <w:rFonts w:asciiTheme="minorHAnsi" w:hAnsiTheme="minorHAnsi"/>
        </w:rPr>
        <w:t xml:space="preserve">zapracuje formálne zmeny do </w:t>
      </w:r>
      <w:r w:rsidR="002B2F75">
        <w:rPr>
          <w:rFonts w:asciiTheme="minorHAnsi" w:hAnsiTheme="minorHAnsi"/>
        </w:rPr>
        <w:t>z</w:t>
      </w:r>
      <w:r w:rsidR="008207C0" w:rsidRPr="00CF2D1E">
        <w:rPr>
          <w:rFonts w:asciiTheme="minorHAnsi" w:hAnsiTheme="minorHAnsi"/>
        </w:rPr>
        <w:t xml:space="preserve">mluvy o  NFP </w:t>
      </w:r>
      <w:r w:rsidR="008207C0" w:rsidRPr="00CF2D1E">
        <w:rPr>
          <w:rFonts w:asciiTheme="minorHAnsi" w:hAnsiTheme="minorHAnsi"/>
          <w:b/>
        </w:rPr>
        <w:t>pri vyhotovení najbližšieho písomného dodatku</w:t>
      </w:r>
      <w:r w:rsidR="00EC0615" w:rsidRPr="00CF2D1E">
        <w:rPr>
          <w:rFonts w:asciiTheme="minorHAnsi" w:hAnsiTheme="minorHAnsi"/>
        </w:rPr>
        <w:t>, ktorého predmetom bude aj úprava iných</w:t>
      </w:r>
      <w:r w:rsidR="009D7D9D">
        <w:rPr>
          <w:rFonts w:asciiTheme="minorHAnsi" w:hAnsiTheme="minorHAnsi"/>
        </w:rPr>
        <w:t>,</w:t>
      </w:r>
      <w:r w:rsidR="00EC0615" w:rsidRPr="00CF2D1E">
        <w:rPr>
          <w:rFonts w:asciiTheme="minorHAnsi" w:hAnsiTheme="minorHAnsi"/>
        </w:rPr>
        <w:t xml:space="preserve"> než len formálnych zmien. </w:t>
      </w:r>
      <w:r w:rsidR="008207C0" w:rsidRPr="00CF2D1E">
        <w:rPr>
          <w:rFonts w:asciiTheme="minorHAnsi" w:hAnsiTheme="minorHAnsi"/>
          <w:szCs w:val="20"/>
          <w:lang w:eastAsia="sk-SK"/>
        </w:rPr>
        <w:t>Podkladom pre uzavretie dodatku k </w:t>
      </w:r>
      <w:r w:rsidR="0031665C">
        <w:rPr>
          <w:rFonts w:asciiTheme="minorHAnsi" w:hAnsiTheme="minorHAnsi"/>
          <w:szCs w:val="20"/>
          <w:lang w:eastAsia="sk-SK"/>
        </w:rPr>
        <w:t>z</w:t>
      </w:r>
      <w:r w:rsidR="008207C0" w:rsidRPr="00CF2D1E">
        <w:rPr>
          <w:rFonts w:asciiTheme="minorHAnsi" w:hAnsiTheme="minorHAnsi"/>
          <w:szCs w:val="20"/>
          <w:lang w:eastAsia="sk-SK"/>
        </w:rPr>
        <w:t xml:space="preserve">mluve o  NFP sú pri jednotlivých druhoch formálnej zmeny nasledovné doklady, ktoré je Prijímateľ povinný predložiť </w:t>
      </w:r>
      <w:r w:rsidRPr="00CF2D1E">
        <w:rPr>
          <w:rFonts w:asciiTheme="minorHAnsi" w:hAnsiTheme="minorHAnsi"/>
        </w:rPr>
        <w:t>RO</w:t>
      </w:r>
      <w:r w:rsidR="008207C0" w:rsidRPr="00CF2D1E">
        <w:rPr>
          <w:rFonts w:asciiTheme="minorHAnsi" w:hAnsiTheme="minorHAnsi"/>
          <w:szCs w:val="20"/>
          <w:lang w:eastAsia="sk-SK"/>
        </w:rPr>
        <w:t>: ak ide o</w:t>
      </w:r>
      <w:r w:rsidR="008207C0" w:rsidRPr="00CF2D1E">
        <w:rPr>
          <w:rFonts w:asciiTheme="minorHAnsi" w:hAnsiTheme="minorHAnsi"/>
          <w:bCs/>
          <w:lang w:eastAsia="sk-SK"/>
        </w:rPr>
        <w:t> </w:t>
      </w:r>
      <w:r w:rsidR="008207C0" w:rsidRPr="00CF2D1E">
        <w:rPr>
          <w:rFonts w:asciiTheme="minorHAnsi" w:hAnsiTheme="minorHAnsi"/>
          <w:szCs w:val="20"/>
          <w:lang w:eastAsia="sk-SK"/>
        </w:rPr>
        <w:t xml:space="preserve">zmenu </w:t>
      </w:r>
      <w:r w:rsidR="00C83198" w:rsidRPr="00CF2D1E">
        <w:rPr>
          <w:rFonts w:asciiTheme="minorHAnsi" w:hAnsiTheme="minorHAnsi"/>
          <w:szCs w:val="20"/>
          <w:lang w:eastAsia="sk-SK"/>
        </w:rPr>
        <w:t>názvu</w:t>
      </w:r>
      <w:r w:rsidR="008207C0" w:rsidRPr="00CF2D1E">
        <w:rPr>
          <w:rFonts w:asciiTheme="minorHAnsi" w:hAnsiTheme="minorHAnsi"/>
          <w:szCs w:val="20"/>
          <w:lang w:eastAsia="sk-SK"/>
        </w:rPr>
        <w:t xml:space="preserve"> alebo sídla Prijímateľa  je potrebné doručiť  originál nie starší ako 7 dní alebo osvedčenú kópiu výpisu z </w:t>
      </w:r>
      <w:r w:rsidR="00C83198" w:rsidRPr="00CF2D1E">
        <w:rPr>
          <w:rFonts w:asciiTheme="minorHAnsi" w:hAnsiTheme="minorHAnsi"/>
          <w:szCs w:val="20"/>
          <w:lang w:eastAsia="sk-SK"/>
        </w:rPr>
        <w:t>relevantného</w:t>
      </w:r>
      <w:r w:rsidR="008207C0" w:rsidRPr="00CF2D1E">
        <w:rPr>
          <w:rFonts w:asciiTheme="minorHAnsi" w:hAnsiTheme="minorHAnsi"/>
          <w:szCs w:val="20"/>
          <w:lang w:eastAsia="sk-SK"/>
        </w:rPr>
        <w:t xml:space="preserve"> registra, ktorým sa táto zmena preukáže spolu so sprievodným listom. </w:t>
      </w:r>
      <w:r w:rsidR="002B2F75" w:rsidRPr="00CF2D1E">
        <w:rPr>
          <w:rFonts w:asciiTheme="minorHAnsi" w:hAnsiTheme="minorHAnsi"/>
          <w:b/>
          <w:szCs w:val="20"/>
          <w:lang w:eastAsia="sk-SK"/>
        </w:rPr>
        <w:t>RO u</w:t>
      </w:r>
      <w:r w:rsidR="008207C0" w:rsidRPr="00CF2D1E">
        <w:rPr>
          <w:rFonts w:asciiTheme="minorHAnsi" w:hAnsiTheme="minorHAnsi"/>
          <w:b/>
          <w:szCs w:val="20"/>
          <w:lang w:eastAsia="sk-SK"/>
        </w:rPr>
        <w:t xml:space="preserve">pozorňuje Prijímateľa, že zmena sídla v žiadnom prípade nesmie zahŕňať zmenu </w:t>
      </w:r>
      <w:r w:rsidR="008207C0" w:rsidRPr="00CF2D1E">
        <w:rPr>
          <w:rFonts w:asciiTheme="minorHAnsi" w:hAnsiTheme="minorHAnsi"/>
          <w:b/>
          <w:bCs/>
          <w:lang w:eastAsia="sk-SK"/>
        </w:rPr>
        <w:t xml:space="preserve">(presun) </w:t>
      </w:r>
      <w:r w:rsidR="008207C0" w:rsidRPr="00CF2D1E">
        <w:rPr>
          <w:rFonts w:asciiTheme="minorHAnsi" w:hAnsiTheme="minorHAnsi"/>
          <w:b/>
          <w:szCs w:val="20"/>
          <w:lang w:eastAsia="sk-SK"/>
        </w:rPr>
        <w:t>miesta realizácie projektu mimo oprávnené územie/miesto vymedzené v </w:t>
      </w:r>
      <w:r w:rsidR="007912B5" w:rsidRPr="00CF2D1E">
        <w:rPr>
          <w:rFonts w:asciiTheme="minorHAnsi" w:hAnsiTheme="minorHAnsi"/>
          <w:b/>
          <w:szCs w:val="20"/>
          <w:lang w:eastAsia="sk-SK"/>
        </w:rPr>
        <w:t>príslušnom písomnom vyzvaní</w:t>
      </w:r>
      <w:r w:rsidR="008207C0" w:rsidRPr="00CF2D1E">
        <w:rPr>
          <w:rFonts w:asciiTheme="minorHAnsi" w:hAnsiTheme="minorHAnsi"/>
          <w:b/>
          <w:szCs w:val="20"/>
          <w:lang w:eastAsia="sk-SK"/>
        </w:rPr>
        <w:t xml:space="preserve"> na predkladanie žiadosti o</w:t>
      </w:r>
      <w:r w:rsidR="006C0F47" w:rsidRPr="00CF2D1E">
        <w:rPr>
          <w:rFonts w:asciiTheme="minorHAnsi" w:hAnsiTheme="minorHAnsi"/>
          <w:b/>
          <w:szCs w:val="20"/>
          <w:lang w:eastAsia="sk-SK"/>
        </w:rPr>
        <w:t> poskytnutie nenávratného finančného príspevku</w:t>
      </w:r>
      <w:r w:rsidR="000949DC">
        <w:rPr>
          <w:rFonts w:asciiTheme="minorHAnsi" w:hAnsiTheme="minorHAnsi"/>
          <w:szCs w:val="20"/>
          <w:lang w:eastAsia="sk-SK"/>
        </w:rPr>
        <w:t>;</w:t>
      </w:r>
      <w:r w:rsidR="008207C0" w:rsidRPr="00CF2D1E">
        <w:rPr>
          <w:rFonts w:asciiTheme="minorHAnsi" w:hAnsiTheme="minorHAnsi"/>
          <w:szCs w:val="20"/>
          <w:lang w:eastAsia="sk-SK"/>
        </w:rPr>
        <w:t xml:space="preserve"> </w:t>
      </w:r>
    </w:p>
    <w:p w14:paraId="0D62FF49" w14:textId="7777777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ak ide o zmenu štatutárneho orgánu Prijímateľa:</w:t>
      </w:r>
    </w:p>
    <w:p w14:paraId="29E83C82" w14:textId="1D816B7C" w:rsidR="008207C0" w:rsidRPr="00CF2D1E" w:rsidRDefault="008207C0" w:rsidP="00CF2D1E">
      <w:pPr>
        <w:pStyle w:val="SRKNorm"/>
        <w:numPr>
          <w:ilvl w:val="0"/>
          <w:numId w:val="132"/>
        </w:numPr>
        <w:spacing w:before="0" w:after="0"/>
        <w:rPr>
          <w:rFonts w:asciiTheme="minorHAnsi" w:hAnsiTheme="minorHAnsi"/>
          <w:szCs w:val="20"/>
        </w:rPr>
      </w:pPr>
      <w:r w:rsidRPr="00CF2D1E">
        <w:rPr>
          <w:rFonts w:asciiTheme="minorHAnsi" w:hAnsiTheme="minorHAnsi"/>
          <w:szCs w:val="20"/>
        </w:rPr>
        <w:t xml:space="preserve">v rámci verejného sektora je potrebné doručiť osvedčenú fotokópiu </w:t>
      </w:r>
      <w:r w:rsidR="002C4E0E" w:rsidRPr="00CF2D1E">
        <w:rPr>
          <w:rFonts w:asciiTheme="minorHAnsi" w:hAnsiTheme="minorHAnsi"/>
          <w:szCs w:val="20"/>
        </w:rPr>
        <w:t>menovacieho dekrétu štatutárneho zástupcu</w:t>
      </w:r>
      <w:r w:rsidRPr="00CF2D1E">
        <w:rPr>
          <w:rFonts w:asciiTheme="minorHAnsi" w:hAnsiTheme="minorHAnsi"/>
          <w:szCs w:val="20"/>
        </w:rPr>
        <w:t xml:space="preserve">, výpis z registra trestov </w:t>
      </w:r>
      <w:r w:rsidRPr="00CF2D1E">
        <w:rPr>
          <w:rFonts w:asciiTheme="minorHAnsi" w:hAnsiTheme="minorHAnsi"/>
          <w:szCs w:val="20"/>
        </w:rPr>
        <w:lastRenderedPageBreak/>
        <w:t>štatutárneho orgánu mesta/obce nie starší ako 3 mesiace spolu so sprievodným listom</w:t>
      </w:r>
      <w:r w:rsidR="000949DC">
        <w:rPr>
          <w:rFonts w:asciiTheme="minorHAnsi" w:hAnsiTheme="minorHAnsi"/>
          <w:szCs w:val="20"/>
        </w:rPr>
        <w:t>;</w:t>
      </w:r>
    </w:p>
    <w:p w14:paraId="4D66086A" w14:textId="09053FA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ak ide o zmenu v osobe splnomocneného zástupcu je potrebné doručiť originál alebo úradne </w:t>
      </w:r>
      <w:r w:rsidRPr="00CF2D1E">
        <w:rPr>
          <w:rFonts w:asciiTheme="minorHAnsi" w:hAnsiTheme="minorHAnsi"/>
          <w:bCs/>
          <w:lang w:eastAsia="sk-SK"/>
        </w:rPr>
        <w:t>osvedčenú</w:t>
      </w:r>
      <w:r w:rsidRPr="00CF2D1E">
        <w:rPr>
          <w:rFonts w:asciiTheme="minorHAnsi" w:hAnsiTheme="minorHAnsi"/>
          <w:szCs w:val="20"/>
          <w:lang w:eastAsia="sk-SK"/>
        </w:rPr>
        <w:t xml:space="preserve"> listinu, ktorou bolo odvolané alebo vypovedané plnomocenstvo pôvodnému zástupcovi a originál nového plnomocenstva pre nového zástupcu spolu </w:t>
      </w:r>
      <w:r w:rsidR="00F46C7A" w:rsidRPr="00CF2D1E">
        <w:rPr>
          <w:rFonts w:asciiTheme="minorHAnsi" w:hAnsiTheme="minorHAnsi"/>
          <w:szCs w:val="20"/>
          <w:lang w:eastAsia="sk-SK"/>
        </w:rPr>
        <w:br/>
      </w:r>
      <w:r w:rsidRPr="00CF2D1E">
        <w:rPr>
          <w:rFonts w:asciiTheme="minorHAnsi" w:hAnsiTheme="minorHAnsi"/>
          <w:szCs w:val="20"/>
          <w:lang w:eastAsia="sk-SK"/>
        </w:rPr>
        <w:t>so sprievodným listom; v prípade, že zástupcom je právnická osoba je potrebné doručiť doklad, z ktorého vyplýva oprávnenie konať v mene zástupcu</w:t>
      </w:r>
      <w:r w:rsidR="000949DC">
        <w:rPr>
          <w:rFonts w:asciiTheme="minorHAnsi" w:hAnsiTheme="minorHAnsi"/>
          <w:szCs w:val="20"/>
          <w:lang w:eastAsia="sk-SK"/>
        </w:rPr>
        <w:t>;</w:t>
      </w:r>
    </w:p>
    <w:p w14:paraId="5E5DA565" w14:textId="0899B3E2"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ak ide o zmenu  kontaktných údajov Prijímateľa, je potrebné doručiť takúto zmenu písomnou formou </w:t>
      </w:r>
      <w:r w:rsidR="00144E8B" w:rsidRPr="00CF2D1E">
        <w:rPr>
          <w:rFonts w:asciiTheme="minorHAnsi" w:hAnsiTheme="minorHAnsi"/>
        </w:rPr>
        <w:t>RO</w:t>
      </w:r>
      <w:r w:rsidR="00144E8B" w:rsidRPr="00CF2D1E" w:rsidDel="00144E8B">
        <w:rPr>
          <w:rFonts w:asciiTheme="minorHAnsi" w:hAnsiTheme="minorHAnsi"/>
          <w:szCs w:val="20"/>
          <w:lang w:eastAsia="sk-SK"/>
        </w:rPr>
        <w:t xml:space="preserve"> </w:t>
      </w:r>
      <w:r w:rsidRPr="00CF2D1E">
        <w:rPr>
          <w:rFonts w:asciiTheme="minorHAnsi" w:hAnsiTheme="minorHAnsi"/>
          <w:szCs w:val="20"/>
          <w:lang w:eastAsia="sk-SK"/>
        </w:rPr>
        <w:t>s uvedením danej zmeny (napr. v kontaktnej osobe zodpovednej za projekt, v zmene telefónnych čísel Prijímateľa alebo jeho e-mailovej adresy, prípadne inej zmeny)</w:t>
      </w:r>
      <w:r w:rsidR="000949DC">
        <w:rPr>
          <w:rFonts w:asciiTheme="minorHAnsi" w:hAnsiTheme="minorHAnsi"/>
          <w:szCs w:val="20"/>
          <w:lang w:eastAsia="sk-SK"/>
        </w:rPr>
        <w:t>;</w:t>
      </w:r>
    </w:p>
    <w:p w14:paraId="499EFA31" w14:textId="7777777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v prípade zmeny čísla účtu určeného na príjem NFP je potrebné doručiť fotokópiu zmluvy o zriadení bankového účtu spolu so sprievodným listom. </w:t>
      </w:r>
    </w:p>
    <w:p w14:paraId="25EE5C2E" w14:textId="0B969283" w:rsidR="004B541F" w:rsidRPr="00CF2D1E" w:rsidRDefault="00EC0615" w:rsidP="00CF2D1E">
      <w:pPr>
        <w:spacing w:before="120"/>
        <w:rPr>
          <w:rFonts w:asciiTheme="minorHAnsi" w:hAnsiTheme="minorHAnsi"/>
        </w:rPr>
      </w:pPr>
      <w:r w:rsidRPr="00CF2D1E">
        <w:rPr>
          <w:rFonts w:asciiTheme="minorHAnsi" w:hAnsiTheme="minorHAnsi"/>
        </w:rPr>
        <w:t>Právne účinky takejto zmeny nastávajú v deň, kedy skutočne zmena vznikla (napr. v deň kedy došlo k zmene štatutárneho zástupcu prijímateľa).</w:t>
      </w:r>
      <w:r w:rsidR="004B541F" w:rsidRPr="00CF2D1E">
        <w:rPr>
          <w:rFonts w:asciiTheme="minorHAnsi" w:hAnsiTheme="minorHAnsi"/>
        </w:rPr>
        <w:t xml:space="preserve"> V prípade ak </w:t>
      </w:r>
      <w:r w:rsidR="00144E8B" w:rsidRPr="00CF2D1E">
        <w:rPr>
          <w:rFonts w:asciiTheme="minorHAnsi" w:hAnsiTheme="minorHAnsi"/>
          <w:lang w:eastAsia="en-US"/>
        </w:rPr>
        <w:t>RO</w:t>
      </w:r>
      <w:r w:rsidR="00144E8B" w:rsidRPr="00CF2D1E" w:rsidDel="00144E8B">
        <w:rPr>
          <w:rFonts w:asciiTheme="minorHAnsi" w:hAnsiTheme="minorHAnsi"/>
        </w:rPr>
        <w:t xml:space="preserve"> </w:t>
      </w:r>
      <w:r w:rsidR="004B541F" w:rsidRPr="00CF2D1E">
        <w:rPr>
          <w:rFonts w:asciiTheme="minorHAnsi" w:hAnsiTheme="minorHAnsi"/>
        </w:rPr>
        <w:t xml:space="preserve">zašle Prijímateľovi odôvodnené stanovisko, že neakceptuje </w:t>
      </w:r>
      <w:r w:rsidR="00EB1152" w:rsidRPr="00CF2D1E">
        <w:rPr>
          <w:rFonts w:asciiTheme="minorHAnsi" w:hAnsiTheme="minorHAnsi"/>
        </w:rPr>
        <w:t>formálnu</w:t>
      </w:r>
      <w:r w:rsidR="004B541F" w:rsidRPr="00CF2D1E">
        <w:rPr>
          <w:rFonts w:asciiTheme="minorHAnsi" w:hAnsiTheme="minorHAnsi"/>
        </w:rPr>
        <w:t xml:space="preserve"> zmenu právne účinky nenastanú.</w:t>
      </w:r>
    </w:p>
    <w:p w14:paraId="445311AD" w14:textId="77777777" w:rsidR="008207C0" w:rsidRPr="00CF2D1E" w:rsidRDefault="008207C0" w:rsidP="00215368">
      <w:pPr>
        <w:pStyle w:val="Nadpis3"/>
        <w:rPr>
          <w:rFonts w:asciiTheme="minorHAnsi" w:hAnsiTheme="minorHAnsi"/>
          <w:i/>
          <w:color w:val="365F91"/>
        </w:rPr>
      </w:pPr>
      <w:bookmarkStart w:id="362" w:name="_Toc106134796"/>
      <w:r w:rsidRPr="00CF2D1E">
        <w:rPr>
          <w:rFonts w:asciiTheme="minorHAnsi" w:hAnsiTheme="minorHAnsi"/>
          <w:i/>
          <w:color w:val="365F91"/>
        </w:rPr>
        <w:t>4.5.1.2 Menej významná zmena projektu</w:t>
      </w:r>
      <w:bookmarkEnd w:id="362"/>
    </w:p>
    <w:p w14:paraId="41D9DFD5"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Za menej významnú zmenu projektu sa považuje najmä:  </w:t>
      </w:r>
    </w:p>
    <w:p w14:paraId="5E6CBAE1" w14:textId="5F9E2233" w:rsidR="000C5EA0"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zmena termínu Začatia realizácie hlavných aktivít Projektu v porovnaní s termínom uvedeným v Prílohe č. 2 Zmluvy o poskytnutí NFP</w:t>
      </w:r>
      <w:r w:rsidR="000C5EA0" w:rsidRPr="00CF2D1E">
        <w:rPr>
          <w:rFonts w:asciiTheme="minorHAnsi" w:hAnsiTheme="minorHAnsi"/>
          <w:bCs/>
        </w:rPr>
        <w:t xml:space="preserve">; </w:t>
      </w:r>
    </w:p>
    <w:p w14:paraId="15E1784F" w14:textId="77777777"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zmena projektovej alebo inej podkladovej dokumentácie vo vzťahu k projektu, ktorá nemá vplyv na rozpočet projektu, hodnotu merateľných ukazovateľov</w:t>
      </w:r>
      <w:r w:rsidRPr="00CF2D1E">
        <w:rPr>
          <w:rFonts w:asciiTheme="minorHAnsi" w:hAnsiTheme="minorHAnsi"/>
          <w:bCs/>
          <w:vertAlign w:val="superscript"/>
        </w:rPr>
        <w:t>2</w:t>
      </w:r>
      <w:r w:rsidRPr="00CF2D1E">
        <w:rPr>
          <w:rFonts w:asciiTheme="minorHAnsi" w:hAnsiTheme="minorHAnsi"/>
          <w:bCs/>
        </w:rPr>
        <w:t xml:space="preserve"> ani dodržanie podmienok poskytnutia príspevku (napríklad zmena výkresovej dokumentácie, zmena technických správ, zmena štúdií a podobne); </w:t>
      </w:r>
    </w:p>
    <w:p w14:paraId="05D1209B" w14:textId="77777777"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ak prečerpanie v rámci jednej zo skupín výdavkov neprekročí 15 % kumulatívne na túto skupinu výdavkov za celú dobu realizácie projektu, za podmienky neprekročenia celkových oprávnených výdavkov projektu.</w:t>
      </w:r>
    </w:p>
    <w:p w14:paraId="42DC8CBC" w14:textId="1DBC3D20"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odchýlky v rozpočte projektu týkajúcej sa oprávnených výdavkov výlučne v prípade, ak ide o zníženie výšky oprávnených výdavkov a takéto zníženie nemá vplyv </w:t>
      </w:r>
      <w:r w:rsidR="00F46C7A" w:rsidRPr="00CF2D1E">
        <w:rPr>
          <w:rFonts w:asciiTheme="minorHAnsi" w:hAnsiTheme="minorHAnsi"/>
          <w:bCs/>
        </w:rPr>
        <w:br/>
      </w:r>
      <w:r w:rsidRPr="00CF2D1E">
        <w:rPr>
          <w:rFonts w:asciiTheme="minorHAnsi" w:hAnsiTheme="minorHAnsi"/>
          <w:bCs/>
        </w:rPr>
        <w:t>na dosiahnutie cieľa projektu definovaného v </w:t>
      </w:r>
      <w:r w:rsidR="002C72C0">
        <w:rPr>
          <w:rFonts w:asciiTheme="minorHAnsi" w:hAnsiTheme="minorHAnsi"/>
          <w:bCs/>
        </w:rPr>
        <w:t>z</w:t>
      </w:r>
      <w:r w:rsidRPr="00CF2D1E">
        <w:rPr>
          <w:rFonts w:asciiTheme="minorHAnsi" w:hAnsiTheme="minorHAnsi"/>
          <w:bCs/>
        </w:rPr>
        <w:t>mluv</w:t>
      </w:r>
      <w:r w:rsidR="00C177FE" w:rsidRPr="00CF2D1E">
        <w:rPr>
          <w:rFonts w:asciiTheme="minorHAnsi" w:hAnsiTheme="minorHAnsi"/>
          <w:bCs/>
        </w:rPr>
        <w:t>e</w:t>
      </w:r>
      <w:r w:rsidRPr="00CF2D1E">
        <w:rPr>
          <w:rFonts w:asciiTheme="minorHAnsi" w:hAnsiTheme="minorHAnsi"/>
          <w:bCs/>
        </w:rPr>
        <w:t xml:space="preserve"> o  NFP</w:t>
      </w:r>
      <w:r w:rsidR="00C177FE" w:rsidRPr="00CF2D1E">
        <w:rPr>
          <w:rFonts w:asciiTheme="minorHAnsi" w:hAnsiTheme="minorHAnsi"/>
          <w:bCs/>
        </w:rPr>
        <w:t xml:space="preserve">/Rozhodnutí </w:t>
      </w:r>
      <w:r w:rsidR="00F46C7A" w:rsidRPr="00CF2D1E">
        <w:rPr>
          <w:rFonts w:asciiTheme="minorHAnsi" w:hAnsiTheme="minorHAnsi"/>
          <w:bCs/>
        </w:rPr>
        <w:br/>
      </w:r>
      <w:r w:rsidR="00C177FE" w:rsidRPr="00CF2D1E">
        <w:rPr>
          <w:rFonts w:asciiTheme="minorHAnsi" w:hAnsiTheme="minorHAnsi"/>
          <w:bCs/>
        </w:rPr>
        <w:t>o schválení</w:t>
      </w:r>
      <w:r w:rsidR="00144E8B" w:rsidRPr="00CF2D1E">
        <w:rPr>
          <w:rFonts w:asciiTheme="minorHAnsi" w:hAnsiTheme="minorHAnsi"/>
          <w:bCs/>
        </w:rPr>
        <w:t>;</w:t>
      </w:r>
    </w:p>
    <w:p w14:paraId="4232DE7E" w14:textId="1AB7E68A"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zmena v  jednotlivých položkách rozpočtu Projektu a/alebo ich bližšia špecifikácia, a to podľa výsledkov príslušnej finančnej kontroly Verejného obstarávania vyjadrených v čiastkovej správe alebo správe z finančnej kontroly Verejného obstarávania; </w:t>
      </w:r>
    </w:p>
    <w:p w14:paraId="348E5E18" w14:textId="2F931AB4"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predĺženie lehoty na začatie VO na hlavné Aktivity Projektu v prípade, ak by s ním Prijímateľ nezačal ani do 3 mesiacov od účin</w:t>
      </w:r>
      <w:r w:rsidR="002C72C0" w:rsidRPr="002C72C0">
        <w:rPr>
          <w:rFonts w:asciiTheme="minorHAnsi" w:hAnsiTheme="minorHAnsi"/>
          <w:bCs/>
        </w:rPr>
        <w:t>nosti z</w:t>
      </w:r>
      <w:r w:rsidRPr="00CF2D1E">
        <w:rPr>
          <w:rFonts w:asciiTheme="minorHAnsi" w:hAnsiTheme="minorHAnsi"/>
          <w:bCs/>
        </w:rPr>
        <w:t>mluvy;</w:t>
      </w:r>
    </w:p>
    <w:p w14:paraId="61581D81" w14:textId="2568409E"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predĺženie doby Realizácie hlavných aktivít Projektu; </w:t>
      </w:r>
    </w:p>
    <w:p w14:paraId="08681F8C" w14:textId="19E5A2E1" w:rsidR="00144E8B" w:rsidRPr="00CF2D1E" w:rsidRDefault="00144E8B" w:rsidP="00CF2D1E">
      <w:pPr>
        <w:pStyle w:val="Odsekzoznamu"/>
        <w:numPr>
          <w:ilvl w:val="0"/>
          <w:numId w:val="169"/>
        </w:numPr>
        <w:contextualSpacing/>
        <w:jc w:val="both"/>
        <w:rPr>
          <w:rFonts w:asciiTheme="minorHAnsi" w:hAnsiTheme="minorHAnsi"/>
        </w:rPr>
      </w:pPr>
      <w:r w:rsidRPr="00CF2D1E">
        <w:rPr>
          <w:rFonts w:asciiTheme="minorHAnsi" w:hAnsiTheme="minorHAnsi"/>
          <w:bCs/>
        </w:rPr>
        <w:t>skrátenie doby Realizácie hlavných aktivít Projektu.</w:t>
      </w:r>
    </w:p>
    <w:p w14:paraId="57CA7A38" w14:textId="67884723" w:rsidR="008207C0" w:rsidRPr="00CF2D1E" w:rsidRDefault="008207C0" w:rsidP="00215368">
      <w:pPr>
        <w:spacing w:before="120"/>
        <w:rPr>
          <w:rFonts w:asciiTheme="minorHAnsi" w:hAnsiTheme="minorHAnsi"/>
        </w:rPr>
      </w:pPr>
      <w:r w:rsidRPr="00CF2D1E">
        <w:rPr>
          <w:rFonts w:asciiTheme="minorHAnsi" w:hAnsiTheme="minorHAnsi"/>
          <w:b/>
        </w:rPr>
        <w:t xml:space="preserve">Prijímateľ je povinný bezodkladne písomne oznámiť </w:t>
      </w:r>
      <w:r w:rsidR="00144E8B" w:rsidRPr="00CF2D1E">
        <w:rPr>
          <w:rFonts w:asciiTheme="minorHAnsi" w:hAnsiTheme="minorHAnsi"/>
          <w:b/>
        </w:rPr>
        <w:t>RO</w:t>
      </w:r>
      <w:r w:rsidRPr="00CF2D1E">
        <w:rPr>
          <w:rFonts w:asciiTheme="minorHAnsi" w:hAnsiTheme="minorHAnsi"/>
          <w:b/>
        </w:rPr>
        <w:t>, že nastala takáto zmena</w:t>
      </w:r>
      <w:r w:rsidR="00917C04" w:rsidRPr="00CF2D1E">
        <w:rPr>
          <w:rFonts w:asciiTheme="minorHAnsi" w:hAnsiTheme="minorHAnsi"/>
          <w:b/>
        </w:rPr>
        <w:t>.</w:t>
      </w:r>
      <w:r w:rsidR="006E5E87" w:rsidRPr="00CF2D1E">
        <w:rPr>
          <w:rFonts w:asciiTheme="minorHAnsi" w:hAnsiTheme="minorHAnsi"/>
          <w:b/>
        </w:rPr>
        <w:t xml:space="preserve"> </w:t>
      </w:r>
      <w:r w:rsidR="00917C04" w:rsidRPr="00CF2D1E">
        <w:rPr>
          <w:rFonts w:asciiTheme="minorHAnsi" w:hAnsiTheme="minorHAnsi"/>
        </w:rPr>
        <w:t xml:space="preserve">Na oznámenie môže použiť </w:t>
      </w:r>
      <w:r w:rsidR="006E5E87" w:rsidRPr="00CF2D1E">
        <w:rPr>
          <w:rFonts w:asciiTheme="minorHAnsi" w:hAnsiTheme="minorHAnsi"/>
        </w:rPr>
        <w:t>formulár</w:t>
      </w:r>
      <w:r w:rsidR="00FE7674" w:rsidRPr="00CF2D1E">
        <w:rPr>
          <w:rFonts w:asciiTheme="minorHAnsi" w:hAnsiTheme="minorHAnsi"/>
        </w:rPr>
        <w:t xml:space="preserve"> </w:t>
      </w:r>
      <w:r w:rsidR="006E5E87" w:rsidRPr="00CF2D1E">
        <w:rPr>
          <w:rFonts w:asciiTheme="minorHAnsi" w:hAnsiTheme="minorHAnsi"/>
        </w:rPr>
        <w:t xml:space="preserve">Oznámenie o zmene </w:t>
      </w:r>
      <w:r w:rsidR="00B63299" w:rsidRPr="00CF2D1E">
        <w:rPr>
          <w:rFonts w:asciiTheme="minorHAnsi" w:hAnsiTheme="minorHAnsi"/>
        </w:rPr>
        <w:t>(</w:t>
      </w:r>
      <w:r w:rsidR="006E5E87" w:rsidRPr="00CF2D1E">
        <w:rPr>
          <w:rFonts w:asciiTheme="minorHAnsi" w:hAnsiTheme="minorHAnsi"/>
        </w:rPr>
        <w:t>príloha č.</w:t>
      </w:r>
      <w:r w:rsidR="00E57475" w:rsidRPr="00CF2D1E">
        <w:rPr>
          <w:rFonts w:asciiTheme="minorHAnsi" w:hAnsiTheme="minorHAnsi"/>
        </w:rPr>
        <w:t xml:space="preserve"> </w:t>
      </w:r>
      <w:r w:rsidR="00473C1E">
        <w:rPr>
          <w:rFonts w:asciiTheme="minorHAnsi" w:hAnsiTheme="minorHAnsi"/>
        </w:rPr>
        <w:t>9</w:t>
      </w:r>
      <w:r w:rsidR="006E5E87" w:rsidRPr="00CF2D1E">
        <w:rPr>
          <w:rFonts w:asciiTheme="minorHAnsi" w:hAnsiTheme="minorHAnsi"/>
        </w:rPr>
        <w:t>)</w:t>
      </w:r>
      <w:r w:rsidRPr="00CF2D1E">
        <w:rPr>
          <w:rFonts w:asciiTheme="minorHAnsi" w:hAnsiTheme="minorHAnsi"/>
        </w:rPr>
        <w:t xml:space="preserve">, avšak nie je povinný požiadať o zmenu </w:t>
      </w:r>
      <w:r w:rsidR="006E5E87" w:rsidRPr="00CF2D1E">
        <w:rPr>
          <w:rFonts w:asciiTheme="minorHAnsi" w:hAnsiTheme="minorHAnsi"/>
        </w:rPr>
        <w:t>projektu</w:t>
      </w:r>
      <w:r w:rsidRPr="00CF2D1E">
        <w:rPr>
          <w:rFonts w:asciiTheme="minorHAnsi" w:hAnsiTheme="minorHAnsi"/>
        </w:rPr>
        <w:t xml:space="preserve"> spôsobom uvedeným v kapitole 4.5 tejto Príručky v časti </w:t>
      </w:r>
      <w:r w:rsidR="006E5E87" w:rsidRPr="00CF2D1E">
        <w:rPr>
          <w:rFonts w:asciiTheme="minorHAnsi" w:hAnsiTheme="minorHAnsi"/>
          <w:i/>
        </w:rPr>
        <w:t>Žiadosť o zmenu projektu</w:t>
      </w:r>
      <w:r w:rsidRPr="00CF2D1E">
        <w:rPr>
          <w:rFonts w:asciiTheme="minorHAnsi" w:hAnsiTheme="minorHAnsi"/>
          <w:i/>
        </w:rPr>
        <w:t>.</w:t>
      </w:r>
      <w:r w:rsidRPr="00CF2D1E">
        <w:rPr>
          <w:rFonts w:asciiTheme="minorHAnsi" w:hAnsiTheme="minorHAnsi"/>
        </w:rPr>
        <w:t xml:space="preserve"> Prijímateľ uvedie príčiny vzniku menej významnej zmeny projektu a predloží podpornú dokumentáciu (ak relevantné).</w:t>
      </w:r>
    </w:p>
    <w:p w14:paraId="0DBFA5B1" w14:textId="7E4FE80E" w:rsidR="00630136" w:rsidRPr="00CF2D1E" w:rsidRDefault="00144E8B" w:rsidP="00215368">
      <w:pPr>
        <w:spacing w:before="120"/>
        <w:rPr>
          <w:rFonts w:asciiTheme="minorHAnsi" w:hAnsiTheme="minorHAnsi"/>
        </w:rPr>
      </w:pPr>
      <w:r w:rsidRPr="00CF2D1E">
        <w:rPr>
          <w:rFonts w:asciiTheme="minorHAnsi" w:hAnsiTheme="minorHAnsi"/>
        </w:rPr>
        <w:t xml:space="preserve">RO </w:t>
      </w:r>
      <w:r w:rsidR="00630136" w:rsidRPr="00CF2D1E">
        <w:rPr>
          <w:rFonts w:asciiTheme="minorHAnsi" w:hAnsiTheme="minorHAnsi"/>
        </w:rPr>
        <w:t xml:space="preserve">zapracuje menej významnú zmenu projektu do </w:t>
      </w:r>
      <w:r w:rsidR="002C72C0">
        <w:rPr>
          <w:rFonts w:asciiTheme="minorHAnsi" w:hAnsiTheme="minorHAnsi"/>
        </w:rPr>
        <w:t>z</w:t>
      </w:r>
      <w:r w:rsidR="00630136" w:rsidRPr="00CF2D1E">
        <w:rPr>
          <w:rFonts w:asciiTheme="minorHAnsi" w:hAnsiTheme="minorHAnsi"/>
        </w:rPr>
        <w:t xml:space="preserve">mluvy o  NFP pri  vyhotovení najbližšieho dodatku, ktorého predmetom bude aj úprava významnejších zmien. </w:t>
      </w:r>
    </w:p>
    <w:p w14:paraId="2DB12B66" w14:textId="5A866987" w:rsidR="00630136" w:rsidRPr="00CF2D1E" w:rsidRDefault="00630136" w:rsidP="00CF2D1E">
      <w:pPr>
        <w:spacing w:before="120"/>
        <w:rPr>
          <w:rFonts w:asciiTheme="minorHAnsi" w:hAnsiTheme="minorHAnsi"/>
        </w:rPr>
      </w:pPr>
      <w:r w:rsidRPr="00CF2D1E">
        <w:rPr>
          <w:rFonts w:asciiTheme="minorHAnsi" w:hAnsiTheme="minorHAnsi"/>
        </w:rPr>
        <w:lastRenderedPageBreak/>
        <w:t>Právne účinky takejto zmeny nastávajú v deň, kedy skutočne zmena vznikla.</w:t>
      </w:r>
      <w:r w:rsidR="004B541F" w:rsidRPr="00CF2D1E">
        <w:rPr>
          <w:rFonts w:asciiTheme="minorHAnsi" w:hAnsiTheme="minorHAnsi"/>
        </w:rPr>
        <w:t xml:space="preserve"> V prípade </w:t>
      </w:r>
      <w:r w:rsidR="00F46C7A" w:rsidRPr="00CF2D1E">
        <w:rPr>
          <w:rFonts w:asciiTheme="minorHAnsi" w:hAnsiTheme="minorHAnsi"/>
        </w:rPr>
        <w:br/>
      </w:r>
      <w:r w:rsidR="004B541F" w:rsidRPr="00CF2D1E">
        <w:rPr>
          <w:rFonts w:asciiTheme="minorHAnsi" w:hAnsiTheme="minorHAnsi"/>
        </w:rPr>
        <w:t xml:space="preserve">ak </w:t>
      </w:r>
      <w:r w:rsidR="00144E8B" w:rsidRPr="00CF2D1E">
        <w:rPr>
          <w:rFonts w:asciiTheme="minorHAnsi" w:hAnsiTheme="minorHAnsi"/>
        </w:rPr>
        <w:t>RO</w:t>
      </w:r>
      <w:r w:rsidR="00144E8B" w:rsidRPr="00CF2D1E" w:rsidDel="00144E8B">
        <w:rPr>
          <w:rFonts w:asciiTheme="minorHAnsi" w:hAnsiTheme="minorHAnsi"/>
        </w:rPr>
        <w:t xml:space="preserve"> </w:t>
      </w:r>
      <w:r w:rsidR="004B541F" w:rsidRPr="00CF2D1E">
        <w:rPr>
          <w:rFonts w:asciiTheme="minorHAnsi" w:hAnsiTheme="minorHAnsi"/>
        </w:rPr>
        <w:t>zašle Prijímateľovi odôvodnené stanovisko, že neakceptuje menej významnú zmenu právne účinky nenastanú.</w:t>
      </w:r>
    </w:p>
    <w:p w14:paraId="00DAAEB7" w14:textId="77777777" w:rsidR="008207C0" w:rsidRPr="00CF2D1E" w:rsidRDefault="008207C0" w:rsidP="00215368">
      <w:pPr>
        <w:pStyle w:val="Nadpis3"/>
        <w:rPr>
          <w:rFonts w:asciiTheme="minorHAnsi" w:hAnsiTheme="minorHAnsi"/>
          <w:i/>
          <w:color w:val="365F91"/>
        </w:rPr>
      </w:pPr>
      <w:bookmarkStart w:id="363" w:name="_Toc106134797"/>
      <w:r w:rsidRPr="00CF2D1E">
        <w:rPr>
          <w:rFonts w:asciiTheme="minorHAnsi" w:hAnsiTheme="minorHAnsi"/>
          <w:i/>
          <w:color w:val="365F91"/>
        </w:rPr>
        <w:t>4.5.1.3 Významnejšia zmena projektu</w:t>
      </w:r>
      <w:bookmarkEnd w:id="363"/>
    </w:p>
    <w:p w14:paraId="606D60F8" w14:textId="77068D58" w:rsidR="008207C0" w:rsidRPr="00CF2D1E" w:rsidRDefault="008207C0" w:rsidP="00215368">
      <w:pPr>
        <w:spacing w:before="120"/>
        <w:rPr>
          <w:rFonts w:asciiTheme="minorHAnsi" w:hAnsiTheme="minorHAnsi"/>
        </w:rPr>
      </w:pPr>
      <w:r w:rsidRPr="00CF2D1E">
        <w:rPr>
          <w:rFonts w:asciiTheme="minorHAnsi" w:hAnsiTheme="minorHAnsi"/>
        </w:rPr>
        <w:t xml:space="preserve">Významnejšiu zmenu projektu je možné vykonať len na základe vzájomnej dohody oboch Zmluvných strán vo forme vzostupne očíslovaného dodatku k </w:t>
      </w:r>
      <w:r w:rsidR="002C72C0">
        <w:rPr>
          <w:rFonts w:asciiTheme="minorHAnsi" w:hAnsiTheme="minorHAnsi"/>
        </w:rPr>
        <w:t>z</w:t>
      </w:r>
      <w:r w:rsidRPr="00CF2D1E">
        <w:rPr>
          <w:rFonts w:asciiTheme="minorHAnsi" w:hAnsiTheme="minorHAnsi"/>
        </w:rPr>
        <w:t>mluve o  NFP.</w:t>
      </w:r>
    </w:p>
    <w:p w14:paraId="5F2DF6AA" w14:textId="22EDD2CF" w:rsidR="00ED7F1C" w:rsidRPr="00CF2D1E" w:rsidRDefault="00ED7F1C" w:rsidP="00CF2D1E">
      <w:pPr>
        <w:spacing w:before="120"/>
        <w:rPr>
          <w:rFonts w:asciiTheme="minorHAnsi" w:hAnsiTheme="minorHAnsi"/>
        </w:rPr>
      </w:pPr>
      <w:r w:rsidRPr="00CF2D1E">
        <w:rPr>
          <w:rFonts w:asciiTheme="minorHAnsi" w:hAnsiTheme="minorHAnsi"/>
        </w:rPr>
        <w:t xml:space="preserve">Prijímateľ je povinný oznámiť </w:t>
      </w:r>
      <w:r w:rsidR="00144E8B" w:rsidRPr="00CF2D1E">
        <w:rPr>
          <w:rFonts w:asciiTheme="minorHAnsi" w:hAnsiTheme="minorHAnsi"/>
        </w:rPr>
        <w:t>RO</w:t>
      </w:r>
      <w:r w:rsidR="00144E8B" w:rsidRPr="00CF2D1E" w:rsidDel="00144E8B">
        <w:rPr>
          <w:rFonts w:asciiTheme="minorHAnsi" w:hAnsiTheme="minorHAnsi"/>
        </w:rPr>
        <w:t xml:space="preserve"> </w:t>
      </w:r>
      <w:r w:rsidRPr="00CF2D1E">
        <w:rPr>
          <w:rFonts w:asciiTheme="minorHAnsi" w:hAnsiTheme="minorHAnsi"/>
        </w:rPr>
        <w:t xml:space="preserve">všetky zmeny projektu a skutočnosti, ktoré majú vplyv, alebo súvisia s plnením </w:t>
      </w:r>
      <w:r w:rsidR="002C72C0">
        <w:rPr>
          <w:rFonts w:asciiTheme="minorHAnsi" w:hAnsiTheme="minorHAnsi"/>
        </w:rPr>
        <w:t>z</w:t>
      </w:r>
      <w:r w:rsidRPr="00CF2D1E">
        <w:rPr>
          <w:rFonts w:asciiTheme="minorHAnsi" w:hAnsiTheme="minorHAnsi"/>
        </w:rPr>
        <w:t xml:space="preserve">mluvy o  NFP, alebo sa akýmkoľvek spôsobom </w:t>
      </w:r>
      <w:r w:rsidR="002C72C0">
        <w:rPr>
          <w:rFonts w:asciiTheme="minorHAnsi" w:hAnsiTheme="minorHAnsi"/>
        </w:rPr>
        <w:t>z</w:t>
      </w:r>
      <w:r w:rsidRPr="00CF2D1E">
        <w:rPr>
          <w:rFonts w:asciiTheme="minorHAnsi" w:hAnsiTheme="minorHAnsi"/>
        </w:rPr>
        <w:t xml:space="preserve">mluvy o  NFP týkajú, alebo môžu týkať, a to aj v prípade, ak má Prijímateľ čo i len pochybnosť o dodržiavaní svojich záväzkov vyplývajúcich zo </w:t>
      </w:r>
      <w:r w:rsidR="002C72C0">
        <w:rPr>
          <w:rFonts w:asciiTheme="minorHAnsi" w:hAnsiTheme="minorHAnsi"/>
        </w:rPr>
        <w:t>z</w:t>
      </w:r>
      <w:r w:rsidRPr="00CF2D1E">
        <w:rPr>
          <w:rFonts w:asciiTheme="minorHAnsi" w:hAnsiTheme="minorHAnsi"/>
        </w:rPr>
        <w:t>mluvy o  NFP, a to bezodkladne po ich vzniku.</w:t>
      </w:r>
    </w:p>
    <w:p w14:paraId="015CC4A2" w14:textId="77777777" w:rsidR="00ED7F1C" w:rsidRPr="00CF2D1E" w:rsidRDefault="00ED7F1C" w:rsidP="00215368">
      <w:pPr>
        <w:spacing w:before="120"/>
        <w:rPr>
          <w:rFonts w:asciiTheme="minorHAnsi" w:hAnsiTheme="minorHAnsi"/>
          <w:i/>
        </w:rPr>
      </w:pPr>
      <w:r w:rsidRPr="00CF2D1E">
        <w:rPr>
          <w:rFonts w:asciiTheme="minorHAnsi" w:hAnsiTheme="minorHAnsi"/>
        </w:rPr>
        <w:t xml:space="preserve">Prijímateľ </w:t>
      </w:r>
      <w:r w:rsidRPr="00CF2D1E">
        <w:rPr>
          <w:rFonts w:asciiTheme="minorHAnsi" w:hAnsiTheme="minorHAnsi"/>
          <w:b/>
        </w:rPr>
        <w:t>je povinný</w:t>
      </w:r>
      <w:r w:rsidRPr="00CF2D1E">
        <w:rPr>
          <w:rFonts w:asciiTheme="minorHAnsi" w:hAnsiTheme="minorHAnsi"/>
        </w:rPr>
        <w:t xml:space="preserve"> požiadať o zmenu </w:t>
      </w:r>
      <w:r w:rsidR="00426509" w:rsidRPr="00CF2D1E">
        <w:rPr>
          <w:rFonts w:asciiTheme="minorHAnsi" w:hAnsiTheme="minorHAnsi"/>
        </w:rPr>
        <w:t>projektu</w:t>
      </w:r>
      <w:r w:rsidRPr="00CF2D1E">
        <w:rPr>
          <w:rFonts w:asciiTheme="minorHAnsi" w:hAnsiTheme="minorHAnsi"/>
        </w:rPr>
        <w:t xml:space="preserve"> spôsobom uvedeným v kapitole 4.5 tejto Príručky v časti </w:t>
      </w:r>
      <w:r w:rsidRPr="00CF2D1E">
        <w:rPr>
          <w:rFonts w:asciiTheme="minorHAnsi" w:hAnsiTheme="minorHAnsi"/>
          <w:i/>
        </w:rPr>
        <w:t xml:space="preserve">Žiadosť o zmenu </w:t>
      </w:r>
      <w:r w:rsidR="00426509" w:rsidRPr="00CF2D1E">
        <w:rPr>
          <w:rFonts w:asciiTheme="minorHAnsi" w:hAnsiTheme="minorHAnsi"/>
          <w:i/>
        </w:rPr>
        <w:t>projektu</w:t>
      </w:r>
      <w:r w:rsidRPr="00CF2D1E">
        <w:rPr>
          <w:rFonts w:asciiTheme="minorHAnsi" w:hAnsiTheme="minorHAnsi"/>
          <w:i/>
        </w:rPr>
        <w:t>.</w:t>
      </w:r>
    </w:p>
    <w:p w14:paraId="3EBE033C" w14:textId="27054E0C" w:rsidR="00ED7F1C" w:rsidRPr="00CF2D1E" w:rsidRDefault="00ED7F1C" w:rsidP="00CF2D1E">
      <w:pPr>
        <w:spacing w:before="120"/>
        <w:rPr>
          <w:rFonts w:asciiTheme="minorHAnsi" w:hAnsiTheme="minorHAnsi"/>
        </w:rPr>
      </w:pPr>
      <w:r w:rsidRPr="00CF2D1E">
        <w:rPr>
          <w:rFonts w:asciiTheme="minorHAnsi" w:hAnsiTheme="minorHAnsi"/>
        </w:rPr>
        <w:t xml:space="preserve">Prijímateľ je povinný požiadať o zmenu </w:t>
      </w:r>
      <w:r w:rsidR="00426509" w:rsidRPr="00CF2D1E">
        <w:rPr>
          <w:rFonts w:asciiTheme="minorHAnsi" w:hAnsiTheme="minorHAnsi"/>
        </w:rPr>
        <w:t>projektu</w:t>
      </w:r>
      <w:r w:rsidRPr="00CF2D1E">
        <w:rPr>
          <w:rFonts w:asciiTheme="minorHAnsi" w:hAnsiTheme="minorHAnsi"/>
        </w:rPr>
        <w:t xml:space="preserve"> </w:t>
      </w:r>
      <w:r w:rsidRPr="00CF2D1E">
        <w:rPr>
          <w:rFonts w:asciiTheme="minorHAnsi" w:hAnsiTheme="minorHAnsi"/>
          <w:b/>
        </w:rPr>
        <w:t xml:space="preserve">pred vykonaním zmeny </w:t>
      </w:r>
      <w:r w:rsidRPr="00CF2D1E">
        <w:rPr>
          <w:rFonts w:asciiTheme="minorHAnsi" w:hAnsiTheme="minorHAnsi"/>
        </w:rPr>
        <w:t xml:space="preserve">alebo pred uplynutím doby </w:t>
      </w:r>
      <w:r w:rsidRPr="00CF2D1E">
        <w:rPr>
          <w:rFonts w:asciiTheme="minorHAnsi" w:hAnsiTheme="minorHAnsi"/>
          <w:b/>
        </w:rPr>
        <w:t xml:space="preserve">(schvaľovanie významnejších zmien ex </w:t>
      </w:r>
      <w:proofErr w:type="spellStart"/>
      <w:r w:rsidRPr="00CF2D1E">
        <w:rPr>
          <w:rFonts w:asciiTheme="minorHAnsi" w:hAnsiTheme="minorHAnsi"/>
          <w:b/>
        </w:rPr>
        <w:t>ante</w:t>
      </w:r>
      <w:proofErr w:type="spellEnd"/>
      <w:r w:rsidRPr="00CF2D1E">
        <w:rPr>
          <w:rFonts w:asciiTheme="minorHAnsi" w:hAnsiTheme="minorHAnsi"/>
          <w:b/>
        </w:rPr>
        <w:t>)</w:t>
      </w:r>
      <w:r w:rsidRPr="00CF2D1E">
        <w:rPr>
          <w:rFonts w:asciiTheme="minorHAnsi" w:hAnsiTheme="minorHAnsi"/>
        </w:rPr>
        <w:t>, ku ktorej sa požadovaná zmena viaže, alebo pred vznikom, prípadne zánikom skutočnosti, ktorá sa má prostredníctvom vykonania zmeny odvrátiť. Za významnejšiu zmenu schvaľovanú ex-</w:t>
      </w:r>
      <w:proofErr w:type="spellStart"/>
      <w:r w:rsidRPr="00CF2D1E">
        <w:rPr>
          <w:rFonts w:asciiTheme="minorHAnsi" w:hAnsiTheme="minorHAnsi"/>
        </w:rPr>
        <w:t>ante</w:t>
      </w:r>
      <w:proofErr w:type="spellEnd"/>
      <w:r w:rsidR="000949DC">
        <w:rPr>
          <w:rFonts w:asciiTheme="minorHAnsi" w:hAnsiTheme="minorHAnsi"/>
        </w:rPr>
        <w:t xml:space="preserve"> </w:t>
      </w:r>
      <w:r w:rsidRPr="00CF2D1E">
        <w:rPr>
          <w:rFonts w:asciiTheme="minorHAnsi" w:hAnsiTheme="minorHAnsi"/>
        </w:rPr>
        <w:t>sa považuje najmä:</w:t>
      </w:r>
    </w:p>
    <w:p w14:paraId="1A8EDA8F"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zmena miesta realizácie projektu; </w:t>
      </w:r>
    </w:p>
    <w:p w14:paraId="7563578B" w14:textId="77777777"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miesta, kde sa nachádza predmet projektu; </w:t>
      </w:r>
    </w:p>
    <w:p w14:paraId="7F226727" w14:textId="77777777"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merateľných ukazovateľov projektu, ak ide o zníženie hodnoty  o viac ako 5% oproti výške merateľného ukazovateľa, ktorá bola schválená v Žiadosti o NFP; </w:t>
      </w:r>
    </w:p>
    <w:p w14:paraId="5C3556DC" w14:textId="6F447430"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výšky schváleného NFP; </w:t>
      </w:r>
    </w:p>
    <w:p w14:paraId="05522DF6" w14:textId="3968D69B" w:rsidR="00E57475" w:rsidRPr="004C19E9" w:rsidRDefault="00E57475" w:rsidP="00CF2D1E">
      <w:pPr>
        <w:pStyle w:val="Odsekzoznamu"/>
        <w:numPr>
          <w:ilvl w:val="0"/>
          <w:numId w:val="170"/>
        </w:numPr>
        <w:contextualSpacing/>
        <w:jc w:val="both"/>
        <w:rPr>
          <w:rFonts w:asciiTheme="minorHAnsi" w:hAnsiTheme="minorHAnsi"/>
        </w:rPr>
      </w:pPr>
      <w:r w:rsidRPr="004C19E9">
        <w:rPr>
          <w:rFonts w:asciiTheme="minorHAnsi" w:hAnsiTheme="minorHAnsi"/>
        </w:rPr>
        <w:t>ak prečerpanie v rámci jednej zo skupín výdavkov prekročí 15 % kumulatívne na túto skupinu výdavkov za celú dobu realizácie projektu, za podmienky neprekročenia celkových oprávnených výdavkov projektu;</w:t>
      </w:r>
    </w:p>
    <w:p w14:paraId="3CB9E965" w14:textId="59E6A7A6"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zmena majetkovo-právnych pomerov týkajúcich sa predmetu projektu alebo súvisiacich s realizáciou hlavných aktivít projektu v zmysle </w:t>
      </w:r>
      <w:r w:rsidR="002C72C0">
        <w:rPr>
          <w:rFonts w:asciiTheme="minorHAnsi" w:hAnsiTheme="minorHAnsi"/>
          <w:bCs/>
        </w:rPr>
        <w:t>z</w:t>
      </w:r>
      <w:r w:rsidRPr="00CF2D1E">
        <w:rPr>
          <w:rFonts w:asciiTheme="minorHAnsi" w:hAnsiTheme="minorHAnsi"/>
          <w:bCs/>
        </w:rPr>
        <w:t xml:space="preserve">mluvy o  NFP/Rozhodnutia </w:t>
      </w:r>
      <w:r w:rsidR="00F46C7A" w:rsidRPr="00CF2D1E">
        <w:rPr>
          <w:rFonts w:asciiTheme="minorHAnsi" w:hAnsiTheme="minorHAnsi"/>
          <w:bCs/>
        </w:rPr>
        <w:br/>
      </w:r>
      <w:r w:rsidRPr="00CF2D1E">
        <w:rPr>
          <w:rFonts w:asciiTheme="minorHAnsi" w:hAnsiTheme="minorHAnsi"/>
          <w:bCs/>
        </w:rPr>
        <w:t>o schválení;</w:t>
      </w:r>
    </w:p>
    <w:p w14:paraId="433B95EB"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zmena podmienky poskytnutia príspevku, ktorá vyplýva z </w:t>
      </w:r>
      <w:r w:rsidR="00924F0A" w:rsidRPr="00CF2D1E">
        <w:rPr>
          <w:rFonts w:asciiTheme="minorHAnsi" w:hAnsiTheme="minorHAnsi"/>
          <w:bCs/>
        </w:rPr>
        <w:t xml:space="preserve">písomného vyzvania </w:t>
      </w:r>
      <w:r w:rsidRPr="00CF2D1E">
        <w:rPr>
          <w:rFonts w:asciiTheme="minorHAnsi" w:hAnsiTheme="minorHAnsi"/>
          <w:bCs/>
        </w:rPr>
        <w:t>a spôsobu je</w:t>
      </w:r>
      <w:r w:rsidR="00924F0A" w:rsidRPr="00CF2D1E">
        <w:rPr>
          <w:rFonts w:asciiTheme="minorHAnsi" w:hAnsiTheme="minorHAnsi"/>
          <w:bCs/>
        </w:rPr>
        <w:t>ho</w:t>
      </w:r>
      <w:r w:rsidRPr="00CF2D1E">
        <w:rPr>
          <w:rFonts w:asciiTheme="minorHAnsi" w:hAnsiTheme="minorHAnsi"/>
          <w:bCs/>
        </w:rPr>
        <w:t xml:space="preserve"> splnenia Prijímateľom;</w:t>
      </w:r>
    </w:p>
    <w:p w14:paraId="5FF3241F"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zmena používaného systému financovania;</w:t>
      </w:r>
    </w:p>
    <w:p w14:paraId="0DBDAB9B"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doplnenie novej skupiny výdavkov a/alebo aktivity, ktorá je oprávnená v zmysle </w:t>
      </w:r>
      <w:r w:rsidR="00924F0A" w:rsidRPr="00CF2D1E">
        <w:rPr>
          <w:rFonts w:asciiTheme="minorHAnsi" w:hAnsiTheme="minorHAnsi"/>
          <w:bCs/>
        </w:rPr>
        <w:t>písomného vyzvania</w:t>
      </w:r>
      <w:r w:rsidRPr="00CF2D1E">
        <w:rPr>
          <w:rFonts w:asciiTheme="minorHAnsi" w:hAnsiTheme="minorHAnsi"/>
          <w:bCs/>
        </w:rPr>
        <w:t>;</w:t>
      </w:r>
    </w:p>
    <w:p w14:paraId="24D632AD" w14:textId="0175BBD4" w:rsidR="00431052" w:rsidRPr="00431052" w:rsidRDefault="00E57475" w:rsidP="00CF2D1E">
      <w:pPr>
        <w:pStyle w:val="Odsekzoznamu"/>
        <w:numPr>
          <w:ilvl w:val="0"/>
          <w:numId w:val="170"/>
        </w:numPr>
        <w:contextualSpacing/>
        <w:jc w:val="both"/>
        <w:rPr>
          <w:rFonts w:asciiTheme="minorHAnsi" w:hAnsiTheme="minorHAnsi"/>
        </w:rPr>
      </w:pPr>
      <w:r w:rsidRPr="00CF2D1E">
        <w:rPr>
          <w:rFonts w:asciiTheme="minorHAnsi" w:hAnsiTheme="minorHAnsi"/>
          <w:bCs/>
        </w:rPr>
        <w:t xml:space="preserve">zmena Prijímateľa, resp. zmena v subjekte </w:t>
      </w:r>
      <w:r w:rsidR="00CC42FD" w:rsidRPr="00CF2D1E">
        <w:rPr>
          <w:rFonts w:asciiTheme="minorHAnsi" w:hAnsiTheme="minorHAnsi"/>
          <w:bCs/>
        </w:rPr>
        <w:t>P</w:t>
      </w:r>
      <w:r w:rsidRPr="00CF2D1E">
        <w:rPr>
          <w:rFonts w:asciiTheme="minorHAnsi" w:hAnsiTheme="minorHAnsi"/>
          <w:bCs/>
        </w:rPr>
        <w:t xml:space="preserve">rijímateľa podľa </w:t>
      </w:r>
      <w:r w:rsidR="002C72C0">
        <w:rPr>
          <w:rFonts w:asciiTheme="minorHAnsi" w:hAnsiTheme="minorHAnsi"/>
          <w:bCs/>
        </w:rPr>
        <w:t>z</w:t>
      </w:r>
      <w:r w:rsidRPr="00CF2D1E">
        <w:rPr>
          <w:rFonts w:asciiTheme="minorHAnsi" w:hAnsiTheme="minorHAnsi"/>
          <w:bCs/>
        </w:rPr>
        <w:t>mluve o  NFP/Rozhodnutia o</w:t>
      </w:r>
      <w:r w:rsidR="00431052">
        <w:rPr>
          <w:rFonts w:asciiTheme="minorHAnsi" w:hAnsiTheme="minorHAnsi"/>
          <w:bCs/>
        </w:rPr>
        <w:t> </w:t>
      </w:r>
      <w:r w:rsidRPr="00CF2D1E">
        <w:rPr>
          <w:rFonts w:asciiTheme="minorHAnsi" w:hAnsiTheme="minorHAnsi"/>
          <w:bCs/>
        </w:rPr>
        <w:t>schválení</w:t>
      </w:r>
      <w:r w:rsidR="00431052">
        <w:rPr>
          <w:rFonts w:asciiTheme="minorHAnsi" w:hAnsiTheme="minorHAnsi"/>
          <w:bCs/>
        </w:rPr>
        <w:t xml:space="preserve">, ktorá musí byť v súlade s podmienkami </w:t>
      </w:r>
      <w:r w:rsidR="000C58BD">
        <w:rPr>
          <w:rFonts w:asciiTheme="minorHAnsi" w:hAnsiTheme="minorHAnsi"/>
          <w:bCs/>
        </w:rPr>
        <w:t>vyzvania</w:t>
      </w:r>
      <w:r w:rsidR="00431052" w:rsidRPr="00CF2D1E">
        <w:rPr>
          <w:rFonts w:asciiTheme="minorHAnsi" w:hAnsiTheme="minorHAnsi"/>
          <w:bCs/>
        </w:rPr>
        <w:t>;</w:t>
      </w:r>
    </w:p>
    <w:p w14:paraId="53C022FF" w14:textId="1CB36818" w:rsidR="00F86E8D" w:rsidRPr="00CF2D1E" w:rsidRDefault="00431052" w:rsidP="00CF2D1E">
      <w:pPr>
        <w:pStyle w:val="Odsekzoznamu"/>
        <w:numPr>
          <w:ilvl w:val="0"/>
          <w:numId w:val="170"/>
        </w:numPr>
        <w:contextualSpacing/>
        <w:jc w:val="both"/>
        <w:rPr>
          <w:rFonts w:asciiTheme="minorHAnsi" w:hAnsiTheme="minorHAnsi"/>
        </w:rPr>
      </w:pPr>
      <w:r>
        <w:rPr>
          <w:rFonts w:asciiTheme="minorHAnsi" w:hAnsiTheme="minorHAnsi"/>
          <w:bCs/>
        </w:rPr>
        <w:t>Zmena spôsobu spolufinancovania Projektu</w:t>
      </w:r>
      <w:r w:rsidR="00D32D9C" w:rsidRPr="00CF2D1E">
        <w:rPr>
          <w:rFonts w:asciiTheme="minorHAnsi" w:hAnsiTheme="minorHAnsi"/>
          <w:bCs/>
        </w:rPr>
        <w:t>;</w:t>
      </w:r>
    </w:p>
    <w:p w14:paraId="6E26D475" w14:textId="70AE74CE" w:rsidR="00D32D9C" w:rsidRPr="00CF2D1E" w:rsidRDefault="00D32D9C" w:rsidP="00CF2D1E">
      <w:pPr>
        <w:pStyle w:val="Odsekzoznamu"/>
        <w:numPr>
          <w:ilvl w:val="0"/>
          <w:numId w:val="170"/>
        </w:numPr>
        <w:contextualSpacing/>
        <w:jc w:val="both"/>
        <w:rPr>
          <w:rFonts w:asciiTheme="minorHAnsi" w:hAnsiTheme="minorHAnsi"/>
        </w:rPr>
      </w:pPr>
      <w:r>
        <w:rPr>
          <w:rFonts w:asciiTheme="minorHAnsi" w:hAnsiTheme="minorHAnsi"/>
          <w:bCs/>
        </w:rPr>
        <w:t>Iná zmena , ktorá je ako významnejšia zmena označená v Príručke pre Prijímateľa, alebo inom Právnom dokum</w:t>
      </w:r>
      <w:r w:rsidR="009D7D9D">
        <w:rPr>
          <w:rFonts w:asciiTheme="minorHAnsi" w:hAnsiTheme="minorHAnsi"/>
          <w:bCs/>
        </w:rPr>
        <w:t>e</w:t>
      </w:r>
      <w:r>
        <w:rPr>
          <w:rFonts w:asciiTheme="minorHAnsi" w:hAnsiTheme="minorHAnsi"/>
          <w:bCs/>
        </w:rPr>
        <w:t>nte.</w:t>
      </w:r>
    </w:p>
    <w:p w14:paraId="5F03BF8D" w14:textId="5E6749E3" w:rsidR="00F86E8D" w:rsidRDefault="00F86E8D" w:rsidP="00CF2D1E">
      <w:pPr>
        <w:spacing w:before="120"/>
        <w:rPr>
          <w:rFonts w:asciiTheme="minorHAnsi" w:hAnsiTheme="minorHAnsi"/>
        </w:rPr>
      </w:pPr>
      <w:r w:rsidRPr="00CF2D1E">
        <w:rPr>
          <w:rFonts w:asciiTheme="minorHAnsi" w:hAnsiTheme="minorHAnsi"/>
          <w:b/>
        </w:rPr>
        <w:t>Oprávnenosť výdavkov</w:t>
      </w:r>
      <w:r w:rsidRPr="00CF2D1E">
        <w:rPr>
          <w:rFonts w:asciiTheme="minorHAnsi" w:hAnsiTheme="minorHAnsi"/>
        </w:rPr>
        <w:t xml:space="preserve"> pri takejto ex-</w:t>
      </w:r>
      <w:proofErr w:type="spellStart"/>
      <w:r w:rsidRPr="00CF2D1E">
        <w:rPr>
          <w:rFonts w:asciiTheme="minorHAnsi" w:hAnsiTheme="minorHAnsi"/>
        </w:rPr>
        <w:t>ante</w:t>
      </w:r>
      <w:proofErr w:type="spellEnd"/>
      <w:r w:rsidRPr="00CF2D1E">
        <w:rPr>
          <w:rFonts w:asciiTheme="minorHAnsi" w:hAnsiTheme="minorHAnsi"/>
        </w:rPr>
        <w:t xml:space="preserve"> zmene nastáva v deň predloženia žiadosti o zmenu zo strany Prijímateľa </w:t>
      </w:r>
      <w:r w:rsidR="002076C0" w:rsidRPr="00CF2D1E">
        <w:rPr>
          <w:rFonts w:asciiTheme="minorHAnsi" w:hAnsiTheme="minorHAnsi"/>
        </w:rPr>
        <w:t>RO</w:t>
      </w:r>
      <w:r w:rsidRPr="00CF2D1E">
        <w:rPr>
          <w:rFonts w:asciiTheme="minorHAnsi" w:hAnsiTheme="minorHAnsi"/>
        </w:rPr>
        <w:t>, ak bola zmena schválená, alebo v neskorší deň vyplývajúci zo schválenia žiadosti o zmenu.</w:t>
      </w:r>
    </w:p>
    <w:p w14:paraId="3B8A7A28" w14:textId="77777777" w:rsidR="009D7D9D" w:rsidRPr="00CF2D1E" w:rsidRDefault="009D7D9D" w:rsidP="00CF2D1E">
      <w:pPr>
        <w:spacing w:before="120"/>
        <w:rPr>
          <w:rFonts w:asciiTheme="minorHAnsi" w:hAnsiTheme="minorHAnsi"/>
        </w:rPr>
      </w:pPr>
    </w:p>
    <w:p w14:paraId="4F43A4F9" w14:textId="78BA0DA8" w:rsidR="00787F96" w:rsidRDefault="00627F2D" w:rsidP="00CF2D1E">
      <w:r w:rsidRPr="00CF2D1E">
        <w:rPr>
          <w:rFonts w:asciiTheme="minorHAnsi" w:hAnsiTheme="minorHAnsi"/>
        </w:rPr>
        <w:t xml:space="preserve">Prijímateľ je oprávnený požiadať o zmenu </w:t>
      </w:r>
      <w:r w:rsidR="00426509" w:rsidRPr="00CF2D1E">
        <w:rPr>
          <w:rFonts w:asciiTheme="minorHAnsi" w:hAnsiTheme="minorHAnsi"/>
        </w:rPr>
        <w:t>projektu</w:t>
      </w:r>
      <w:r w:rsidRPr="00CF2D1E">
        <w:rPr>
          <w:rFonts w:asciiTheme="minorHAnsi" w:hAnsiTheme="minorHAnsi"/>
        </w:rPr>
        <w:t xml:space="preserve"> aj </w:t>
      </w:r>
      <w:r w:rsidRPr="00CF2D1E">
        <w:rPr>
          <w:rFonts w:asciiTheme="minorHAnsi" w:hAnsiTheme="minorHAnsi"/>
          <w:b/>
        </w:rPr>
        <w:t xml:space="preserve">po uskutočnení významnejšej zmeny (schvaľovanie významnejších zmien ex post), </w:t>
      </w:r>
      <w:r w:rsidRPr="00CF2D1E">
        <w:rPr>
          <w:rFonts w:asciiTheme="minorHAnsi" w:hAnsiTheme="minorHAnsi"/>
        </w:rPr>
        <w:t xml:space="preserve">najneskôr však 30 pracovných dní pred predložením </w:t>
      </w:r>
      <w:proofErr w:type="spellStart"/>
      <w:r w:rsidRPr="00CF2D1E">
        <w:rPr>
          <w:rFonts w:asciiTheme="minorHAnsi" w:hAnsiTheme="minorHAnsi"/>
        </w:rPr>
        <w:t>ŽoP</w:t>
      </w:r>
      <w:proofErr w:type="spellEnd"/>
      <w:r w:rsidRPr="00CF2D1E">
        <w:rPr>
          <w:rFonts w:asciiTheme="minorHAnsi" w:hAnsiTheme="minorHAnsi"/>
        </w:rPr>
        <w:t>, ktorá ako prvá zahŕňa aspoň niektoré výdavky dotknuté požadovanou zmenou.  Za významnejšiu zmenu</w:t>
      </w:r>
      <w:r w:rsidR="005741AA" w:rsidRPr="00CF2D1E">
        <w:rPr>
          <w:rFonts w:asciiTheme="minorHAnsi" w:hAnsiTheme="minorHAnsi"/>
        </w:rPr>
        <w:t>, ktorú je možné</w:t>
      </w:r>
      <w:r w:rsidRPr="00CF2D1E">
        <w:rPr>
          <w:rFonts w:asciiTheme="minorHAnsi" w:hAnsiTheme="minorHAnsi"/>
        </w:rPr>
        <w:t xml:space="preserve"> schvaľova</w:t>
      </w:r>
      <w:r w:rsidR="005741AA" w:rsidRPr="00CF2D1E">
        <w:rPr>
          <w:rFonts w:asciiTheme="minorHAnsi" w:hAnsiTheme="minorHAnsi"/>
        </w:rPr>
        <w:t>ť</w:t>
      </w:r>
      <w:r w:rsidRPr="00CF2D1E">
        <w:rPr>
          <w:rFonts w:asciiTheme="minorHAnsi" w:hAnsiTheme="minorHAnsi"/>
        </w:rPr>
        <w:t xml:space="preserve"> ex-</w:t>
      </w:r>
      <w:r w:rsidR="005741AA" w:rsidRPr="00CF2D1E">
        <w:rPr>
          <w:rFonts w:asciiTheme="minorHAnsi" w:hAnsiTheme="minorHAnsi"/>
        </w:rPr>
        <w:t>post</w:t>
      </w:r>
      <w:r w:rsidRPr="00CF2D1E">
        <w:rPr>
          <w:rFonts w:asciiTheme="minorHAnsi" w:hAnsiTheme="minorHAnsi"/>
        </w:rPr>
        <w:t xml:space="preserve"> sa považuje najmä:</w:t>
      </w:r>
    </w:p>
    <w:p w14:paraId="2B85E6AB" w14:textId="106EB7C6" w:rsidR="002F163C" w:rsidRPr="00CF2D1E" w:rsidRDefault="00627F2D" w:rsidP="004C19E9">
      <w:pPr>
        <w:pStyle w:val="Odsekzoznamu"/>
        <w:numPr>
          <w:ilvl w:val="0"/>
          <w:numId w:val="187"/>
        </w:numPr>
        <w:ind w:left="426" w:hanging="426"/>
        <w:jc w:val="both"/>
        <w:rPr>
          <w:rFonts w:asciiTheme="minorHAnsi" w:hAnsiTheme="minorHAnsi"/>
        </w:rPr>
      </w:pPr>
      <w:r w:rsidRPr="00CF2D1E">
        <w:rPr>
          <w:rFonts w:asciiTheme="minorHAnsi" w:hAnsiTheme="minorHAnsi"/>
          <w:bCs/>
        </w:rPr>
        <w:t>zmena v rozpočte projektu, ktorá sa týka vecného plnenia (nepatrí sem zmena týkajúca sa zníženia výšky oprávnených výdavkov ktoré nemá vplyv na dosiahnutie cieľa projektu definovaného v </w:t>
      </w:r>
      <w:r w:rsidR="002C72C0">
        <w:rPr>
          <w:rFonts w:asciiTheme="minorHAnsi" w:hAnsiTheme="minorHAnsi"/>
          <w:bCs/>
        </w:rPr>
        <w:t>z</w:t>
      </w:r>
      <w:r w:rsidR="00C177FE" w:rsidRPr="00CF2D1E">
        <w:rPr>
          <w:rFonts w:asciiTheme="minorHAnsi" w:hAnsiTheme="minorHAnsi"/>
          <w:bCs/>
        </w:rPr>
        <w:t>mluve o  NFP/Rozhodnutí o schválení</w:t>
      </w:r>
      <w:r w:rsidRPr="00CF2D1E">
        <w:rPr>
          <w:rFonts w:asciiTheme="minorHAnsi" w:hAnsiTheme="minorHAnsi"/>
          <w:bCs/>
        </w:rPr>
        <w:t>).</w:t>
      </w:r>
      <w:r w:rsidR="00787F96" w:rsidRPr="00CF2D1E">
        <w:rPr>
          <w:rFonts w:asciiTheme="minorHAnsi" w:hAnsiTheme="minorHAnsi"/>
          <w:bCs/>
        </w:rPr>
        <w:t xml:space="preserve"> </w:t>
      </w:r>
      <w:r w:rsidRPr="00CF2D1E">
        <w:rPr>
          <w:rFonts w:asciiTheme="minorHAnsi" w:hAnsiTheme="minorHAnsi"/>
        </w:rPr>
        <w:t>Prijímateľ je povinný v prípade zmeny ve</w:t>
      </w:r>
      <w:r w:rsidR="00787F96" w:rsidRPr="00CF2D1E">
        <w:rPr>
          <w:rFonts w:asciiTheme="minorHAnsi" w:hAnsiTheme="minorHAnsi"/>
        </w:rPr>
        <w:t>c</w:t>
      </w:r>
      <w:r w:rsidRPr="00CF2D1E">
        <w:rPr>
          <w:rFonts w:asciiTheme="minorHAnsi" w:hAnsiTheme="minorHAnsi"/>
        </w:rPr>
        <w:t>ného plnenia, ktorého dôsledkom je navrhovaná zmena v rozpočte projektu preukázať sú</w:t>
      </w:r>
      <w:r w:rsidR="00787F96" w:rsidRPr="00CF2D1E">
        <w:rPr>
          <w:rFonts w:asciiTheme="minorHAnsi" w:hAnsiTheme="minorHAnsi"/>
        </w:rPr>
        <w:t>l</w:t>
      </w:r>
      <w:r w:rsidRPr="00CF2D1E">
        <w:rPr>
          <w:rFonts w:asciiTheme="minorHAnsi" w:hAnsiTheme="minorHAnsi"/>
        </w:rPr>
        <w:t xml:space="preserve">ad zmeny s režimom zmien dohodnutých v zmluve medzi Prijímateľom a jeho Dodávateľom a s ustanovením §10a </w:t>
      </w:r>
      <w:r w:rsidR="000A4869">
        <w:rPr>
          <w:rFonts w:asciiTheme="minorHAnsi" w:hAnsiTheme="minorHAnsi"/>
        </w:rPr>
        <w:t>ZVO</w:t>
      </w:r>
      <w:r w:rsidR="00787F96" w:rsidRPr="002F163C">
        <w:rPr>
          <w:rFonts w:asciiTheme="minorHAnsi" w:hAnsiTheme="minorHAnsi"/>
        </w:rPr>
        <w:t xml:space="preserve"> </w:t>
      </w:r>
      <w:r w:rsidRPr="00CF2D1E">
        <w:rPr>
          <w:rFonts w:asciiTheme="minorHAnsi" w:hAnsiTheme="minorHAnsi"/>
        </w:rPr>
        <w:t>a uviesť dôvod, pre ktorý k zmene došlo (hlavne v prípade ak zmena nepredstavuje zlepšenie oproti pôvodnému stavu projektu). V prípade ak zníženie rozpočtu projektu</w:t>
      </w:r>
      <w:r w:rsidR="00787F96" w:rsidRPr="002F163C">
        <w:rPr>
          <w:rFonts w:asciiTheme="minorHAnsi" w:hAnsiTheme="minorHAnsi"/>
        </w:rPr>
        <w:t xml:space="preserve"> </w:t>
      </w:r>
      <w:r w:rsidRPr="00CF2D1E">
        <w:rPr>
          <w:rFonts w:asciiTheme="minorHAnsi" w:hAnsiTheme="minorHAnsi"/>
        </w:rPr>
        <w:t>je dôsledkom nezrealizovania určitého vecného plnenia je Prijímateľ povinný predložiť odôvodnenie, že nejde o podstatnú zmenu projektu a táto zmena nemá vplyv na povahu, ciele alebo podmienky realizácie projektu (napr. ak nie je možné alebo účelné vzhľadom na vzniknutú situáciu zrealizovať niektoré časti stavebných prác z objektívnych dôvodov);</w:t>
      </w:r>
    </w:p>
    <w:p w14:paraId="66DEF85D" w14:textId="028CEAF8" w:rsidR="00627F2D" w:rsidRPr="00CF2D1E" w:rsidRDefault="00627F2D" w:rsidP="004C19E9">
      <w:pPr>
        <w:pStyle w:val="Odsekzoznamu"/>
        <w:numPr>
          <w:ilvl w:val="0"/>
          <w:numId w:val="187"/>
        </w:numPr>
        <w:ind w:left="426" w:hanging="426"/>
        <w:jc w:val="both"/>
        <w:rPr>
          <w:rFonts w:asciiTheme="minorHAnsi" w:hAnsiTheme="minorHAnsi"/>
          <w:bCs/>
        </w:rPr>
      </w:pPr>
      <w:r w:rsidRPr="00CF2D1E">
        <w:rPr>
          <w:rFonts w:asciiTheme="minorHAnsi" w:hAnsiTheme="minorHAnsi"/>
          <w:bCs/>
        </w:rPr>
        <w:t xml:space="preserve">iná zmena projektu alebo zmena súvisiaca s projektom, ktorú nie je možné zaradiť pod skôr uvedený režim zmien, bez ohľadu na to, či ide o významnejšiu zmenu. </w:t>
      </w:r>
    </w:p>
    <w:p w14:paraId="12EB0644" w14:textId="793188F1" w:rsidR="003F03AB" w:rsidRPr="00CF2D1E" w:rsidRDefault="00F86E8D" w:rsidP="00CF2D1E">
      <w:pPr>
        <w:tabs>
          <w:tab w:val="left" w:pos="6480"/>
        </w:tabs>
        <w:spacing w:before="120"/>
        <w:rPr>
          <w:rFonts w:asciiTheme="minorHAnsi" w:hAnsiTheme="minorHAnsi"/>
        </w:rPr>
      </w:pPr>
      <w:r w:rsidRPr="00CF2D1E">
        <w:rPr>
          <w:rFonts w:asciiTheme="minorHAnsi" w:hAnsiTheme="minorHAnsi"/>
          <w:b/>
        </w:rPr>
        <w:t>Oprávnenosť výdavkov</w:t>
      </w:r>
      <w:r w:rsidRPr="00CF2D1E">
        <w:rPr>
          <w:rFonts w:asciiTheme="minorHAnsi" w:hAnsiTheme="minorHAnsi"/>
        </w:rPr>
        <w:t xml:space="preserve"> pri takejto ex post zmene nastáva</w:t>
      </w:r>
      <w:r w:rsidRPr="00CF2D1E">
        <w:rPr>
          <w:rFonts w:asciiTheme="minorHAnsi" w:hAnsiTheme="minorHAnsi"/>
          <w:b/>
          <w:bCs/>
          <w:color w:val="FF0000"/>
          <w:sz w:val="20"/>
          <w:szCs w:val="20"/>
        </w:rPr>
        <w:t xml:space="preserve"> </w:t>
      </w:r>
      <w:r w:rsidRPr="00CF2D1E">
        <w:rPr>
          <w:rFonts w:asciiTheme="minorHAnsi" w:hAnsiTheme="minorHAnsi"/>
        </w:rPr>
        <w:t>v deň, kedy významnejšia zmena nastala.</w:t>
      </w:r>
    </w:p>
    <w:p w14:paraId="5D5C298E" w14:textId="3A082ECF" w:rsidR="00ED7F1C" w:rsidRPr="00CF2D1E" w:rsidRDefault="00ED7F1C" w:rsidP="00CF2D1E">
      <w:pPr>
        <w:tabs>
          <w:tab w:val="left" w:pos="6480"/>
        </w:tabs>
        <w:spacing w:before="120"/>
        <w:rPr>
          <w:rFonts w:asciiTheme="minorHAnsi" w:hAnsiTheme="minorHAnsi"/>
        </w:rPr>
      </w:pPr>
      <w:r w:rsidRPr="00CF2D1E">
        <w:rPr>
          <w:rFonts w:asciiTheme="minorHAnsi" w:hAnsiTheme="minorHAnsi"/>
        </w:rPr>
        <w:t xml:space="preserve">V prípade, </w:t>
      </w:r>
      <w:r w:rsidR="00C75494" w:rsidRPr="00CF2D1E">
        <w:rPr>
          <w:rFonts w:asciiTheme="minorHAnsi" w:hAnsiTheme="minorHAnsi"/>
        </w:rPr>
        <w:t>ak</w:t>
      </w:r>
      <w:r w:rsidRPr="00CF2D1E">
        <w:rPr>
          <w:rFonts w:asciiTheme="minorHAnsi" w:hAnsiTheme="minorHAnsi"/>
        </w:rPr>
        <w:t xml:space="preserve"> Prijímateľ nepredlož</w:t>
      </w:r>
      <w:r w:rsidR="00C75494" w:rsidRPr="00CF2D1E">
        <w:rPr>
          <w:rFonts w:asciiTheme="minorHAnsi" w:hAnsiTheme="minorHAnsi"/>
        </w:rPr>
        <w:t>il</w:t>
      </w:r>
      <w:r w:rsidRPr="00CF2D1E">
        <w:rPr>
          <w:rFonts w:asciiTheme="minorHAnsi" w:hAnsiTheme="minorHAnsi"/>
        </w:rPr>
        <w:t xml:space="preserve"> žiadosť o zmenu zmluvy najneskôr 30</w:t>
      </w:r>
      <w:r w:rsidR="008F69A9" w:rsidRPr="00CF2D1E">
        <w:rPr>
          <w:rFonts w:asciiTheme="minorHAnsi" w:hAnsiTheme="minorHAnsi"/>
        </w:rPr>
        <w:t xml:space="preserve"> pracovných</w:t>
      </w:r>
      <w:r w:rsidRPr="00CF2D1E">
        <w:rPr>
          <w:rFonts w:asciiTheme="minorHAnsi" w:hAnsiTheme="minorHAnsi"/>
        </w:rPr>
        <w:t xml:space="preserve"> dní pred</w:t>
      </w:r>
      <w:r w:rsidRPr="00CF2D1E">
        <w:rPr>
          <w:rFonts w:asciiTheme="minorHAnsi" w:hAnsiTheme="minorHAnsi"/>
          <w:color w:val="FF0000"/>
        </w:rPr>
        <w:t xml:space="preserve"> </w:t>
      </w:r>
      <w:r w:rsidRPr="00CF2D1E">
        <w:rPr>
          <w:rFonts w:asciiTheme="minorHAnsi" w:hAnsiTheme="minorHAnsi"/>
        </w:rPr>
        <w:t xml:space="preserve">predložením </w:t>
      </w:r>
      <w:proofErr w:type="spellStart"/>
      <w:r w:rsidRPr="00CF2D1E">
        <w:rPr>
          <w:rFonts w:asciiTheme="minorHAnsi" w:hAnsiTheme="minorHAnsi"/>
        </w:rPr>
        <w:t>ŽoP</w:t>
      </w:r>
      <w:proofErr w:type="spellEnd"/>
      <w:r w:rsidR="00C75494" w:rsidRPr="00CF2D1E">
        <w:rPr>
          <w:rFonts w:asciiTheme="minorHAnsi" w:hAnsiTheme="minorHAnsi"/>
        </w:rPr>
        <w:t xml:space="preserve"> </w:t>
      </w:r>
      <w:r w:rsidRPr="00CF2D1E">
        <w:rPr>
          <w:rFonts w:asciiTheme="minorHAnsi" w:hAnsiTheme="minorHAnsi"/>
        </w:rPr>
        <w:t xml:space="preserve">(schvaľovanie významnejšej zmeny ex post), všetky výdavky, ku ktorým sa vzťahujú vykonané zmeny </w:t>
      </w:r>
      <w:r w:rsidR="00C75494" w:rsidRPr="00CF2D1E">
        <w:rPr>
          <w:rFonts w:asciiTheme="minorHAnsi" w:hAnsiTheme="minorHAnsi"/>
        </w:rPr>
        <w:t xml:space="preserve">budú </w:t>
      </w:r>
      <w:r w:rsidRPr="00CF2D1E">
        <w:rPr>
          <w:rFonts w:asciiTheme="minorHAnsi" w:hAnsiTheme="minorHAnsi"/>
        </w:rPr>
        <w:t>uzna</w:t>
      </w:r>
      <w:r w:rsidR="00C75494" w:rsidRPr="00CF2D1E">
        <w:rPr>
          <w:rFonts w:asciiTheme="minorHAnsi" w:hAnsiTheme="minorHAnsi"/>
        </w:rPr>
        <w:t>né ako</w:t>
      </w:r>
      <w:r w:rsidRPr="00CF2D1E">
        <w:rPr>
          <w:rFonts w:asciiTheme="minorHAnsi" w:hAnsiTheme="minorHAnsi"/>
        </w:rPr>
        <w:t xml:space="preserve"> neoprávnené výdavky.</w:t>
      </w:r>
    </w:p>
    <w:p w14:paraId="33B31809" w14:textId="5993DAF3" w:rsidR="0001711E" w:rsidRPr="00CF2D1E" w:rsidRDefault="00C75494" w:rsidP="00215368">
      <w:pPr>
        <w:tabs>
          <w:tab w:val="left" w:pos="6480"/>
        </w:tabs>
        <w:spacing w:before="120"/>
        <w:rPr>
          <w:rFonts w:asciiTheme="minorHAnsi" w:hAnsiTheme="minorHAnsi"/>
        </w:rPr>
      </w:pPr>
      <w:r w:rsidRPr="00CF2D1E">
        <w:rPr>
          <w:rFonts w:asciiTheme="minorHAnsi" w:hAnsiTheme="minorHAnsi"/>
        </w:rPr>
        <w:t xml:space="preserve">Ak v rámci akejkoľvek zmeny projektu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zistí, </w:t>
      </w:r>
      <w:r w:rsidR="004A33BF" w:rsidRPr="00CF2D1E">
        <w:rPr>
          <w:rFonts w:asciiTheme="minorHAnsi" w:hAnsiTheme="minorHAnsi"/>
        </w:rPr>
        <w:t xml:space="preserve">že zmena projektu mení povahu činnosti alebo podmienky jej vykonávania, má určitý rozsah, ktorý možno považovať za významný a takýmto významným spôsobom negatívne vplýva na dosiahnutie cieľa projektu, je daný základ na to, aby </w:t>
      </w:r>
      <w:r w:rsidR="0001711E" w:rsidRPr="00CF2D1E">
        <w:rPr>
          <w:rFonts w:asciiTheme="minorHAnsi" w:hAnsiTheme="minorHAnsi"/>
        </w:rPr>
        <w:t xml:space="preserve">bola </w:t>
      </w:r>
      <w:r w:rsidR="004A33BF" w:rsidRPr="00CF2D1E">
        <w:rPr>
          <w:rFonts w:asciiTheme="minorHAnsi" w:hAnsiTheme="minorHAnsi"/>
        </w:rPr>
        <w:t>takáto zmena považovaná za podstatné porušenie podmienok poskytnutia príspevku NFP</w:t>
      </w:r>
      <w:r w:rsidR="0001711E" w:rsidRPr="00CF2D1E">
        <w:rPr>
          <w:rFonts w:asciiTheme="minorHAnsi" w:hAnsiTheme="minorHAnsi"/>
        </w:rPr>
        <w:t>. </w:t>
      </w:r>
      <w:r w:rsidR="002076C0" w:rsidRPr="00CF2D1E">
        <w:rPr>
          <w:rFonts w:asciiTheme="minorHAnsi" w:hAnsiTheme="minorHAnsi"/>
        </w:rPr>
        <w:t>RO</w:t>
      </w:r>
      <w:r w:rsidR="002076C0" w:rsidRPr="00CF2D1E" w:rsidDel="002076C0">
        <w:rPr>
          <w:rFonts w:asciiTheme="minorHAnsi" w:hAnsiTheme="minorHAnsi"/>
        </w:rPr>
        <w:t xml:space="preserve"> </w:t>
      </w:r>
      <w:r w:rsidR="0001711E" w:rsidRPr="00CF2D1E">
        <w:rPr>
          <w:rFonts w:asciiTheme="minorHAnsi" w:hAnsiTheme="minorHAnsi"/>
        </w:rPr>
        <w:t>takúto žiadosť o zmenu zamietne</w:t>
      </w:r>
      <w:r w:rsidR="004A33BF" w:rsidRPr="00CF2D1E">
        <w:rPr>
          <w:rFonts w:asciiTheme="minorHAnsi" w:hAnsiTheme="minorHAnsi"/>
        </w:rPr>
        <w:t xml:space="preserve">. </w:t>
      </w:r>
      <w:r w:rsidR="0001711E" w:rsidRPr="00CF2D1E">
        <w:rPr>
          <w:rFonts w:asciiTheme="minorHAnsi" w:hAnsiTheme="minorHAnsi"/>
        </w:rPr>
        <w:t xml:space="preserve">Ak </w:t>
      </w:r>
      <w:r w:rsidR="002076C0" w:rsidRPr="00CF2D1E">
        <w:rPr>
          <w:rFonts w:asciiTheme="minorHAnsi" w:hAnsiTheme="minorHAnsi"/>
        </w:rPr>
        <w:t>RO</w:t>
      </w:r>
      <w:r w:rsidR="002076C0" w:rsidRPr="00CF2D1E" w:rsidDel="002076C0">
        <w:rPr>
          <w:rFonts w:asciiTheme="minorHAnsi" w:hAnsiTheme="minorHAnsi"/>
        </w:rPr>
        <w:t xml:space="preserve"> </w:t>
      </w:r>
      <w:r w:rsidR="0001711E" w:rsidRPr="00CF2D1E">
        <w:rPr>
          <w:rFonts w:asciiTheme="minorHAnsi" w:hAnsiTheme="minorHAnsi"/>
        </w:rPr>
        <w:t xml:space="preserve">zistí, že v rámci projektu došlo k podstatnému porušeniu povinností Prijímateľom je oprávnený odstúpiť od </w:t>
      </w:r>
      <w:r w:rsidR="002C72C0">
        <w:rPr>
          <w:rFonts w:asciiTheme="minorHAnsi" w:hAnsiTheme="minorHAnsi"/>
        </w:rPr>
        <w:t>z</w:t>
      </w:r>
      <w:r w:rsidR="0001711E" w:rsidRPr="00CF2D1E">
        <w:rPr>
          <w:rFonts w:asciiTheme="minorHAnsi" w:hAnsiTheme="minorHAnsi"/>
        </w:rPr>
        <w:t xml:space="preserve">mluvy o  NFP </w:t>
      </w:r>
      <w:r w:rsidR="00BD7BC0" w:rsidRPr="00CF2D1E">
        <w:rPr>
          <w:rFonts w:asciiTheme="minorHAnsi" w:hAnsiTheme="minorHAnsi"/>
        </w:rPr>
        <w:t xml:space="preserve">resp. mimoriadne ukončiť projekt </w:t>
      </w:r>
      <w:r w:rsidR="0001711E" w:rsidRPr="00CF2D1E">
        <w:rPr>
          <w:rFonts w:asciiTheme="minorHAnsi" w:hAnsiTheme="minorHAnsi"/>
        </w:rPr>
        <w:t xml:space="preserve">a Prijímateľ je povinný vrátiť NFP alebo jeho časť. </w:t>
      </w:r>
    </w:p>
    <w:p w14:paraId="78ADD6E0" w14:textId="731EDCDF" w:rsidR="004A33BF" w:rsidRPr="00CF2D1E" w:rsidRDefault="004A33BF" w:rsidP="00215368">
      <w:pPr>
        <w:spacing w:before="120"/>
        <w:rPr>
          <w:rFonts w:asciiTheme="minorHAnsi" w:hAnsiTheme="minorHAnsi"/>
        </w:rPr>
      </w:pPr>
      <w:r w:rsidRPr="00CF2D1E">
        <w:rPr>
          <w:rFonts w:asciiTheme="minorHAnsi" w:hAnsiTheme="minorHAnsi"/>
        </w:rPr>
        <w:t>Spôsob informovania Prijímateľa o</w:t>
      </w:r>
      <w:r w:rsidR="00A93E8F">
        <w:rPr>
          <w:rFonts w:asciiTheme="minorHAnsi" w:hAnsiTheme="minorHAnsi"/>
        </w:rPr>
        <w:t> </w:t>
      </w:r>
      <w:r w:rsidRPr="00CF2D1E">
        <w:rPr>
          <w:rFonts w:asciiTheme="minorHAnsi" w:hAnsiTheme="minorHAnsi"/>
        </w:rPr>
        <w:t>schválení</w:t>
      </w:r>
      <w:r w:rsidR="00A93E8F">
        <w:rPr>
          <w:rFonts w:asciiTheme="minorHAnsi" w:hAnsiTheme="minorHAnsi"/>
        </w:rPr>
        <w:t>,</w:t>
      </w:r>
      <w:r w:rsidRPr="00CF2D1E">
        <w:rPr>
          <w:rFonts w:asciiTheme="minorHAnsi" w:hAnsiTheme="minorHAnsi"/>
        </w:rPr>
        <w:t xml:space="preserve"> resp. neschválení žiadosti o zmenu projektu </w:t>
      </w:r>
      <w:r w:rsidRPr="00CF2D1E">
        <w:rPr>
          <w:rFonts w:asciiTheme="minorHAnsi" w:hAnsiTheme="minorHAnsi"/>
        </w:rPr>
        <w:br/>
        <w:t xml:space="preserve">je podrobnejšie definovaný v kapitole 4.5 Zmeny projektu v časti „Žiadosť o zmenu projektu“. </w:t>
      </w:r>
    </w:p>
    <w:p w14:paraId="24962362" w14:textId="77777777" w:rsidR="008207C0" w:rsidRPr="00CF2D1E" w:rsidRDefault="008207C0" w:rsidP="00215368">
      <w:pPr>
        <w:pStyle w:val="Nadpis3"/>
        <w:rPr>
          <w:rFonts w:asciiTheme="minorHAnsi" w:hAnsiTheme="minorHAnsi"/>
          <w:i/>
          <w:color w:val="365F91"/>
        </w:rPr>
      </w:pPr>
      <w:bookmarkStart w:id="364" w:name="_Toc106134798"/>
      <w:r w:rsidRPr="00CF2D1E">
        <w:rPr>
          <w:rFonts w:asciiTheme="minorHAnsi" w:hAnsiTheme="minorHAnsi"/>
          <w:i/>
          <w:color w:val="365F91"/>
        </w:rPr>
        <w:t>4.5.1.3.1 Zmena miesta realizácie projektu</w:t>
      </w:r>
      <w:bookmarkEnd w:id="364"/>
    </w:p>
    <w:p w14:paraId="2ED81C67" w14:textId="4DCB63DB" w:rsidR="008207C0" w:rsidRPr="00CF2D1E" w:rsidRDefault="008207C0" w:rsidP="00215368">
      <w:pPr>
        <w:tabs>
          <w:tab w:val="left" w:pos="0"/>
        </w:tabs>
        <w:spacing w:before="120"/>
        <w:rPr>
          <w:rFonts w:asciiTheme="minorHAnsi" w:hAnsiTheme="minorHAnsi"/>
        </w:rPr>
      </w:pPr>
      <w:r w:rsidRPr="00CF2D1E">
        <w:rPr>
          <w:rFonts w:asciiTheme="minorHAnsi" w:hAnsiTheme="minorHAnsi"/>
        </w:rPr>
        <w:t xml:space="preserve">Osobitne </w:t>
      </w:r>
      <w:r w:rsidR="007F3028">
        <w:rPr>
          <w:rFonts w:asciiTheme="minorHAnsi" w:hAnsiTheme="minorHAnsi"/>
        </w:rPr>
        <w:t xml:space="preserve">RO </w:t>
      </w:r>
      <w:r w:rsidRPr="00CF2D1E">
        <w:rPr>
          <w:rFonts w:asciiTheme="minorHAnsi" w:hAnsiTheme="minorHAnsi"/>
        </w:rPr>
        <w:t>upozorňuje Prijímateľa, že zmena miesta realizácie projektu</w:t>
      </w:r>
      <w:r w:rsidR="00457B5D" w:rsidRPr="00CF2D1E">
        <w:rPr>
          <w:rFonts w:asciiTheme="minorHAnsi" w:hAnsiTheme="minorHAnsi"/>
        </w:rPr>
        <w:t xml:space="preserve"> alebo miesta, kde sa nachádza predmet projektu</w:t>
      </w:r>
      <w:r w:rsidRPr="00CF2D1E">
        <w:rPr>
          <w:rFonts w:asciiTheme="minorHAnsi" w:hAnsiTheme="minorHAnsi"/>
        </w:rPr>
        <w:t xml:space="preserve"> za žiadnych okolností nesmie predstavovať zmenu miesta realizácie projektu, resp. jeho premiestnenie mimo oprávnené územie. </w:t>
      </w:r>
    </w:p>
    <w:p w14:paraId="33C65EEE" w14:textId="77777777" w:rsidR="008207C0" w:rsidRPr="00CF2D1E" w:rsidRDefault="008207C0" w:rsidP="00215368">
      <w:pPr>
        <w:pStyle w:val="Nadpis3"/>
        <w:rPr>
          <w:rFonts w:asciiTheme="minorHAnsi" w:hAnsiTheme="minorHAnsi"/>
          <w:i/>
          <w:color w:val="365F91"/>
        </w:rPr>
      </w:pPr>
      <w:bookmarkStart w:id="365" w:name="_Toc106134799"/>
      <w:r w:rsidRPr="00CF2D1E">
        <w:rPr>
          <w:rFonts w:asciiTheme="minorHAnsi" w:hAnsiTheme="minorHAnsi"/>
          <w:i/>
          <w:color w:val="365F91"/>
        </w:rPr>
        <w:t>4.5.1.3.2 Zmena merateľných ukazovateľov projektu</w:t>
      </w:r>
      <w:bookmarkEnd w:id="365"/>
      <w:r w:rsidRPr="00CF2D1E">
        <w:rPr>
          <w:rFonts w:asciiTheme="minorHAnsi" w:hAnsiTheme="minorHAnsi"/>
          <w:i/>
          <w:color w:val="365F91"/>
        </w:rPr>
        <w:tab/>
      </w:r>
    </w:p>
    <w:p w14:paraId="5C349D30"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V prípade merateľných ukazovateľov projektu sa samostatne posudzujú zmeny v merateľných ukazovateľoch projektu s príznakom a v merateľných ukazovateľoch projektu bez príznaku.</w:t>
      </w:r>
    </w:p>
    <w:p w14:paraId="697F1446"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Prijímateľ je oprávnený požiadať o zníženie </w:t>
      </w:r>
      <w:r w:rsidRPr="00CF2D1E">
        <w:rPr>
          <w:rFonts w:asciiTheme="minorHAnsi" w:hAnsiTheme="minorHAnsi"/>
          <w:b/>
        </w:rPr>
        <w:t>merateľného ukazovateľa projektu s príznakom</w:t>
      </w:r>
      <w:r w:rsidRPr="00CF2D1E">
        <w:rPr>
          <w:rFonts w:asciiTheme="minorHAnsi" w:hAnsiTheme="minorHAnsi"/>
        </w:rPr>
        <w:t xml:space="preserve"> v riadne odôvodnených prípadoch na minimálnu hranicu 50 % oproti jeho hodnote, ktorá bola schválená v Žiadosti o NFP.</w:t>
      </w:r>
    </w:p>
    <w:p w14:paraId="4B39B977" w14:textId="150B539F"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lastRenderedPageBreak/>
        <w:t xml:space="preserve">Prijímateľ je povinný v rámci žiadosti o zmenu </w:t>
      </w:r>
      <w:r w:rsidR="00C232B9" w:rsidRPr="00CF2D1E">
        <w:rPr>
          <w:rFonts w:asciiTheme="minorHAnsi" w:hAnsiTheme="minorHAnsi"/>
        </w:rPr>
        <w:t>projektu</w:t>
      </w:r>
      <w:r w:rsidRPr="00CF2D1E">
        <w:rPr>
          <w:rFonts w:asciiTheme="minorHAnsi" w:hAnsiTheme="minorHAnsi"/>
        </w:rPr>
        <w:t xml:space="preserve"> pri zmene merateľného ukazovateľa projektu s príznakom (ak ide o zníženie hodnoty o viac ako 5</w:t>
      </w:r>
      <w:r w:rsidR="00900245">
        <w:rPr>
          <w:rFonts w:asciiTheme="minorHAnsi" w:hAnsiTheme="minorHAnsi"/>
        </w:rPr>
        <w:t xml:space="preserve"> </w:t>
      </w:r>
      <w:r w:rsidRPr="00CF2D1E">
        <w:rPr>
          <w:rFonts w:asciiTheme="minorHAnsi" w:hAnsiTheme="minorHAnsi"/>
        </w:rPr>
        <w:t>%) predložiť:</w:t>
      </w:r>
    </w:p>
    <w:p w14:paraId="008CE3A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dôvod nedosiahnutia hodnoty týchto ukazovateľov z hľadiska identifikácie rizík, ktoré boli predmetom analýzy pri predkladaní Žiadosti o NFP;</w:t>
      </w:r>
    </w:p>
    <w:p w14:paraId="380518F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dokumenty preukazujúce skutočnosť, že nedosiahnutie hodnoty merateľného ukazovateľa projektu s príznakom bolo spôsobené faktormi, ktoré Prijímateľ objektívne nemohol ovplyvniť. </w:t>
      </w:r>
    </w:p>
    <w:p w14:paraId="2A27EA33" w14:textId="2F04FEBD" w:rsidR="008207C0" w:rsidRPr="00CF2D1E" w:rsidRDefault="008207C0" w:rsidP="00CF2D1E">
      <w:pPr>
        <w:tabs>
          <w:tab w:val="left" w:pos="6480"/>
        </w:tabs>
        <w:spacing w:before="120"/>
        <w:rPr>
          <w:rFonts w:asciiTheme="minorHAnsi" w:hAnsiTheme="minorHAnsi"/>
          <w:bCs/>
        </w:rPr>
      </w:pPr>
      <w:r w:rsidRPr="00CF2D1E">
        <w:rPr>
          <w:rFonts w:asciiTheme="minorHAnsi" w:hAnsiTheme="minorHAnsi"/>
        </w:rPr>
        <w:t>Zníženie merateľného ukazovateľa projektu s príznakom o viac ako 50</w:t>
      </w:r>
      <w:r w:rsidR="00900245">
        <w:rPr>
          <w:rFonts w:asciiTheme="minorHAnsi" w:hAnsiTheme="minorHAnsi"/>
        </w:rPr>
        <w:t xml:space="preserve"> </w:t>
      </w:r>
      <w:r w:rsidRPr="00CF2D1E">
        <w:rPr>
          <w:rFonts w:asciiTheme="minorHAnsi" w:hAnsiTheme="minorHAnsi"/>
        </w:rPr>
        <w:t>% oproti výške, ktorá bola schválená v Žiadosti o NFP, predstavuje podstatnú zmenu projektu.  V takomto prípade ide o podstatné porušenie povinností Prijímateľa a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je oprávnený odstúpiť </w:t>
      </w:r>
      <w:r w:rsidR="00F46C7A" w:rsidRPr="00CF2D1E">
        <w:rPr>
          <w:rFonts w:asciiTheme="minorHAnsi" w:hAnsiTheme="minorHAnsi"/>
        </w:rPr>
        <w:br/>
      </w:r>
      <w:r w:rsidRPr="00CF2D1E">
        <w:rPr>
          <w:rFonts w:asciiTheme="minorHAnsi" w:hAnsiTheme="minorHAnsi"/>
        </w:rPr>
        <w:t xml:space="preserve">od </w:t>
      </w:r>
      <w:r w:rsidR="002C72C0">
        <w:rPr>
          <w:rFonts w:asciiTheme="minorHAnsi" w:hAnsiTheme="minorHAnsi"/>
        </w:rPr>
        <w:t>z</w:t>
      </w:r>
      <w:r w:rsidRPr="00CF2D1E">
        <w:rPr>
          <w:rFonts w:asciiTheme="minorHAnsi" w:hAnsiTheme="minorHAnsi"/>
        </w:rPr>
        <w:t xml:space="preserve">mluvy o  NFP. </w:t>
      </w:r>
    </w:p>
    <w:p w14:paraId="58507F64" w14:textId="32DDBC76" w:rsidR="008207C0" w:rsidRPr="00CF2D1E" w:rsidRDefault="002076C0" w:rsidP="00215368">
      <w:pPr>
        <w:tabs>
          <w:tab w:val="left" w:pos="6480"/>
        </w:tabs>
        <w:spacing w:before="120"/>
        <w:rPr>
          <w:rFonts w:asciiTheme="minorHAnsi" w:hAnsiTheme="minorHAnsi"/>
        </w:rPr>
      </w:pPr>
      <w:r w:rsidRPr="00CF2D1E">
        <w:rPr>
          <w:rFonts w:asciiTheme="minorHAnsi" w:hAnsiTheme="minorHAnsi"/>
        </w:rPr>
        <w:t>RO</w:t>
      </w:r>
      <w:r w:rsidRPr="00CF2D1E" w:rsidDel="002076C0">
        <w:rPr>
          <w:rFonts w:asciiTheme="minorHAnsi" w:hAnsiTheme="minorHAnsi"/>
        </w:rPr>
        <w:t xml:space="preserve"> </w:t>
      </w:r>
      <w:r w:rsidR="008207C0" w:rsidRPr="00CF2D1E">
        <w:rPr>
          <w:rFonts w:asciiTheme="minorHAnsi" w:hAnsiTheme="minorHAnsi"/>
        </w:rPr>
        <w:t xml:space="preserve">je oprávnený znížiť výšku poskytovaného NFP </w:t>
      </w:r>
      <w:r w:rsidR="00BC5251" w:rsidRPr="00CF2D1E">
        <w:rPr>
          <w:rFonts w:asciiTheme="minorHAnsi" w:hAnsiTheme="minorHAnsi"/>
        </w:rPr>
        <w:t>primerane</w:t>
      </w:r>
      <w:r w:rsidR="008207C0" w:rsidRPr="00CF2D1E">
        <w:rPr>
          <w:rFonts w:asciiTheme="minorHAnsi" w:hAnsiTheme="minorHAnsi"/>
        </w:rPr>
        <w:t xml:space="preserve"> </w:t>
      </w:r>
      <w:r w:rsidR="00BC5251" w:rsidRPr="00CF2D1E">
        <w:rPr>
          <w:rFonts w:asciiTheme="minorHAnsi" w:hAnsiTheme="minorHAnsi"/>
        </w:rPr>
        <w:t>k</w:t>
      </w:r>
      <w:r w:rsidR="008207C0" w:rsidRPr="00CF2D1E">
        <w:rPr>
          <w:rFonts w:asciiTheme="minorHAnsi" w:hAnsiTheme="minorHAnsi"/>
        </w:rPr>
        <w:t xml:space="preserve"> znížen</w:t>
      </w:r>
      <w:r w:rsidR="00BC5251" w:rsidRPr="00CF2D1E">
        <w:rPr>
          <w:rFonts w:asciiTheme="minorHAnsi" w:hAnsiTheme="minorHAnsi"/>
        </w:rPr>
        <w:t>iu</w:t>
      </w:r>
      <w:r w:rsidR="008207C0" w:rsidRPr="00CF2D1E">
        <w:rPr>
          <w:rFonts w:asciiTheme="minorHAnsi" w:hAnsiTheme="minorHAnsi"/>
        </w:rPr>
        <w:t xml:space="preserve"> hodnoty merateľného ukazovateľa projektu s príznakom a to vo vzťahu k tým aktivitám, </w:t>
      </w:r>
      <w:r w:rsidR="00C232B9" w:rsidRPr="00CF2D1E">
        <w:rPr>
          <w:rFonts w:asciiTheme="minorHAnsi" w:hAnsiTheme="minorHAnsi"/>
        </w:rPr>
        <w:t xml:space="preserve">v ktorých prichádza </w:t>
      </w:r>
      <w:r w:rsidR="008207C0" w:rsidRPr="00CF2D1E">
        <w:rPr>
          <w:rFonts w:asciiTheme="minorHAnsi" w:hAnsiTheme="minorHAnsi"/>
        </w:rPr>
        <w:t>k dosiahnutiu znižovaného merateľného u</w:t>
      </w:r>
      <w:r w:rsidR="00C83198" w:rsidRPr="00CF2D1E">
        <w:rPr>
          <w:rFonts w:asciiTheme="minorHAnsi" w:hAnsiTheme="minorHAnsi"/>
        </w:rPr>
        <w:t>kazovateľa projektu s príznakom.</w:t>
      </w:r>
    </w:p>
    <w:p w14:paraId="23340981" w14:textId="020C3A60" w:rsidR="008207C0" w:rsidRPr="00CF2D1E" w:rsidRDefault="008207C0" w:rsidP="00215368">
      <w:pPr>
        <w:tabs>
          <w:tab w:val="left" w:pos="6480"/>
        </w:tabs>
        <w:spacing w:before="120"/>
        <w:rPr>
          <w:rFonts w:asciiTheme="minorHAnsi" w:hAnsiTheme="minorHAnsi"/>
        </w:rPr>
      </w:pPr>
      <w:r w:rsidRPr="00CF2D1E">
        <w:rPr>
          <w:rFonts w:asciiTheme="minorHAnsi" w:hAnsiTheme="minorHAnsi"/>
          <w:b/>
        </w:rPr>
        <w:t>Merateľné ukazovatele projektu bez príznaku</w:t>
      </w:r>
      <w:r w:rsidRPr="00CF2D1E">
        <w:rPr>
          <w:rFonts w:asciiTheme="minorHAnsi" w:hAnsiTheme="minorHAnsi"/>
        </w:rPr>
        <w:t xml:space="preserve"> sú záväzné z hľadiska dosiahnutia ich plánovanej hodnoty. Prijímateľ je oprávnený požiadať o zníženie merateľného ukazovateľa projektu bez príznaku v riadne odôvodnených prípadoch maximálne o</w:t>
      </w:r>
      <w:r w:rsidR="00900245">
        <w:rPr>
          <w:rFonts w:asciiTheme="minorHAnsi" w:hAnsiTheme="minorHAnsi"/>
        </w:rPr>
        <w:t> </w:t>
      </w:r>
      <w:r w:rsidRPr="00CF2D1E">
        <w:rPr>
          <w:rFonts w:asciiTheme="minorHAnsi" w:hAnsiTheme="minorHAnsi"/>
        </w:rPr>
        <w:t>20</w:t>
      </w:r>
      <w:r w:rsidR="00900245">
        <w:rPr>
          <w:rFonts w:asciiTheme="minorHAnsi" w:hAnsiTheme="minorHAnsi"/>
        </w:rPr>
        <w:t xml:space="preserve"> </w:t>
      </w:r>
      <w:r w:rsidRPr="00CF2D1E">
        <w:rPr>
          <w:rFonts w:asciiTheme="minorHAnsi" w:hAnsiTheme="minorHAnsi"/>
        </w:rPr>
        <w:t>% oproti jeho hodnote, ktorá bola schválená v Žiadosti o NFP.</w:t>
      </w:r>
    </w:p>
    <w:p w14:paraId="1E5D5C1A" w14:textId="1D67D671" w:rsidR="008207C0" w:rsidRPr="00CF2D1E" w:rsidRDefault="008207C0" w:rsidP="00215368">
      <w:pPr>
        <w:tabs>
          <w:tab w:val="left" w:pos="6480"/>
        </w:tabs>
        <w:spacing w:before="120" w:after="120"/>
        <w:rPr>
          <w:rFonts w:asciiTheme="minorHAnsi" w:hAnsiTheme="minorHAnsi"/>
          <w:bCs/>
        </w:rPr>
      </w:pPr>
      <w:r w:rsidRPr="00CF2D1E">
        <w:rPr>
          <w:rFonts w:asciiTheme="minorHAnsi" w:hAnsiTheme="minorHAnsi"/>
        </w:rPr>
        <w:t xml:space="preserve">Zníženie merateľného ukazovateľa projektu bez príznaku </w:t>
      </w:r>
      <w:r w:rsidR="00CB0F51" w:rsidRPr="00CF2D1E">
        <w:rPr>
          <w:rFonts w:asciiTheme="minorHAnsi" w:hAnsiTheme="minorHAnsi"/>
        </w:rPr>
        <w:t>pod hranicu</w:t>
      </w:r>
      <w:r w:rsidRPr="00CF2D1E">
        <w:rPr>
          <w:rFonts w:asciiTheme="minorHAnsi" w:hAnsiTheme="minorHAnsi"/>
        </w:rPr>
        <w:t xml:space="preserve"> </w:t>
      </w:r>
      <w:r w:rsidR="00CB0F51" w:rsidRPr="00CF2D1E">
        <w:rPr>
          <w:rFonts w:asciiTheme="minorHAnsi" w:hAnsiTheme="minorHAnsi"/>
        </w:rPr>
        <w:t>80</w:t>
      </w:r>
      <w:r w:rsidR="00900245">
        <w:rPr>
          <w:rFonts w:asciiTheme="minorHAnsi" w:hAnsiTheme="minorHAnsi"/>
        </w:rPr>
        <w:t xml:space="preserve"> </w:t>
      </w:r>
      <w:r w:rsidRPr="00CF2D1E">
        <w:rPr>
          <w:rFonts w:asciiTheme="minorHAnsi" w:hAnsiTheme="minorHAnsi"/>
        </w:rPr>
        <w:t>% oproti jeho výške, ktorá bola schválená v Žiadosti o NFP, predstavuje podstatnú zmenu projektu.  V takomto prípade ide o podstatné porušenie povinností Prijímateľa a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je oprávnený odstúpiť od </w:t>
      </w:r>
      <w:r w:rsidR="002C72C0">
        <w:rPr>
          <w:rFonts w:asciiTheme="minorHAnsi" w:hAnsiTheme="minorHAnsi"/>
        </w:rPr>
        <w:t>z</w:t>
      </w:r>
      <w:r w:rsidRPr="00CF2D1E">
        <w:rPr>
          <w:rFonts w:asciiTheme="minorHAnsi" w:hAnsiTheme="minorHAnsi"/>
        </w:rPr>
        <w:t xml:space="preserve">mluvy o  NFP. </w:t>
      </w:r>
    </w:p>
    <w:p w14:paraId="7EA31ACC" w14:textId="65073254" w:rsidR="00AC53A7" w:rsidRPr="00CF2D1E" w:rsidRDefault="008207C0" w:rsidP="00215368">
      <w:pPr>
        <w:tabs>
          <w:tab w:val="left" w:pos="6480"/>
        </w:tabs>
        <w:spacing w:after="120"/>
        <w:rPr>
          <w:rFonts w:asciiTheme="minorHAnsi" w:hAnsiTheme="minorHAnsi"/>
        </w:rPr>
      </w:pPr>
      <w:r w:rsidRPr="00CF2D1E">
        <w:rPr>
          <w:rFonts w:asciiTheme="minorHAnsi" w:hAnsiTheme="minorHAnsi"/>
        </w:rPr>
        <w:t xml:space="preserve">V rámci schválenia takejto žiadosti o zmenu </w:t>
      </w:r>
      <w:r w:rsidR="00C232B9" w:rsidRPr="00CF2D1E">
        <w:rPr>
          <w:rFonts w:asciiTheme="minorHAnsi" w:hAnsiTheme="minorHAnsi"/>
        </w:rPr>
        <w:t>projektu</w:t>
      </w:r>
      <w:r w:rsidRPr="00CF2D1E">
        <w:rPr>
          <w:rFonts w:asciiTheme="minorHAnsi" w:hAnsiTheme="minorHAnsi"/>
        </w:rPr>
        <w:t xml:space="preserve">,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zníži výšku poskytovaného NFP </w:t>
      </w:r>
      <w:r w:rsidR="00AC53A7" w:rsidRPr="00CF2D1E">
        <w:rPr>
          <w:rFonts w:asciiTheme="minorHAnsi" w:hAnsiTheme="minorHAnsi"/>
        </w:rPr>
        <w:t xml:space="preserve">s ohľadom na </w:t>
      </w:r>
      <w:r w:rsidRPr="00CF2D1E">
        <w:rPr>
          <w:rFonts w:asciiTheme="minorHAnsi" w:hAnsiTheme="minorHAnsi"/>
        </w:rPr>
        <w:t>znížen</w:t>
      </w:r>
      <w:r w:rsidR="00AC53A7" w:rsidRPr="00CF2D1E">
        <w:rPr>
          <w:rFonts w:asciiTheme="minorHAnsi" w:hAnsiTheme="minorHAnsi"/>
        </w:rPr>
        <w:t>ie</w:t>
      </w:r>
      <w:r w:rsidRPr="00CF2D1E">
        <w:rPr>
          <w:rFonts w:asciiTheme="minorHAnsi" w:hAnsiTheme="minorHAnsi"/>
        </w:rPr>
        <w:t xml:space="preserve"> hodnoty merateľného ukazovateľa projektu bez príznaku</w:t>
      </w:r>
      <w:r w:rsidR="00AC53A7" w:rsidRPr="00CF2D1E">
        <w:rPr>
          <w:rFonts w:asciiTheme="minorHAnsi" w:hAnsiTheme="minorHAnsi"/>
        </w:rPr>
        <w:t xml:space="preserve"> nad rámec akceptovateľnej miery zníženia, vo vzťahu k tým aktivitám, v ktorých prichádza k dosiahnutiu znižovaného merateľného uk</w:t>
      </w:r>
      <w:r w:rsidR="00C83198" w:rsidRPr="00CF2D1E">
        <w:rPr>
          <w:rFonts w:asciiTheme="minorHAnsi" w:hAnsiTheme="minorHAnsi"/>
        </w:rPr>
        <w:t>azovateľa projektu bez príznaku.</w:t>
      </w:r>
    </w:p>
    <w:p w14:paraId="5247FDA4"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V prípade, ak jedna aktivita prispieva k dosiahnutiu viac ako jedného merateľného ukazovateľa, výška NFP sa zníži </w:t>
      </w:r>
      <w:r w:rsidR="00AC53A7" w:rsidRPr="00CF2D1E">
        <w:rPr>
          <w:rFonts w:asciiTheme="minorHAnsi" w:hAnsiTheme="minorHAnsi"/>
        </w:rPr>
        <w:t xml:space="preserve">priamo úmerne k zníženiu hodnoty merateľného ukazovateľa projektu po započítaní úrovne plnenia </w:t>
      </w:r>
      <w:r w:rsidRPr="00CF2D1E">
        <w:rPr>
          <w:rFonts w:asciiTheme="minorHAnsi" w:hAnsiTheme="minorHAnsi"/>
        </w:rPr>
        <w:t xml:space="preserve">ostatných merateľných ukazovateľov projektu, bez ohľadu na to, o ktorý druh merateľného ukazovateľa projektu ide. </w:t>
      </w:r>
      <w:r w:rsidR="00B91EE3" w:rsidRPr="00CF2D1E">
        <w:rPr>
          <w:rFonts w:asciiTheme="minorHAnsi" w:hAnsiTheme="minorHAnsi"/>
        </w:rPr>
        <w:t>Uvedené je podrobnejšie popísané v kapitole 4.7.4 Sankčný mechanizmus pri nenapĺňaní merateľných ukazovateľov.</w:t>
      </w:r>
    </w:p>
    <w:p w14:paraId="2EDA6E65" w14:textId="77777777" w:rsidR="008207C0" w:rsidRPr="00CF2D1E" w:rsidRDefault="008207C0" w:rsidP="00215368">
      <w:pPr>
        <w:pStyle w:val="Nadpis3"/>
        <w:rPr>
          <w:rFonts w:asciiTheme="minorHAnsi" w:hAnsiTheme="minorHAnsi"/>
          <w:i/>
          <w:color w:val="365F91"/>
        </w:rPr>
      </w:pPr>
      <w:bookmarkStart w:id="366" w:name="_Toc106134800"/>
      <w:r w:rsidRPr="00CF2D1E">
        <w:rPr>
          <w:rFonts w:asciiTheme="minorHAnsi" w:hAnsiTheme="minorHAnsi"/>
          <w:i/>
          <w:color w:val="365F91"/>
        </w:rPr>
        <w:t xml:space="preserve">4.5.1.3.3 Zmena začatia realizácie </w:t>
      </w:r>
      <w:r w:rsidR="0010093D"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bookmarkEnd w:id="366"/>
    </w:p>
    <w:p w14:paraId="39E8C2E6" w14:textId="3D2FFB58" w:rsidR="00003E48" w:rsidRPr="00CF2D1E" w:rsidRDefault="002076C0" w:rsidP="00215368">
      <w:pPr>
        <w:spacing w:before="120"/>
        <w:rPr>
          <w:rFonts w:asciiTheme="minorHAnsi" w:hAnsiTheme="minorHAnsi"/>
        </w:rPr>
      </w:pPr>
      <w:r w:rsidRPr="00CF2D1E">
        <w:rPr>
          <w:rFonts w:asciiTheme="minorHAnsi" w:eastAsia="Times New Roman" w:hAnsiTheme="minorHAnsi"/>
        </w:rPr>
        <w:t xml:space="preserve">V prípade menej významnej zmeny v podobe zmeny termínu začatia realizácie hlavných aktivít Projektu v porovnaní s termínom uvedeným v Prílohe č. 2 Zmluvy o poskytnutí NFP je Prijímateľ oprávnený oznámiť posun termínu Začatia realizácie hlavných aktivít Projektu aj opakovane. </w:t>
      </w:r>
      <w:r w:rsidR="002F163C">
        <w:rPr>
          <w:rFonts w:asciiTheme="minorHAnsi" w:eastAsia="Times New Roman" w:hAnsiTheme="minorHAnsi"/>
        </w:rPr>
        <w:t>RO</w:t>
      </w:r>
      <w:r w:rsidRPr="00CF2D1E">
        <w:rPr>
          <w:rFonts w:asciiTheme="minorHAnsi" w:eastAsia="Times New Roman" w:hAnsiTheme="minorHAnsi"/>
        </w:rPr>
        <w:t xml:space="preserve"> je oprávnený pri akceptovaní tejto zmeny viazať svoju akceptáciu na iný termín, než aký vyplýva z oznámenia Prijímateľa, pričom nový termín Začatia realizácie hlavných aktivít Projektu podľa akceptácie </w:t>
      </w:r>
      <w:r w:rsidR="002F163C">
        <w:rPr>
          <w:rFonts w:asciiTheme="minorHAnsi" w:eastAsia="Times New Roman" w:hAnsiTheme="minorHAnsi"/>
        </w:rPr>
        <w:t>RO</w:t>
      </w:r>
      <w:r w:rsidRPr="00CF2D1E">
        <w:rPr>
          <w:rFonts w:asciiTheme="minorHAnsi" w:eastAsia="Times New Roman" w:hAnsiTheme="minorHAnsi"/>
        </w:rPr>
        <w:t xml:space="preserve"> nesmie byť skôr ako 20 dní odo dňa akceptácie </w:t>
      </w:r>
      <w:r w:rsidR="002F163C">
        <w:rPr>
          <w:rFonts w:asciiTheme="minorHAnsi" w:eastAsia="Times New Roman" w:hAnsiTheme="minorHAnsi"/>
        </w:rPr>
        <w:t>RO</w:t>
      </w:r>
      <w:r w:rsidR="002C72C0" w:rsidRPr="002C72C0">
        <w:rPr>
          <w:rFonts w:asciiTheme="minorHAnsi" w:eastAsia="Times New Roman" w:hAnsiTheme="minorHAnsi"/>
        </w:rPr>
        <w:t>. Samostatný písomný dodatok k z</w:t>
      </w:r>
      <w:r w:rsidRPr="00CF2D1E">
        <w:rPr>
          <w:rFonts w:asciiTheme="minorHAnsi" w:eastAsia="Times New Roman" w:hAnsiTheme="minorHAnsi"/>
        </w:rPr>
        <w:t xml:space="preserve">mluve o poskytnutí NFP, ktorého predmetom by bola táto menej významná zmena, sa nevyhotovuje, avšak uvedenú zmenu eviduje </w:t>
      </w:r>
      <w:r w:rsidR="002F163C">
        <w:rPr>
          <w:rFonts w:asciiTheme="minorHAnsi" w:eastAsia="Times New Roman" w:hAnsiTheme="minorHAnsi"/>
        </w:rPr>
        <w:t>RO</w:t>
      </w:r>
      <w:r w:rsidRPr="00CF2D1E">
        <w:rPr>
          <w:rFonts w:asciiTheme="minorHAnsi" w:eastAsia="Times New Roman" w:hAnsiTheme="minorHAnsi"/>
        </w:rPr>
        <w:t xml:space="preserve"> do ITMS2014+.</w:t>
      </w:r>
    </w:p>
    <w:p w14:paraId="3189C494" w14:textId="27808001" w:rsidR="008207C0" w:rsidRPr="00CF2D1E" w:rsidRDefault="008207C0" w:rsidP="00215368">
      <w:pPr>
        <w:pStyle w:val="Nadpis3"/>
        <w:rPr>
          <w:rFonts w:asciiTheme="minorHAnsi" w:hAnsiTheme="minorHAnsi"/>
          <w:i/>
          <w:color w:val="365F91"/>
        </w:rPr>
      </w:pPr>
      <w:bookmarkStart w:id="367" w:name="_Toc106134801"/>
      <w:r w:rsidRPr="00CF2D1E">
        <w:rPr>
          <w:rFonts w:asciiTheme="minorHAnsi" w:hAnsiTheme="minorHAnsi"/>
          <w:i/>
          <w:color w:val="365F91"/>
        </w:rPr>
        <w:lastRenderedPageBreak/>
        <w:t xml:space="preserve">4.5.1.3.4 Predĺženie realizácie </w:t>
      </w:r>
      <w:r w:rsidR="00F966C8"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bookmarkEnd w:id="367"/>
    </w:p>
    <w:p w14:paraId="0D471F23" w14:textId="302A362C"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Dobu realizácie</w:t>
      </w:r>
      <w:r w:rsidR="00F966C8" w:rsidRPr="00CF2D1E">
        <w:rPr>
          <w:rFonts w:asciiTheme="minorHAnsi" w:hAnsiTheme="minorHAnsi"/>
        </w:rPr>
        <w:t xml:space="preserve"> hlavných</w:t>
      </w:r>
      <w:r w:rsidRPr="00CF2D1E">
        <w:rPr>
          <w:rFonts w:asciiTheme="minorHAnsi" w:hAnsiTheme="minorHAnsi"/>
        </w:rPr>
        <w:t xml:space="preserve"> aktivít projektu nie je možné predĺžiť nad rámec maximálnej doby, ktorá pre realizáciu</w:t>
      </w:r>
      <w:r w:rsidR="00F966C8" w:rsidRPr="00CF2D1E">
        <w:rPr>
          <w:rFonts w:asciiTheme="minorHAnsi" w:hAnsiTheme="minorHAnsi"/>
        </w:rPr>
        <w:t xml:space="preserve"> hlavných</w:t>
      </w:r>
      <w:r w:rsidRPr="00CF2D1E">
        <w:rPr>
          <w:rFonts w:asciiTheme="minorHAnsi" w:hAnsiTheme="minorHAnsi"/>
        </w:rPr>
        <w:t xml:space="preserve"> aktivít projektov vyplýva z</w:t>
      </w:r>
      <w:r w:rsidR="00E67237" w:rsidRPr="00CF2D1E">
        <w:rPr>
          <w:rFonts w:asciiTheme="minorHAnsi" w:hAnsiTheme="minorHAnsi"/>
        </w:rPr>
        <w:t> písomného vyzvania</w:t>
      </w:r>
      <w:r w:rsidR="00030F9D">
        <w:rPr>
          <w:rFonts w:asciiTheme="minorHAnsi" w:hAnsiTheme="minorHAnsi"/>
        </w:rPr>
        <w:t>,</w:t>
      </w:r>
      <w:r w:rsidRPr="00CF2D1E">
        <w:rPr>
          <w:rFonts w:asciiTheme="minorHAnsi" w:hAnsiTheme="minorHAnsi"/>
        </w:rPr>
        <w:t xml:space="preserve"> </w:t>
      </w:r>
      <w:r w:rsidR="00444B58" w:rsidRPr="00CF2D1E">
        <w:rPr>
          <w:rFonts w:asciiTheme="minorHAnsi" w:hAnsiTheme="minorHAnsi"/>
        </w:rPr>
        <w:t xml:space="preserve">a </w:t>
      </w:r>
      <w:r w:rsidR="00EC39D7" w:rsidRPr="00CF2D1E">
        <w:rPr>
          <w:rFonts w:asciiTheme="minorHAnsi" w:hAnsiTheme="minorHAnsi"/>
        </w:rPr>
        <w:t>ktorá nesmie presiahnuť</w:t>
      </w:r>
      <w:r w:rsidRPr="00CF2D1E">
        <w:rPr>
          <w:rFonts w:asciiTheme="minorHAnsi" w:hAnsiTheme="minorHAnsi"/>
        </w:rPr>
        <w:t xml:space="preserve"> 31.12.2023. V rámci tejto doby stanovenej </w:t>
      </w:r>
      <w:r w:rsidR="00E67237" w:rsidRPr="00CF2D1E">
        <w:rPr>
          <w:rFonts w:asciiTheme="minorHAnsi" w:hAnsiTheme="minorHAnsi"/>
        </w:rPr>
        <w:t xml:space="preserve">písomným vyzvaním </w:t>
      </w:r>
      <w:r w:rsidRPr="00CF2D1E">
        <w:rPr>
          <w:rFonts w:asciiTheme="minorHAnsi" w:hAnsiTheme="minorHAnsi"/>
        </w:rPr>
        <w:t xml:space="preserve">pre realizáciu </w:t>
      </w:r>
      <w:r w:rsidR="002D639F" w:rsidRPr="00CF2D1E">
        <w:rPr>
          <w:rFonts w:asciiTheme="minorHAnsi" w:hAnsiTheme="minorHAnsi"/>
        </w:rPr>
        <w:t xml:space="preserve">hlavných </w:t>
      </w:r>
      <w:r w:rsidRPr="00CF2D1E">
        <w:rPr>
          <w:rFonts w:asciiTheme="minorHAnsi" w:hAnsiTheme="minorHAnsi"/>
        </w:rPr>
        <w:t>aktivít projektov je možné individuálne stanovenú dobu realizácie</w:t>
      </w:r>
      <w:r w:rsidR="002D639F" w:rsidRPr="00CF2D1E">
        <w:rPr>
          <w:rFonts w:asciiTheme="minorHAnsi" w:hAnsiTheme="minorHAnsi"/>
        </w:rPr>
        <w:t xml:space="preserve"> hlavných</w:t>
      </w:r>
      <w:r w:rsidRPr="00CF2D1E">
        <w:rPr>
          <w:rFonts w:asciiTheme="minorHAnsi" w:hAnsiTheme="minorHAnsi"/>
        </w:rPr>
        <w:t xml:space="preserve"> aktivít projektu predlžovať na základe podanej žiadosti o zmenu zo strany Prijímateľa. </w:t>
      </w:r>
    </w:p>
    <w:p w14:paraId="28E39A1F" w14:textId="2A281386" w:rsidR="008207C0" w:rsidRPr="00CF2D1E" w:rsidRDefault="006B0F30" w:rsidP="00CF2D1E">
      <w:pPr>
        <w:tabs>
          <w:tab w:val="left" w:pos="6480"/>
        </w:tabs>
        <w:spacing w:before="120"/>
        <w:rPr>
          <w:rFonts w:asciiTheme="minorHAnsi" w:hAnsiTheme="minorHAnsi"/>
          <w:bCs/>
        </w:rPr>
      </w:pPr>
      <w:r w:rsidRPr="00CF2D1E">
        <w:rPr>
          <w:rFonts w:asciiTheme="minorHAnsi" w:hAnsiTheme="minorHAnsi"/>
        </w:rPr>
        <w:t xml:space="preserve">Prijímateľ je povinný bezodkladne písomne oznámiť RO, že nastala takáto zmena. Na oznámenie môže použiť formulár Oznámenie o zmene (príloha č. </w:t>
      </w:r>
      <w:r w:rsidR="00473C1E">
        <w:rPr>
          <w:rFonts w:asciiTheme="minorHAnsi" w:hAnsiTheme="minorHAnsi"/>
        </w:rPr>
        <w:t>9</w:t>
      </w:r>
      <w:r w:rsidRPr="00CF2D1E">
        <w:rPr>
          <w:rFonts w:asciiTheme="minorHAnsi" w:hAnsiTheme="minorHAnsi"/>
        </w:rPr>
        <w:t xml:space="preserve">). Prijímateľ uvedie príčiny vzniku menej významnej zmeny projektu a predloží podpornú dokumentáciu napr. odborné stanoviská, znalecký posudok, harmonogram verejného obstarávania a pod. (ak relevantné). </w:t>
      </w:r>
      <w:r w:rsidR="008207C0" w:rsidRPr="00CF2D1E">
        <w:rPr>
          <w:rFonts w:asciiTheme="minorHAnsi" w:hAnsiTheme="minorHAnsi"/>
          <w:bCs/>
        </w:rPr>
        <w:t xml:space="preserve">Prijímateľ je oprávnený pozastaviť realizáciu hlavných aktivít projektu, ak realizácii hlavných aktivít projektu bráni </w:t>
      </w:r>
      <w:r w:rsidR="008207C0" w:rsidRPr="00CF2D1E">
        <w:rPr>
          <w:rFonts w:asciiTheme="minorHAnsi" w:hAnsiTheme="minorHAnsi"/>
          <w:b/>
          <w:bCs/>
        </w:rPr>
        <w:t>okolnosť vylučujúca zodpovednosť</w:t>
      </w:r>
      <w:r w:rsidR="008207C0" w:rsidRPr="00CF2D1E">
        <w:rPr>
          <w:rFonts w:asciiTheme="minorHAnsi" w:hAnsiTheme="minorHAnsi"/>
          <w:bCs/>
        </w:rPr>
        <w:t xml:space="preserve"> </w:t>
      </w:r>
      <w:r w:rsidR="008207C0" w:rsidRPr="00CF2D1E">
        <w:rPr>
          <w:rStyle w:val="Odkaznapoznmkupodiarou"/>
          <w:rFonts w:asciiTheme="minorHAnsi" w:hAnsiTheme="minorHAnsi"/>
          <w:bCs/>
        </w:rPr>
        <w:footnoteReference w:id="50"/>
      </w:r>
      <w:r w:rsidR="002D639F" w:rsidRPr="00CF2D1E">
        <w:rPr>
          <w:rFonts w:asciiTheme="minorHAnsi" w:hAnsiTheme="minorHAnsi"/>
          <w:bCs/>
        </w:rPr>
        <w:t xml:space="preserve"> </w:t>
      </w:r>
      <w:r w:rsidR="008207C0" w:rsidRPr="00CF2D1E">
        <w:rPr>
          <w:rFonts w:asciiTheme="minorHAnsi" w:hAnsiTheme="minorHAnsi"/>
          <w:bCs/>
        </w:rPr>
        <w:t>(ďalej len „OVZ“) a to po dobu trvania OVZ. Čas trvania OVZ sa nezapočítava do doby realizácie hlavných aktivít projektu.</w:t>
      </w:r>
    </w:p>
    <w:p w14:paraId="3E9C70A7" w14:textId="595A442E" w:rsidR="008207C0" w:rsidRPr="00CF2D1E" w:rsidRDefault="008207C0" w:rsidP="00215368">
      <w:pPr>
        <w:spacing w:before="120"/>
        <w:rPr>
          <w:rFonts w:asciiTheme="minorHAnsi" w:hAnsiTheme="minorHAnsi"/>
        </w:rPr>
      </w:pPr>
      <w:r w:rsidRPr="00CF2D1E">
        <w:rPr>
          <w:rFonts w:asciiTheme="minorHAnsi" w:hAnsiTheme="minorHAnsi"/>
        </w:rPr>
        <w:t xml:space="preserve">Po vzniku OVZ je Prijímateľ povinný bezodkladne písomne oznámiť </w:t>
      </w:r>
      <w:r w:rsidR="000004AE" w:rsidRPr="00CF2D1E">
        <w:rPr>
          <w:rFonts w:asciiTheme="minorHAnsi" w:hAnsiTheme="minorHAnsi"/>
        </w:rPr>
        <w:t xml:space="preserve">RO </w:t>
      </w:r>
      <w:r w:rsidRPr="00CF2D1E">
        <w:rPr>
          <w:rFonts w:asciiTheme="minorHAnsi" w:hAnsiTheme="minorHAnsi"/>
        </w:rPr>
        <w:t xml:space="preserve">dôvod vzniku OVZ, dátum vzniku OVZ a priložiť relevantnú dokumentáciu preukazujúcu vznik OVZ. Doručením oznámenia </w:t>
      </w:r>
      <w:r w:rsidR="000004AE" w:rsidRPr="00CF2D1E">
        <w:rPr>
          <w:rFonts w:asciiTheme="minorHAnsi" w:hAnsiTheme="minorHAnsi"/>
        </w:rPr>
        <w:t xml:space="preserve">RO </w:t>
      </w:r>
      <w:r w:rsidRPr="00CF2D1E">
        <w:rPr>
          <w:rFonts w:asciiTheme="minorHAnsi" w:hAnsiTheme="minorHAnsi"/>
        </w:rPr>
        <w:t xml:space="preserve">nastávajú účinky pozastavenia realizácie hlavných aktivít projektu. Prijímateľ je povinný bezodkladne písomne oznámiť </w:t>
      </w:r>
      <w:r w:rsidR="000004AE" w:rsidRPr="00CF2D1E">
        <w:rPr>
          <w:rFonts w:asciiTheme="minorHAnsi" w:hAnsiTheme="minorHAnsi"/>
        </w:rPr>
        <w:t xml:space="preserve">RO </w:t>
      </w:r>
      <w:r w:rsidRPr="00CF2D1E">
        <w:rPr>
          <w:rFonts w:asciiTheme="minorHAnsi" w:hAnsiTheme="minorHAnsi"/>
        </w:rPr>
        <w:t xml:space="preserve">zánik OVZ a následne </w:t>
      </w:r>
      <w:r w:rsidR="000004AE" w:rsidRPr="00CF2D1E">
        <w:rPr>
          <w:rFonts w:asciiTheme="minorHAnsi" w:hAnsiTheme="minorHAnsi"/>
        </w:rPr>
        <w:t xml:space="preserve">RO </w:t>
      </w:r>
      <w:r w:rsidRPr="00CF2D1E">
        <w:rPr>
          <w:rFonts w:asciiTheme="minorHAnsi" w:hAnsiTheme="minorHAnsi"/>
        </w:rPr>
        <w:t xml:space="preserve">zabezpečí úpravu harmonogramu projektu uvedeného v Prílohe č. 2 (Predmet podpory NFP). </w:t>
      </w:r>
    </w:p>
    <w:p w14:paraId="129A84E5" w14:textId="284D1708" w:rsidR="00D22357" w:rsidRPr="00CF2D1E" w:rsidRDefault="000004AE" w:rsidP="00215368">
      <w:pPr>
        <w:tabs>
          <w:tab w:val="left" w:pos="6480"/>
        </w:tabs>
        <w:spacing w:before="120"/>
        <w:rPr>
          <w:rFonts w:asciiTheme="minorHAnsi" w:hAnsiTheme="minorHAnsi"/>
        </w:rPr>
      </w:pPr>
      <w:r w:rsidRPr="00CF2D1E">
        <w:rPr>
          <w:rFonts w:asciiTheme="minorHAnsi" w:hAnsiTheme="minorHAnsi"/>
        </w:rPr>
        <w:t>RO</w:t>
      </w:r>
      <w:r w:rsidRPr="00CF2D1E" w:rsidDel="000004AE">
        <w:rPr>
          <w:rFonts w:asciiTheme="minorHAnsi" w:hAnsiTheme="minorHAnsi"/>
        </w:rPr>
        <w:t xml:space="preserve"> </w:t>
      </w:r>
      <w:r w:rsidR="00D22357" w:rsidRPr="00CF2D1E">
        <w:rPr>
          <w:rFonts w:asciiTheme="minorHAnsi" w:hAnsiTheme="minorHAnsi"/>
        </w:rPr>
        <w:t>neschváli predĺženie doby realizácie hlavných aktivít projektu,</w:t>
      </w:r>
      <w:r w:rsidR="002F163C">
        <w:rPr>
          <w:rFonts w:asciiTheme="minorHAnsi" w:hAnsiTheme="minorHAnsi"/>
        </w:rPr>
        <w:t xml:space="preserve"> </w:t>
      </w:r>
      <w:r w:rsidR="00D22357" w:rsidRPr="00CF2D1E">
        <w:rPr>
          <w:rFonts w:asciiTheme="minorHAnsi" w:hAnsiTheme="minorHAnsi"/>
        </w:rPr>
        <w:t>ak z predložených existujúcich dokladov, ktorých relevantnosť je nepochybná, alebo z vyhotoveného odborného vyjadrenia poskytnutého odborne spôsobilou osobou v príslušnom odvetví alebo odbore alebo zo znaleckého posudku</w:t>
      </w:r>
      <w:r w:rsidR="00E67237" w:rsidRPr="00CF2D1E">
        <w:rPr>
          <w:rFonts w:asciiTheme="minorHAnsi" w:hAnsiTheme="minorHAnsi"/>
        </w:rPr>
        <w:t>,</w:t>
      </w:r>
      <w:r w:rsidR="00D22357" w:rsidRPr="00CF2D1E">
        <w:rPr>
          <w:rFonts w:asciiTheme="minorHAnsi" w:hAnsiTheme="minorHAnsi"/>
        </w:rPr>
        <w:t xml:space="preserve"> ktoré predložil Prijímateľ v rámci žiadosti o zmenu, alebo si nechal vypracovať </w:t>
      </w:r>
      <w:r w:rsidR="002D639F" w:rsidRPr="00CF2D1E">
        <w:rPr>
          <w:rFonts w:asciiTheme="minorHAnsi" w:hAnsiTheme="minorHAnsi"/>
        </w:rPr>
        <w:t>Poskytovateľ</w:t>
      </w:r>
      <w:r w:rsidR="00D22357" w:rsidRPr="00CF2D1E">
        <w:rPr>
          <w:rFonts w:asciiTheme="minorHAnsi" w:hAnsiTheme="minorHAnsi"/>
        </w:rPr>
        <w:t xml:space="preserve"> pre účely posúdenia takejto zmeny, vyplýva, že doba od podania žiadosti o zmenu až do uplynutia maximálnej doby, ktorá pre realizáciu projektov vyplýva z </w:t>
      </w:r>
      <w:r w:rsidR="007912B5" w:rsidRPr="00CF2D1E">
        <w:rPr>
          <w:rFonts w:asciiTheme="minorHAnsi" w:hAnsiTheme="minorHAnsi"/>
        </w:rPr>
        <w:t xml:space="preserve"> vyzvania </w:t>
      </w:r>
      <w:r w:rsidR="00D22357" w:rsidRPr="00CF2D1E">
        <w:rPr>
          <w:rFonts w:asciiTheme="minorHAnsi" w:hAnsiTheme="minorHAnsi"/>
        </w:rPr>
        <w:t xml:space="preserve">a ktorá je uvedená pri definícii Realizácie hlavných aktivít Projektu v čl. 1 odsek 3 VZP, je kratšia ako doba nevyhnutná na ukončenie realizácie hlavných aktivít projektu. </w:t>
      </w:r>
    </w:p>
    <w:p w14:paraId="4CE910F2" w14:textId="77777777" w:rsidR="008207C0" w:rsidRPr="00CF2D1E" w:rsidRDefault="008207C0" w:rsidP="00215368">
      <w:pPr>
        <w:pStyle w:val="Nadpis3"/>
        <w:rPr>
          <w:rFonts w:asciiTheme="minorHAnsi" w:hAnsiTheme="minorHAnsi"/>
          <w:i/>
          <w:color w:val="365F91"/>
          <w:lang w:val="sk-SK"/>
        </w:rPr>
      </w:pPr>
      <w:bookmarkStart w:id="368" w:name="_Toc106134802"/>
      <w:r w:rsidRPr="00CF2D1E">
        <w:rPr>
          <w:rFonts w:asciiTheme="minorHAnsi" w:hAnsiTheme="minorHAnsi"/>
          <w:i/>
          <w:color w:val="365F91"/>
        </w:rPr>
        <w:t xml:space="preserve">4.5.1.3.5 Zmeny počtu alebo charakteru </w:t>
      </w:r>
      <w:r w:rsidR="00566009"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r w:rsidR="00566009" w:rsidRPr="00CF2D1E">
        <w:rPr>
          <w:rFonts w:asciiTheme="minorHAnsi" w:hAnsiTheme="minorHAnsi"/>
          <w:i/>
          <w:color w:val="365F91"/>
          <w:lang w:val="sk-SK"/>
        </w:rPr>
        <w:t xml:space="preserve"> a zmena rozsahu hlavných aktivít projektu</w:t>
      </w:r>
      <w:bookmarkEnd w:id="368"/>
    </w:p>
    <w:p w14:paraId="243BDFE5" w14:textId="77777777" w:rsidR="00566009"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Prijímateľ je povinný predložiť riadne odôvodnenú žiadosť o zmenu </w:t>
      </w:r>
      <w:r w:rsidR="00A30D3F" w:rsidRPr="00CF2D1E">
        <w:rPr>
          <w:rFonts w:asciiTheme="minorHAnsi" w:hAnsiTheme="minorHAnsi"/>
        </w:rPr>
        <w:t xml:space="preserve">projektu, </w:t>
      </w:r>
      <w:r w:rsidRPr="00CF2D1E">
        <w:rPr>
          <w:rFonts w:asciiTheme="minorHAnsi" w:hAnsiTheme="minorHAnsi"/>
        </w:rPr>
        <w:t xml:space="preserve">vrátane relevantných príloh. </w:t>
      </w:r>
    </w:p>
    <w:p w14:paraId="28090EB6" w14:textId="36F5AE14" w:rsidR="00566009" w:rsidRPr="00CF2D1E" w:rsidRDefault="00C050D1" w:rsidP="00215368">
      <w:pPr>
        <w:tabs>
          <w:tab w:val="left" w:pos="6480"/>
        </w:tabs>
        <w:spacing w:before="120"/>
        <w:rPr>
          <w:rFonts w:asciiTheme="minorHAnsi" w:hAnsiTheme="minorHAnsi"/>
        </w:rPr>
      </w:pPr>
      <w:r w:rsidRPr="00CF2D1E">
        <w:rPr>
          <w:rFonts w:asciiTheme="minorHAnsi" w:hAnsiTheme="minorHAnsi"/>
        </w:rPr>
        <w:t>Predložená žiadosť o zmenu nesmie</w:t>
      </w:r>
      <w:r w:rsidR="00566009" w:rsidRPr="00CF2D1E">
        <w:rPr>
          <w:rFonts w:asciiTheme="minorHAnsi" w:hAnsiTheme="minorHAnsi"/>
        </w:rPr>
        <w:t xml:space="preserve"> vie</w:t>
      </w:r>
      <w:r w:rsidRPr="00CF2D1E">
        <w:rPr>
          <w:rFonts w:asciiTheme="minorHAnsi" w:hAnsiTheme="minorHAnsi"/>
        </w:rPr>
        <w:t>sť</w:t>
      </w:r>
      <w:r w:rsidR="00566009" w:rsidRPr="00CF2D1E">
        <w:rPr>
          <w:rFonts w:asciiTheme="minorHAnsi" w:hAnsiTheme="minorHAnsi"/>
        </w:rPr>
        <w:t xml:space="preserve"> k tomu, </w:t>
      </w:r>
      <w:r w:rsidRPr="00CF2D1E">
        <w:rPr>
          <w:rFonts w:asciiTheme="minorHAnsi" w:hAnsiTheme="minorHAnsi"/>
        </w:rPr>
        <w:t>aby</w:t>
      </w:r>
      <w:r w:rsidR="00566009" w:rsidRPr="00CF2D1E">
        <w:rPr>
          <w:rFonts w:asciiTheme="minorHAnsi" w:hAnsiTheme="minorHAnsi"/>
        </w:rPr>
        <w:t xml:space="preserve">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w:t>
      </w:r>
      <w:r w:rsidR="002B7D83">
        <w:rPr>
          <w:rFonts w:asciiTheme="minorHAnsi" w:hAnsiTheme="minorHAnsi"/>
        </w:rPr>
        <w:t xml:space="preserve"> </w:t>
      </w:r>
      <w:r w:rsidR="00566009" w:rsidRPr="00CF2D1E">
        <w:rPr>
          <w:rFonts w:asciiTheme="minorHAnsi" w:hAnsiTheme="minorHAnsi"/>
        </w:rPr>
        <w:t>o NFP a v čase po uskutočnení zmeny), alebo sa dosiahne cieľ projektu len čiastočne</w:t>
      </w:r>
      <w:r w:rsidRPr="00CF2D1E">
        <w:rPr>
          <w:rFonts w:asciiTheme="minorHAnsi" w:hAnsiTheme="minorHAnsi"/>
        </w:rPr>
        <w:t>. V opačnom prípade ide o podstatné porušenie povinností Prijímateľa a </w:t>
      </w:r>
      <w:r w:rsidR="000004AE" w:rsidRPr="00CF2D1E">
        <w:rPr>
          <w:rFonts w:asciiTheme="minorHAnsi" w:hAnsiTheme="minorHAnsi"/>
        </w:rPr>
        <w:t>RO</w:t>
      </w:r>
      <w:r w:rsidR="002B7D83">
        <w:rPr>
          <w:rFonts w:asciiTheme="minorHAnsi" w:hAnsiTheme="minorHAnsi"/>
        </w:rPr>
        <w:t xml:space="preserve"> </w:t>
      </w:r>
      <w:r w:rsidRPr="00CF2D1E">
        <w:rPr>
          <w:rFonts w:asciiTheme="minorHAnsi" w:hAnsiTheme="minorHAnsi"/>
        </w:rPr>
        <w:t xml:space="preserve">je oprávnený odstúpiť od </w:t>
      </w:r>
      <w:r w:rsidR="002C72C0">
        <w:rPr>
          <w:rFonts w:asciiTheme="minorHAnsi" w:hAnsiTheme="minorHAnsi"/>
        </w:rPr>
        <w:t>z</w:t>
      </w:r>
      <w:r w:rsidRPr="00CF2D1E">
        <w:rPr>
          <w:rFonts w:asciiTheme="minorHAnsi" w:hAnsiTheme="minorHAnsi"/>
        </w:rPr>
        <w:t>mluvy o NFP.</w:t>
      </w:r>
    </w:p>
    <w:p w14:paraId="7E8630A2" w14:textId="7ECEEE95" w:rsidR="00566009" w:rsidRPr="00CF2D1E" w:rsidRDefault="00566009" w:rsidP="00215368">
      <w:pPr>
        <w:spacing w:before="120"/>
        <w:rPr>
          <w:rFonts w:asciiTheme="minorHAnsi" w:hAnsiTheme="minorHAnsi"/>
        </w:rPr>
      </w:pPr>
      <w:r w:rsidRPr="00CF2D1E">
        <w:rPr>
          <w:rFonts w:asciiTheme="minorHAnsi" w:hAnsiTheme="minorHAnsi"/>
        </w:rPr>
        <w:t>V rámci naplnenia účelu a cieľa projektu môže Prijímateľ požiadať o rozšírenie rozsahu existujúcich hlavných aktivít projektu v dôsledku úspor v rámci pôvodne s</w:t>
      </w:r>
      <w:r w:rsidR="00A30D3F" w:rsidRPr="00CF2D1E">
        <w:rPr>
          <w:rFonts w:asciiTheme="minorHAnsi" w:hAnsiTheme="minorHAnsi"/>
        </w:rPr>
        <w:t xml:space="preserve">chváleného rozpočtu. </w:t>
      </w:r>
      <w:r w:rsidR="000004AE" w:rsidRPr="00CF2D1E">
        <w:rPr>
          <w:rFonts w:asciiTheme="minorHAnsi" w:hAnsiTheme="minorHAnsi"/>
        </w:rPr>
        <w:t xml:space="preserve">RO </w:t>
      </w:r>
      <w:r w:rsidRPr="00CF2D1E">
        <w:rPr>
          <w:rFonts w:asciiTheme="minorHAnsi" w:hAnsiTheme="minorHAnsi"/>
        </w:rPr>
        <w:t xml:space="preserve">je oprávnený pri posudzovaní vplyvu návrhu zmeny na proces výberu projektov </w:t>
      </w:r>
      <w:r w:rsidRPr="00CF2D1E">
        <w:rPr>
          <w:rFonts w:asciiTheme="minorHAnsi" w:hAnsiTheme="minorHAnsi"/>
        </w:rPr>
        <w:lastRenderedPageBreak/>
        <w:t xml:space="preserve">využiť externých expertov (napr. odborných hodnotiteľov). Prijímateľ </w:t>
      </w:r>
      <w:r w:rsidR="00C050D1" w:rsidRPr="00CF2D1E">
        <w:rPr>
          <w:rFonts w:asciiTheme="minorHAnsi" w:hAnsiTheme="minorHAnsi"/>
        </w:rPr>
        <w:t>je</w:t>
      </w:r>
      <w:r w:rsidRPr="00CF2D1E">
        <w:rPr>
          <w:rFonts w:asciiTheme="minorHAnsi" w:hAnsiTheme="minorHAnsi"/>
        </w:rPr>
        <w:t xml:space="preserve"> povinn</w:t>
      </w:r>
      <w:r w:rsidR="00C050D1" w:rsidRPr="00CF2D1E">
        <w:rPr>
          <w:rFonts w:asciiTheme="minorHAnsi" w:hAnsiTheme="minorHAnsi"/>
        </w:rPr>
        <w:t>ý</w:t>
      </w:r>
      <w:r w:rsidRPr="00CF2D1E">
        <w:rPr>
          <w:rFonts w:asciiTheme="minorHAnsi" w:hAnsiTheme="minorHAnsi"/>
        </w:rPr>
        <w:t xml:space="preserve"> rozšírený rozsah projektu obstarať v súlade so </w:t>
      </w:r>
      <w:r w:rsidR="000A4869">
        <w:rPr>
          <w:rFonts w:asciiTheme="minorHAnsi" w:hAnsiTheme="minorHAnsi"/>
        </w:rPr>
        <w:t>ZVO</w:t>
      </w:r>
      <w:r w:rsidRPr="00CF2D1E">
        <w:rPr>
          <w:rFonts w:asciiTheme="minorHAnsi" w:hAnsiTheme="minorHAnsi"/>
        </w:rPr>
        <w:t xml:space="preserve"> pričom v plnej miere zodpovedá za správnosť, úplnosť, transparentnosť a dodržanie </w:t>
      </w:r>
      <w:r w:rsidR="000A4869">
        <w:rPr>
          <w:rFonts w:asciiTheme="minorHAnsi" w:hAnsiTheme="minorHAnsi"/>
        </w:rPr>
        <w:t>ZVO</w:t>
      </w:r>
      <w:r w:rsidRPr="00CF2D1E">
        <w:rPr>
          <w:rFonts w:asciiTheme="minorHAnsi" w:hAnsiTheme="minorHAnsi"/>
        </w:rPr>
        <w:t>.</w:t>
      </w:r>
    </w:p>
    <w:p w14:paraId="7D04B2DB" w14:textId="77777777" w:rsidR="008207C0" w:rsidRPr="00CF2D1E" w:rsidRDefault="008207C0" w:rsidP="00215368">
      <w:pPr>
        <w:pStyle w:val="Nadpis3"/>
        <w:rPr>
          <w:rFonts w:asciiTheme="minorHAnsi" w:hAnsiTheme="minorHAnsi"/>
          <w:i/>
          <w:color w:val="365F91"/>
        </w:rPr>
      </w:pPr>
      <w:bookmarkStart w:id="369" w:name="_Toc106134803"/>
      <w:r w:rsidRPr="00CF2D1E">
        <w:rPr>
          <w:rFonts w:asciiTheme="minorHAnsi" w:hAnsiTheme="minorHAnsi"/>
          <w:i/>
          <w:color w:val="365F91"/>
        </w:rPr>
        <w:t>4.5.1.3.6 Zmena majetkovo - právnych pomerov týkajúcich sa predmetu projektu</w:t>
      </w:r>
      <w:bookmarkEnd w:id="369"/>
      <w:r w:rsidRPr="00CF2D1E">
        <w:rPr>
          <w:rFonts w:asciiTheme="minorHAnsi" w:hAnsiTheme="minorHAnsi"/>
          <w:i/>
          <w:color w:val="365F91"/>
        </w:rPr>
        <w:t xml:space="preserve"> </w:t>
      </w:r>
    </w:p>
    <w:p w14:paraId="384E6D13" w14:textId="77777777" w:rsidR="00C83198" w:rsidRPr="00CF2D1E" w:rsidRDefault="00C83198" w:rsidP="00215368">
      <w:pPr>
        <w:tabs>
          <w:tab w:val="num" w:pos="540"/>
        </w:tabs>
        <w:spacing w:before="120"/>
        <w:rPr>
          <w:rFonts w:asciiTheme="minorHAnsi" w:eastAsia="SimSun" w:hAnsiTheme="minorHAnsi"/>
          <w:lang w:eastAsia="en-GB"/>
        </w:rPr>
      </w:pPr>
      <w:r w:rsidRPr="00CF2D1E">
        <w:rPr>
          <w:rFonts w:asciiTheme="minorHAnsi" w:hAnsiTheme="minorHAnsi"/>
        </w:rPr>
        <w:t xml:space="preserve">V prípade projektov OP </w:t>
      </w:r>
      <w:r w:rsidR="00A80CBE" w:rsidRPr="00CF2D1E">
        <w:rPr>
          <w:rFonts w:asciiTheme="minorHAnsi" w:hAnsiTheme="minorHAnsi"/>
        </w:rPr>
        <w:t>TP</w:t>
      </w:r>
      <w:r w:rsidRPr="00CF2D1E">
        <w:rPr>
          <w:rFonts w:asciiTheme="minorHAnsi" w:hAnsiTheme="minorHAnsi"/>
        </w:rPr>
        <w:t xml:space="preserve"> sa nebude udeľovať súhlas na </w:t>
      </w:r>
      <w:r w:rsidRPr="00CF2D1E">
        <w:rPr>
          <w:rFonts w:asciiTheme="minorHAnsi" w:hAnsiTheme="minorHAnsi"/>
          <w:b/>
          <w:bCs/>
          <w:lang w:eastAsia="en-GB"/>
        </w:rPr>
        <w:t xml:space="preserve">akúkoľvek dispozíciu s majetkom nadobudnutým alebo zhodnoteným z NFP </w:t>
      </w:r>
      <w:r w:rsidRPr="00CF2D1E">
        <w:rPr>
          <w:rFonts w:asciiTheme="minorHAnsi" w:hAnsiTheme="minorHAnsi"/>
          <w:bCs/>
          <w:lang w:eastAsia="en-GB"/>
        </w:rPr>
        <w:t>(</w:t>
      </w:r>
      <w:r w:rsidRPr="00CF2D1E">
        <w:rPr>
          <w:rFonts w:asciiTheme="minorHAnsi" w:hAnsiTheme="minorHAnsi"/>
        </w:rPr>
        <w:t xml:space="preserve">odovzdanie majetku nadobudnutého z NFP </w:t>
      </w:r>
      <w:r w:rsidR="00F46C7A" w:rsidRPr="00CF2D1E">
        <w:rPr>
          <w:rFonts w:asciiTheme="minorHAnsi" w:hAnsiTheme="minorHAnsi"/>
        </w:rPr>
        <w:br/>
      </w:r>
      <w:r w:rsidRPr="00CF2D1E">
        <w:rPr>
          <w:rFonts w:asciiTheme="minorHAnsi" w:hAnsiTheme="minorHAnsi"/>
        </w:rPr>
        <w:t>do nájmu alebo na vypožičanie</w:t>
      </w:r>
      <w:r w:rsidR="001725AE" w:rsidRPr="00CF2D1E">
        <w:rPr>
          <w:rFonts w:asciiTheme="minorHAnsi" w:hAnsiTheme="minorHAnsi"/>
        </w:rPr>
        <w:t>, prevedený na tretiu osobu a zaťažený akýmkoľvek právom tretej osoby).</w:t>
      </w:r>
    </w:p>
    <w:p w14:paraId="33BB52F0" w14:textId="77777777" w:rsidR="008207C0" w:rsidRPr="00CF2D1E" w:rsidRDefault="008207C0" w:rsidP="00215368">
      <w:pPr>
        <w:pStyle w:val="Nadpis3"/>
        <w:rPr>
          <w:rFonts w:asciiTheme="minorHAnsi" w:hAnsiTheme="minorHAnsi"/>
          <w:color w:val="365F91"/>
        </w:rPr>
      </w:pPr>
      <w:bookmarkStart w:id="370" w:name="_Toc106134804"/>
      <w:r w:rsidRPr="00CF2D1E">
        <w:rPr>
          <w:rFonts w:asciiTheme="minorHAnsi" w:hAnsiTheme="minorHAnsi"/>
          <w:color w:val="365F91"/>
        </w:rPr>
        <w:t>4.5.2 Zmenové konanie z iniciatívy Poskytovateľa</w:t>
      </w:r>
      <w:bookmarkStart w:id="371" w:name="_Toc260303111"/>
      <w:bookmarkEnd w:id="370"/>
      <w:bookmarkEnd w:id="371"/>
    </w:p>
    <w:p w14:paraId="34697D48" w14:textId="461B2C26" w:rsidR="008207C0" w:rsidRPr="00CF2D1E" w:rsidRDefault="000004AE" w:rsidP="00CF2D1E">
      <w:pPr>
        <w:spacing w:before="120"/>
        <w:rPr>
          <w:rFonts w:asciiTheme="minorHAnsi" w:eastAsia="Times New Roman" w:hAnsiTheme="minorHAnsi"/>
          <w:lang w:eastAsia="en-US"/>
        </w:rPr>
      </w:pPr>
      <w:r w:rsidRPr="00CF2D1E">
        <w:rPr>
          <w:rFonts w:asciiTheme="minorHAnsi" w:eastAsia="Times New Roman" w:hAnsiTheme="minorHAnsi"/>
          <w:lang w:eastAsia="en-US"/>
        </w:rPr>
        <w:t xml:space="preserve">RO </w:t>
      </w:r>
      <w:r w:rsidR="008207C0" w:rsidRPr="00CF2D1E">
        <w:rPr>
          <w:rFonts w:asciiTheme="minorHAnsi" w:eastAsia="Times New Roman" w:hAnsiTheme="minorHAnsi"/>
          <w:lang w:eastAsia="en-US"/>
        </w:rPr>
        <w:t>na základe legislatívnych zmien všeobecného nariadenia, Implementačných nariadení</w:t>
      </w:r>
      <w:r w:rsidR="008207C0" w:rsidRPr="00CF2D1E">
        <w:rPr>
          <w:rFonts w:asciiTheme="minorHAnsi" w:hAnsiTheme="minorHAnsi"/>
        </w:rPr>
        <w:t xml:space="preserve">, </w:t>
      </w:r>
      <w:r w:rsidR="008207C0" w:rsidRPr="00CF2D1E">
        <w:rPr>
          <w:rFonts w:asciiTheme="minorHAnsi" w:eastAsia="Times New Roman" w:hAnsiTheme="minorHAnsi"/>
          <w:lang w:eastAsia="en-US"/>
        </w:rPr>
        <w:t xml:space="preserve">Nariadení pre jednotlivý EŠIF, zákona o príspevku z EŠIF, Systému riadenia EŠIF </w:t>
      </w:r>
      <w:r w:rsidR="00F46C7A" w:rsidRPr="00CF2D1E">
        <w:rPr>
          <w:rFonts w:asciiTheme="minorHAnsi" w:eastAsia="Times New Roman" w:hAnsiTheme="minorHAnsi"/>
          <w:lang w:eastAsia="en-US"/>
        </w:rPr>
        <w:br/>
      </w:r>
      <w:r w:rsidR="008207C0" w:rsidRPr="00CF2D1E">
        <w:rPr>
          <w:rFonts w:asciiTheme="minorHAnsi" w:eastAsia="Times New Roman" w:hAnsiTheme="minorHAnsi"/>
          <w:lang w:eastAsia="en-US"/>
        </w:rPr>
        <w:t xml:space="preserve">a Systému finančného riadenia po vykonaní ich zmien len v rozsahu vyplývajúcom z uvedených dokumentov, zmien Systému riadenia, Systému finančného riadenia, </w:t>
      </w:r>
      <w:r w:rsidR="00235088" w:rsidRPr="00CF2D1E">
        <w:rPr>
          <w:rFonts w:asciiTheme="minorHAnsi" w:eastAsia="Times New Roman" w:hAnsiTheme="minorHAnsi"/>
          <w:lang w:eastAsia="en-US"/>
        </w:rPr>
        <w:t>Písomného vyzvania</w:t>
      </w:r>
      <w:r w:rsidR="008207C0" w:rsidRPr="00CF2D1E">
        <w:rPr>
          <w:rFonts w:asciiTheme="minorHAnsi" w:eastAsia="Times New Roman" w:hAnsiTheme="minorHAnsi"/>
          <w:lang w:eastAsia="en-US"/>
        </w:rPr>
        <w:t xml:space="preserve">, Príručky pre prijímateľa, príslušných Metodických usmernení </w:t>
      </w:r>
      <w:r w:rsidR="002F163C">
        <w:rPr>
          <w:rFonts w:asciiTheme="minorHAnsi" w:eastAsia="Times New Roman" w:hAnsiTheme="minorHAnsi"/>
          <w:lang w:eastAsia="en-US"/>
        </w:rPr>
        <w:t>RO</w:t>
      </w:r>
      <w:r w:rsidR="008207C0" w:rsidRPr="00CF2D1E">
        <w:rPr>
          <w:rFonts w:asciiTheme="minorHAnsi" w:eastAsia="Times New Roman" w:hAnsiTheme="minorHAnsi"/>
          <w:lang w:eastAsia="en-US"/>
        </w:rPr>
        <w:t xml:space="preserve">, má právo iniciovať zmeny </w:t>
      </w:r>
      <w:r w:rsidR="002F163C">
        <w:rPr>
          <w:rFonts w:asciiTheme="minorHAnsi" w:eastAsia="Times New Roman" w:hAnsiTheme="minorHAnsi"/>
          <w:lang w:eastAsia="en-US"/>
        </w:rPr>
        <w:t>z</w:t>
      </w:r>
      <w:r w:rsidR="002F163C" w:rsidRPr="00CF2D1E">
        <w:rPr>
          <w:rFonts w:asciiTheme="minorHAnsi" w:eastAsia="Times New Roman" w:hAnsiTheme="minorHAnsi"/>
          <w:lang w:eastAsia="en-US"/>
        </w:rPr>
        <w:t xml:space="preserve">mluvy </w:t>
      </w:r>
      <w:r w:rsidR="008207C0" w:rsidRPr="00CF2D1E">
        <w:rPr>
          <w:rFonts w:asciiTheme="minorHAnsi" w:eastAsia="Times New Roman" w:hAnsiTheme="minorHAnsi"/>
          <w:lang w:eastAsia="en-US"/>
        </w:rPr>
        <w:t xml:space="preserve">o  NFP a jej príloh. </w:t>
      </w:r>
      <w:r w:rsidR="002F163C">
        <w:rPr>
          <w:rFonts w:asciiTheme="minorHAnsi" w:eastAsia="Times New Roman" w:hAnsiTheme="minorHAnsi"/>
          <w:lang w:eastAsia="en-US"/>
        </w:rPr>
        <w:t>RO</w:t>
      </w:r>
      <w:r w:rsidR="002F163C" w:rsidRPr="00CF2D1E">
        <w:rPr>
          <w:rFonts w:asciiTheme="minorHAnsi" w:eastAsia="Times New Roman" w:hAnsiTheme="minorHAnsi"/>
          <w:lang w:eastAsia="en-US"/>
        </w:rPr>
        <w:t xml:space="preserve"> </w:t>
      </w:r>
      <w:r w:rsidR="008207C0" w:rsidRPr="00CF2D1E">
        <w:rPr>
          <w:rFonts w:asciiTheme="minorHAnsi" w:eastAsia="Times New Roman" w:hAnsiTheme="minorHAnsi"/>
          <w:lang w:eastAsia="en-US"/>
        </w:rPr>
        <w:t>v rámci zmenového konania z vlastnej iniciatívy zohľadňuje najmä:</w:t>
      </w:r>
    </w:p>
    <w:p w14:paraId="4DF8008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požiadavky vyplývajúce s príslušnej legislatívy SR a EÚ;</w:t>
      </w:r>
    </w:p>
    <w:p w14:paraId="3E3A39C7"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podmienky definované v</w:t>
      </w:r>
      <w:r w:rsidR="00235088" w:rsidRPr="00CF2D1E">
        <w:rPr>
          <w:rFonts w:asciiTheme="minorHAnsi" w:hAnsiTheme="minorHAnsi"/>
        </w:rPr>
        <w:t> písomnom vyzvaní</w:t>
      </w:r>
      <w:r w:rsidRPr="00CF2D1E">
        <w:rPr>
          <w:rFonts w:asciiTheme="minorHAnsi" w:hAnsiTheme="minorHAnsi"/>
        </w:rPr>
        <w:t>;</w:t>
      </w:r>
    </w:p>
    <w:p w14:paraId="5AC75A3D" w14:textId="1B79858C"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ustanovenia platnej a účinnej </w:t>
      </w:r>
      <w:r w:rsidR="002C72C0">
        <w:rPr>
          <w:rFonts w:asciiTheme="minorHAnsi" w:hAnsiTheme="minorHAnsi"/>
        </w:rPr>
        <w:t>z</w:t>
      </w:r>
      <w:r w:rsidRPr="00CF2D1E">
        <w:rPr>
          <w:rFonts w:asciiTheme="minorHAnsi" w:hAnsiTheme="minorHAnsi"/>
        </w:rPr>
        <w:t xml:space="preserve">mluvy </w:t>
      </w:r>
      <w:r w:rsidR="002C72C0">
        <w:rPr>
          <w:rFonts w:asciiTheme="minorHAnsi" w:hAnsiTheme="minorHAnsi"/>
        </w:rPr>
        <w:t xml:space="preserve">o NFP </w:t>
      </w:r>
      <w:r w:rsidRPr="00CF2D1E">
        <w:rPr>
          <w:rFonts w:asciiTheme="minorHAnsi" w:hAnsiTheme="minorHAnsi"/>
        </w:rPr>
        <w:t>a Príručky pre prijímateľa;</w:t>
      </w:r>
    </w:p>
    <w:p w14:paraId="2CDDB2EC" w14:textId="5054D8C8"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relevantné informácie evidované </w:t>
      </w:r>
      <w:r w:rsidR="00B738CB" w:rsidRPr="00CF2D1E">
        <w:rPr>
          <w:rFonts w:asciiTheme="minorHAnsi" w:hAnsiTheme="minorHAnsi"/>
        </w:rPr>
        <w:t>Poskytovateľom</w:t>
      </w:r>
      <w:r w:rsidRPr="00CF2D1E">
        <w:rPr>
          <w:rFonts w:asciiTheme="minorHAnsi" w:hAnsiTheme="minorHAnsi"/>
        </w:rPr>
        <w:t xml:space="preserve"> o predmetnom projekte;</w:t>
      </w:r>
    </w:p>
    <w:p w14:paraId="5025DCA1" w14:textId="620D40E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stanovenie ex </w:t>
      </w:r>
      <w:proofErr w:type="spellStart"/>
      <w:r w:rsidRPr="00CF2D1E">
        <w:rPr>
          <w:rFonts w:asciiTheme="minorHAnsi" w:hAnsiTheme="minorHAnsi"/>
        </w:rPr>
        <w:t>ante</w:t>
      </w:r>
      <w:proofErr w:type="spellEnd"/>
      <w:r w:rsidRPr="00CF2D1E">
        <w:rPr>
          <w:rFonts w:asciiTheme="minorHAnsi" w:hAnsiTheme="minorHAnsi"/>
        </w:rPr>
        <w:t xml:space="preserve"> finančnej opravy v dôsledku porušenia pravidiel a postupov verejného obstarávania v zmysle platného Metodického pokynu CKO č.</w:t>
      </w:r>
      <w:r w:rsidR="00181F01" w:rsidRPr="00CF2D1E">
        <w:rPr>
          <w:rFonts w:asciiTheme="minorHAnsi" w:hAnsiTheme="minorHAnsi"/>
        </w:rPr>
        <w:t xml:space="preserve"> </w:t>
      </w:r>
      <w:r w:rsidRPr="00CF2D1E">
        <w:rPr>
          <w:rFonts w:asciiTheme="minorHAnsi" w:hAnsiTheme="minorHAnsi"/>
        </w:rPr>
        <w:t>5 k určovaniu finančných opráv pri porušení pravidiel a postupov verejného obstarávania  (ďalej „MPK CKO č.5“)</w:t>
      </w:r>
      <w:r w:rsidR="00823552" w:rsidRPr="00CF2D1E">
        <w:rPr>
          <w:rFonts w:asciiTheme="minorHAnsi" w:hAnsiTheme="minorHAnsi"/>
        </w:rPr>
        <w:t xml:space="preserve"> ako aj prílohy č. 5 Zmluvy o  NFP – Finančné opravy za porušenie pravidiel a postupov obstarávania</w:t>
      </w:r>
      <w:r w:rsidRPr="00CF2D1E">
        <w:rPr>
          <w:rFonts w:asciiTheme="minorHAnsi" w:hAnsiTheme="minorHAnsi"/>
        </w:rPr>
        <w:t>.</w:t>
      </w:r>
    </w:p>
    <w:p w14:paraId="578DDE9C" w14:textId="77777777" w:rsidR="008207C0" w:rsidRPr="00CF2D1E" w:rsidRDefault="008207C0" w:rsidP="00215368">
      <w:pPr>
        <w:pStyle w:val="Nadpis3"/>
        <w:rPr>
          <w:rFonts w:asciiTheme="minorHAnsi" w:hAnsiTheme="minorHAnsi"/>
          <w:i/>
          <w:color w:val="365F91"/>
        </w:rPr>
      </w:pPr>
      <w:bookmarkStart w:id="372" w:name="_Toc106134805"/>
      <w:bookmarkStart w:id="373" w:name="_Toc406485330"/>
      <w:r w:rsidRPr="00CF2D1E">
        <w:rPr>
          <w:rFonts w:asciiTheme="minorHAnsi" w:hAnsiTheme="minorHAnsi"/>
          <w:i/>
          <w:color w:val="365F91"/>
        </w:rPr>
        <w:t>4.5.2.1 Zmena VZP</w:t>
      </w:r>
      <w:bookmarkEnd w:id="372"/>
      <w:r w:rsidRPr="00CF2D1E">
        <w:rPr>
          <w:rFonts w:asciiTheme="minorHAnsi" w:hAnsiTheme="minorHAnsi"/>
          <w:i/>
          <w:color w:val="365F91"/>
        </w:rPr>
        <w:t xml:space="preserve"> </w:t>
      </w:r>
    </w:p>
    <w:p w14:paraId="78A1E381" w14:textId="175E32FC" w:rsidR="008207C0" w:rsidRPr="00CF2D1E" w:rsidRDefault="000004AE" w:rsidP="00215368">
      <w:pPr>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uskutoční zmenu VZP z dôvodu ich aktualizácie a zosúladenia s platným znením Všeobecného nariadenia, Implementačných nariadení, Nariadení pre jednotlivý EŠIF, zákonom o príspevku z EŠIF, Systému riadenia EŠIF a Systému finančného riadenia</w:t>
      </w:r>
      <w:r w:rsidR="002F163C">
        <w:rPr>
          <w:rFonts w:asciiTheme="minorHAnsi" w:hAnsiTheme="minorHAnsi"/>
        </w:rPr>
        <w:t xml:space="preserve"> </w:t>
      </w:r>
      <w:r w:rsidR="008207C0" w:rsidRPr="00CF2D1E">
        <w:rPr>
          <w:rFonts w:asciiTheme="minorHAnsi" w:hAnsiTheme="minorHAnsi"/>
        </w:rPr>
        <w:t xml:space="preserve">po vykonaní ich zmien len v rozsahu vyplývajúcom z uvedených dokumentov. Zmenu VZP </w:t>
      </w:r>
      <w:r w:rsidRPr="00CF2D1E">
        <w:rPr>
          <w:rFonts w:asciiTheme="minorHAnsi" w:hAnsiTheme="minorHAnsi"/>
        </w:rPr>
        <w:t xml:space="preserve">RO </w:t>
      </w:r>
      <w:r w:rsidR="008207C0" w:rsidRPr="00CF2D1E">
        <w:rPr>
          <w:rFonts w:asciiTheme="minorHAnsi" w:hAnsiTheme="minorHAnsi"/>
        </w:rPr>
        <w:t>oznámi Prijímateľovi prostredníctvom elektronickej komunikácie bližšie popísanej v tejto príručke v kapitole 3.</w:t>
      </w:r>
      <w:r w:rsidR="008207C0" w:rsidRPr="00CF2D1E">
        <w:rPr>
          <w:rFonts w:asciiTheme="minorHAnsi" w:hAnsiTheme="minorHAnsi"/>
          <w:i/>
        </w:rPr>
        <w:t xml:space="preserve"> Spôsob komunikácie medzi Prijímateľom a Poskytovateľom počas implementácie projektov</w:t>
      </w:r>
      <w:r w:rsidR="008207C0" w:rsidRPr="00CF2D1E">
        <w:rPr>
          <w:rFonts w:asciiTheme="minorHAnsi" w:hAnsiTheme="minorHAnsi"/>
        </w:rPr>
        <w:t xml:space="preserve"> a zapracuje ju do </w:t>
      </w:r>
      <w:r w:rsidR="002F163C">
        <w:rPr>
          <w:rFonts w:asciiTheme="minorHAnsi" w:hAnsiTheme="minorHAnsi"/>
        </w:rPr>
        <w:t>z</w:t>
      </w:r>
      <w:r w:rsidR="002F163C" w:rsidRPr="00CF2D1E">
        <w:rPr>
          <w:rFonts w:asciiTheme="minorHAnsi" w:hAnsiTheme="minorHAnsi"/>
        </w:rPr>
        <w:t xml:space="preserve">mluvy </w:t>
      </w:r>
      <w:r w:rsidR="008207C0" w:rsidRPr="00CF2D1E">
        <w:rPr>
          <w:rFonts w:asciiTheme="minorHAnsi" w:hAnsiTheme="minorHAnsi"/>
        </w:rPr>
        <w:t xml:space="preserve">o  NFP pri vyhotovení najbližšieho písomného dodatku.  </w:t>
      </w:r>
    </w:p>
    <w:p w14:paraId="75A1CE16" w14:textId="13D698DC" w:rsidR="008207C0" w:rsidRPr="00CF2D1E" w:rsidRDefault="008207C0" w:rsidP="00215368">
      <w:pPr>
        <w:spacing w:before="120"/>
        <w:rPr>
          <w:rFonts w:asciiTheme="minorHAnsi" w:hAnsiTheme="minorHAnsi"/>
        </w:rPr>
      </w:pPr>
      <w:r w:rsidRPr="00CF2D1E">
        <w:rPr>
          <w:rFonts w:asciiTheme="minorHAnsi" w:hAnsiTheme="minorHAnsi"/>
        </w:rPr>
        <w:t>Všetky zmeny v Systéme riadenia EŠIF, Systéme finančného riadenia alebo v </w:t>
      </w:r>
      <w:r w:rsidR="000004AE" w:rsidRPr="00CF2D1E">
        <w:rPr>
          <w:rFonts w:asciiTheme="minorHAnsi" w:hAnsiTheme="minorHAnsi"/>
        </w:rPr>
        <w:t xml:space="preserve">právnych </w:t>
      </w:r>
      <w:r w:rsidRPr="00CF2D1E">
        <w:rPr>
          <w:rFonts w:asciiTheme="minorHAnsi" w:hAnsiTheme="minorHAnsi"/>
        </w:rPr>
        <w:t>dokumentoch, z ktorých pre Prijímateľa vyplývajú alebo môžu vyplývať práva a povinnosti alebo ich zmeny, sú pre Prijímateľa záväzné, a to dňom ich zverejnenia.</w:t>
      </w:r>
    </w:p>
    <w:p w14:paraId="5B6C1681" w14:textId="7DD8F2E7" w:rsidR="008207C0" w:rsidRPr="00CF2D1E" w:rsidRDefault="008207C0" w:rsidP="00215368">
      <w:pPr>
        <w:spacing w:before="120"/>
        <w:rPr>
          <w:rFonts w:asciiTheme="minorHAnsi" w:hAnsiTheme="minorHAnsi"/>
        </w:rPr>
      </w:pPr>
      <w:r w:rsidRPr="00CF2D1E">
        <w:rPr>
          <w:rFonts w:asciiTheme="minorHAnsi" w:hAnsiTheme="minorHAnsi"/>
        </w:rPr>
        <w:t xml:space="preserve">Zverejnenie je vykonané vo vzťahu k akémukoľvek </w:t>
      </w:r>
      <w:r w:rsidR="000004AE" w:rsidRPr="00CF2D1E">
        <w:rPr>
          <w:rFonts w:asciiTheme="minorHAnsi" w:hAnsiTheme="minorHAnsi"/>
        </w:rPr>
        <w:t xml:space="preserve">právnemu </w:t>
      </w:r>
      <w:r w:rsidRPr="00CF2D1E">
        <w:rPr>
          <w:rFonts w:asciiTheme="minorHAnsi" w:hAnsiTheme="minorHAnsi"/>
        </w:rPr>
        <w:t xml:space="preserve">dokumentu, ktorým </w:t>
      </w:r>
      <w:r w:rsidR="00F46C7A" w:rsidRPr="00CF2D1E">
        <w:rPr>
          <w:rFonts w:asciiTheme="minorHAnsi" w:hAnsiTheme="minorHAnsi"/>
        </w:rPr>
        <w:br/>
      </w:r>
      <w:r w:rsidRPr="00CF2D1E">
        <w:rPr>
          <w:rFonts w:asciiTheme="minorHAnsi" w:hAnsiTheme="minorHAnsi"/>
        </w:rPr>
        <w:t xml:space="preserve">je Prijímateľ viazaný podľa </w:t>
      </w:r>
      <w:r w:rsidR="002F163C">
        <w:rPr>
          <w:rFonts w:asciiTheme="minorHAnsi" w:hAnsiTheme="minorHAnsi"/>
        </w:rPr>
        <w:t>z</w:t>
      </w:r>
      <w:r w:rsidR="002F163C" w:rsidRPr="00CF2D1E">
        <w:rPr>
          <w:rFonts w:asciiTheme="minorHAnsi" w:hAnsiTheme="minorHAnsi"/>
        </w:rPr>
        <w:t xml:space="preserve">mluvy </w:t>
      </w:r>
      <w:r w:rsidRPr="00CF2D1E">
        <w:rPr>
          <w:rFonts w:asciiTheme="minorHAnsi" w:hAnsiTheme="minorHAnsi"/>
        </w:rPr>
        <w:t xml:space="preserve">o NFP, ak je uskutočnené na webovom sídle </w:t>
      </w:r>
      <w:r w:rsidR="000004AE" w:rsidRPr="00CF2D1E">
        <w:rPr>
          <w:rFonts w:asciiTheme="minorHAnsi" w:hAnsiTheme="minorHAnsi"/>
        </w:rPr>
        <w:t xml:space="preserve">orgánu </w:t>
      </w:r>
      <w:r w:rsidRPr="00CF2D1E">
        <w:rPr>
          <w:rFonts w:asciiTheme="minorHAnsi" w:hAnsiTheme="minorHAnsi"/>
        </w:rPr>
        <w:t xml:space="preserve">zapojeného do riadenia EŠIF vrátane finančného riadenia alebo akékoľvek iné zverejnenie tak, aby Prijímateľ mal možnosť sa s takýmto </w:t>
      </w:r>
      <w:r w:rsidR="000004AE" w:rsidRPr="00CF2D1E">
        <w:rPr>
          <w:rFonts w:asciiTheme="minorHAnsi" w:hAnsiTheme="minorHAnsi"/>
        </w:rPr>
        <w:t xml:space="preserve">právnym </w:t>
      </w:r>
      <w:r w:rsidRPr="00CF2D1E">
        <w:rPr>
          <w:rFonts w:asciiTheme="minorHAnsi" w:hAnsiTheme="minorHAnsi"/>
        </w:rPr>
        <w:t xml:space="preserve">dokumentom, z ktorého pre neho vyplývajú alebo môžu vyplývať práva a povinnosti, oboznámiť a zosúladiť s jeho obsahom svoje činnosti </w:t>
      </w:r>
      <w:r w:rsidRPr="00CF2D1E">
        <w:rPr>
          <w:rFonts w:asciiTheme="minorHAnsi" w:hAnsiTheme="minorHAnsi"/>
        </w:rPr>
        <w:lastRenderedPageBreak/>
        <w:t xml:space="preserve">a postavenie. </w:t>
      </w:r>
      <w:r w:rsidR="000004AE" w:rsidRPr="00CF2D1E">
        <w:rPr>
          <w:rFonts w:asciiTheme="minorHAnsi" w:hAnsiTheme="minorHAnsi"/>
        </w:rPr>
        <w:t xml:space="preserve">RO </w:t>
      </w:r>
      <w:r w:rsidRPr="00CF2D1E">
        <w:rPr>
          <w:rFonts w:asciiTheme="minorHAnsi" w:hAnsiTheme="minorHAnsi"/>
        </w:rPr>
        <w:t>nie je v žiadnom prípade povinný Prijímateľa na takéto právne dokumenty osobitne a jednotlivo upozorňovať.</w:t>
      </w:r>
    </w:p>
    <w:p w14:paraId="5CA83E16" w14:textId="67F6C561" w:rsidR="008207C0" w:rsidRPr="00CF2D1E" w:rsidRDefault="008207C0" w:rsidP="00215368">
      <w:pPr>
        <w:pStyle w:val="Nadpis2"/>
        <w:rPr>
          <w:rFonts w:asciiTheme="minorHAnsi" w:hAnsiTheme="minorHAnsi"/>
          <w:color w:val="365F91"/>
        </w:rPr>
      </w:pPr>
      <w:bookmarkStart w:id="374" w:name="_Toc106134806"/>
      <w:bookmarkEnd w:id="373"/>
      <w:r w:rsidRPr="00CF2D1E">
        <w:rPr>
          <w:rFonts w:asciiTheme="minorHAnsi" w:hAnsiTheme="minorHAnsi"/>
          <w:color w:val="365F91"/>
        </w:rPr>
        <w:t>4.6 Kontrola projektu</w:t>
      </w:r>
      <w:bookmarkEnd w:id="374"/>
    </w:p>
    <w:p w14:paraId="3D62A90F" w14:textId="16F2CBC6" w:rsidR="008207C0" w:rsidRPr="00CF2D1E" w:rsidRDefault="008207C0" w:rsidP="00215368">
      <w:pPr>
        <w:spacing w:before="120"/>
        <w:rPr>
          <w:rFonts w:asciiTheme="minorHAnsi" w:hAnsiTheme="minorHAnsi"/>
        </w:rPr>
      </w:pPr>
      <w:r w:rsidRPr="00CF2D1E">
        <w:rPr>
          <w:rFonts w:asciiTheme="minorHAnsi" w:hAnsiTheme="minorHAnsi"/>
        </w:rPr>
        <w:t xml:space="preserve">Kontrolou projektu sa rozumie súhrn činností </w:t>
      </w:r>
      <w:r w:rsidR="002F163C">
        <w:rPr>
          <w:rFonts w:asciiTheme="minorHAnsi" w:hAnsiTheme="minorHAnsi"/>
        </w:rPr>
        <w:t>RO</w:t>
      </w:r>
      <w:r w:rsidR="002F163C" w:rsidRPr="00CF2D1E">
        <w:rPr>
          <w:rFonts w:asciiTheme="minorHAnsi" w:hAnsiTheme="minorHAnsi"/>
        </w:rPr>
        <w:t xml:space="preserve"> </w:t>
      </w:r>
      <w:r w:rsidRPr="00CF2D1E">
        <w:rPr>
          <w:rFonts w:asciiTheme="minorHAnsi" w:hAnsiTheme="minorHAnsi"/>
        </w:rPr>
        <w:t xml:space="preserve">a ním prizvaných osôb, ktorými sa overuje plnenie podmienok poskytnutia príspevku v súlade so </w:t>
      </w:r>
      <w:r w:rsidR="002F163C">
        <w:rPr>
          <w:rFonts w:asciiTheme="minorHAnsi" w:hAnsiTheme="minorHAnsi"/>
        </w:rPr>
        <w:t>z</w:t>
      </w:r>
      <w:r w:rsidR="002F163C" w:rsidRPr="00CF2D1E">
        <w:rPr>
          <w:rFonts w:asciiTheme="minorHAnsi" w:hAnsiTheme="minorHAnsi"/>
        </w:rPr>
        <w:t xml:space="preserve">mluvou </w:t>
      </w:r>
      <w:r w:rsidRPr="00CF2D1E">
        <w:rPr>
          <w:rFonts w:asciiTheme="minorHAnsi" w:hAnsiTheme="minorHAnsi"/>
        </w:rPr>
        <w:t>o NFP, súlad deklarovaných výdavkov a ostatných údajov predložených zo strany Prijímateľa a súvisiacej dokumentácie s legislatívou EÚ a SR, dodržiavanie hospodárnosti, efektívnosti, účinnosti</w:t>
      </w:r>
      <w:r w:rsidR="002F163C">
        <w:rPr>
          <w:rFonts w:asciiTheme="minorHAnsi" w:hAnsiTheme="minorHAnsi"/>
        </w:rPr>
        <w:t xml:space="preserve"> </w:t>
      </w:r>
      <w:r w:rsidRPr="00CF2D1E">
        <w:rPr>
          <w:rFonts w:asciiTheme="minorHAnsi" w:hAnsiTheme="minorHAnsi"/>
        </w:rPr>
        <w:t>a účelnosti poskytnutého NFP, dôsledné a pravidelné overenie dosiahnutého pokroku realizácie aktivít a</w:t>
      </w:r>
      <w:r w:rsidR="002F163C">
        <w:rPr>
          <w:rFonts w:asciiTheme="minorHAnsi" w:hAnsiTheme="minorHAnsi"/>
        </w:rPr>
        <w:t xml:space="preserve"> </w:t>
      </w:r>
      <w:r w:rsidRPr="00CF2D1E">
        <w:rPr>
          <w:rFonts w:asciiTheme="minorHAnsi" w:hAnsiTheme="minorHAnsi"/>
        </w:rPr>
        <w:t>výstupov projektu a ďalšie povinnosti stanovené Prijímateľovi v</w:t>
      </w:r>
      <w:r w:rsidR="002F163C">
        <w:rPr>
          <w:rFonts w:asciiTheme="minorHAnsi" w:hAnsiTheme="minorHAnsi"/>
        </w:rPr>
        <w:t> z</w:t>
      </w:r>
      <w:r w:rsidR="002F163C" w:rsidRPr="00CF2D1E">
        <w:rPr>
          <w:rFonts w:asciiTheme="minorHAnsi" w:hAnsiTheme="minorHAnsi"/>
        </w:rPr>
        <w:t>mluve</w:t>
      </w:r>
      <w:r w:rsidR="002F163C">
        <w:rPr>
          <w:rFonts w:asciiTheme="minorHAnsi" w:hAnsiTheme="minorHAnsi"/>
        </w:rPr>
        <w:t xml:space="preserve"> </w:t>
      </w:r>
      <w:r w:rsidRPr="00CF2D1E">
        <w:rPr>
          <w:rFonts w:asciiTheme="minorHAnsi" w:hAnsiTheme="minorHAnsi"/>
        </w:rPr>
        <w:t>o NFP.</w:t>
      </w:r>
    </w:p>
    <w:p w14:paraId="0CFC80D7" w14:textId="2B32CD63" w:rsidR="008207C0" w:rsidRPr="00CF2D1E" w:rsidRDefault="008207C0" w:rsidP="00215368">
      <w:pPr>
        <w:spacing w:before="120"/>
        <w:rPr>
          <w:rFonts w:asciiTheme="minorHAnsi" w:hAnsiTheme="minorHAnsi"/>
        </w:rPr>
      </w:pPr>
      <w:r w:rsidRPr="00CF2D1E">
        <w:rPr>
          <w:rFonts w:asciiTheme="minorHAnsi" w:hAnsiTheme="minorHAnsi"/>
        </w:rPr>
        <w:t xml:space="preserve">Právnym titulom na výkon </w:t>
      </w:r>
      <w:r w:rsidR="002822CA">
        <w:rPr>
          <w:rFonts w:asciiTheme="minorHAnsi" w:hAnsiTheme="minorHAnsi"/>
        </w:rPr>
        <w:t xml:space="preserve">finančnej </w:t>
      </w:r>
      <w:r w:rsidRPr="00CF2D1E">
        <w:rPr>
          <w:rFonts w:asciiTheme="minorHAnsi" w:hAnsiTheme="minorHAnsi"/>
        </w:rPr>
        <w:t xml:space="preserve">kontroly na mieste je účinná </w:t>
      </w:r>
      <w:r w:rsidR="002F163C">
        <w:rPr>
          <w:rFonts w:asciiTheme="minorHAnsi" w:hAnsiTheme="minorHAnsi"/>
        </w:rPr>
        <w:t>z</w:t>
      </w:r>
      <w:r w:rsidR="002F163C" w:rsidRPr="00CF2D1E">
        <w:rPr>
          <w:rFonts w:asciiTheme="minorHAnsi" w:hAnsiTheme="minorHAnsi"/>
        </w:rPr>
        <w:t xml:space="preserve">mluva </w:t>
      </w:r>
      <w:r w:rsidRPr="00CF2D1E">
        <w:rPr>
          <w:rFonts w:asciiTheme="minorHAnsi" w:hAnsiTheme="minorHAnsi"/>
        </w:rPr>
        <w:t>o NFP a legislatíva EÚ a SR, najmä zákon o finančnej kontrole</w:t>
      </w:r>
      <w:r w:rsidR="00DB671B">
        <w:rPr>
          <w:rFonts w:asciiTheme="minorHAnsi" w:hAnsiTheme="minorHAnsi"/>
        </w:rPr>
        <w:t xml:space="preserve"> a audite</w:t>
      </w:r>
      <w:r w:rsidRPr="00CF2D1E">
        <w:rPr>
          <w:rFonts w:asciiTheme="minorHAnsi" w:hAnsiTheme="minorHAnsi"/>
        </w:rPr>
        <w:t xml:space="preserve">. </w:t>
      </w:r>
    </w:p>
    <w:p w14:paraId="4DE76A28" w14:textId="7F9F307B" w:rsidR="00EF2A45"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Kontrola projektu môže byť vykonávaná formu </w:t>
      </w:r>
      <w:r w:rsidRPr="00CF2D1E">
        <w:rPr>
          <w:rFonts w:asciiTheme="minorHAnsi" w:hAnsiTheme="minorHAnsi"/>
          <w:b/>
        </w:rPr>
        <w:t>administratívnej</w:t>
      </w:r>
      <w:r w:rsidR="00CB1075" w:rsidRPr="00CF2D1E">
        <w:rPr>
          <w:rFonts w:asciiTheme="minorHAnsi" w:hAnsiTheme="minorHAnsi"/>
          <w:b/>
        </w:rPr>
        <w:t xml:space="preserve"> finančnej</w:t>
      </w:r>
      <w:r w:rsidRPr="00CF2D1E">
        <w:rPr>
          <w:rFonts w:asciiTheme="minorHAnsi" w:hAnsiTheme="minorHAnsi"/>
          <w:b/>
        </w:rPr>
        <w:t xml:space="preserve"> kontroly</w:t>
      </w:r>
      <w:r w:rsidR="00534A8F" w:rsidRPr="00CF2D1E">
        <w:rPr>
          <w:rFonts w:asciiTheme="minorHAnsi" w:hAnsiTheme="minorHAnsi"/>
          <w:b/>
        </w:rPr>
        <w:t xml:space="preserve"> </w:t>
      </w:r>
      <w:r w:rsidRPr="00CF2D1E">
        <w:rPr>
          <w:rFonts w:asciiTheme="minorHAnsi" w:hAnsiTheme="minorHAnsi"/>
        </w:rPr>
        <w:t>a</w:t>
      </w:r>
      <w:r w:rsidR="00CB1075" w:rsidRPr="00CF2D1E">
        <w:rPr>
          <w:rFonts w:asciiTheme="minorHAnsi" w:hAnsiTheme="minorHAnsi"/>
        </w:rPr>
        <w:t> </w:t>
      </w:r>
      <w:r w:rsidR="00CB1075" w:rsidRPr="00CF2D1E">
        <w:rPr>
          <w:rFonts w:asciiTheme="minorHAnsi" w:hAnsiTheme="minorHAnsi"/>
          <w:b/>
        </w:rPr>
        <w:t>finančnej</w:t>
      </w:r>
      <w:r w:rsidR="00CB1075" w:rsidRPr="00CF2D1E">
        <w:rPr>
          <w:rFonts w:asciiTheme="minorHAnsi" w:hAnsiTheme="minorHAnsi"/>
        </w:rPr>
        <w:t xml:space="preserve"> </w:t>
      </w:r>
      <w:r w:rsidRPr="00CF2D1E">
        <w:rPr>
          <w:rFonts w:asciiTheme="minorHAnsi" w:hAnsiTheme="minorHAnsi"/>
          <w:b/>
        </w:rPr>
        <w:t xml:space="preserve">kontroly na </w:t>
      </w:r>
      <w:r w:rsidRPr="00CF2D1E">
        <w:rPr>
          <w:rFonts w:asciiTheme="minorHAnsi" w:hAnsiTheme="minorHAnsi"/>
        </w:rPr>
        <w:t>mieste</w:t>
      </w:r>
      <w:r w:rsidR="005F7BE3" w:rsidRPr="00CF2D1E">
        <w:rPr>
          <w:rFonts w:asciiTheme="minorHAnsi" w:hAnsiTheme="minorHAnsi"/>
        </w:rPr>
        <w:t xml:space="preserve">, pričom sa môže súbežne vykonávať aj </w:t>
      </w:r>
      <w:r w:rsidR="005F7BE3" w:rsidRPr="00CF2D1E">
        <w:rPr>
          <w:rFonts w:asciiTheme="minorHAnsi" w:hAnsiTheme="minorHAnsi"/>
          <w:b/>
        </w:rPr>
        <w:t xml:space="preserve">základná finančná kontrola </w:t>
      </w:r>
      <w:r w:rsidR="005F7BE3" w:rsidRPr="00CF2D1E">
        <w:rPr>
          <w:rFonts w:asciiTheme="minorHAnsi" w:hAnsiTheme="minorHAnsi"/>
        </w:rPr>
        <w:t>pripravovanej/prebiehajúcej finančnej operácie, resp. vymáhania už poskytnutého plnenia, ak sa finančná operácia alebo jej časť už vykonala</w:t>
      </w:r>
      <w:r w:rsidR="00621865" w:rsidRPr="00CF2D1E">
        <w:rPr>
          <w:rFonts w:asciiTheme="minorHAnsi" w:hAnsiTheme="minorHAnsi"/>
        </w:rPr>
        <w:t>.</w:t>
      </w:r>
      <w:r w:rsidR="003374D3" w:rsidRPr="00CF2D1E">
        <w:rPr>
          <w:rFonts w:asciiTheme="minorHAnsi" w:hAnsiTheme="minorHAnsi"/>
        </w:rPr>
        <w:t xml:space="preserve"> </w:t>
      </w:r>
    </w:p>
    <w:p w14:paraId="41E06742" w14:textId="1913DC31" w:rsidR="00AC37CF"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Poskytovateľ je oprávnený kontrolovať </w:t>
      </w:r>
      <w:r w:rsidRPr="00CF2D1E">
        <w:rPr>
          <w:rFonts w:asciiTheme="minorHAnsi" w:hAnsiTheme="minorHAnsi"/>
          <w:b/>
        </w:rPr>
        <w:t>akékoľvek skutočnosti súvisiace</w:t>
      </w:r>
      <w:r w:rsidRPr="00CF2D1E">
        <w:rPr>
          <w:rFonts w:asciiTheme="minorHAnsi" w:hAnsiTheme="minorHAnsi"/>
        </w:rPr>
        <w:t xml:space="preserve"> s projektom </w:t>
      </w:r>
      <w:r w:rsidR="00F46C7A" w:rsidRPr="00CF2D1E">
        <w:rPr>
          <w:rFonts w:asciiTheme="minorHAnsi" w:hAnsiTheme="minorHAnsi"/>
        </w:rPr>
        <w:br/>
      </w:r>
      <w:r w:rsidRPr="00CF2D1E">
        <w:rPr>
          <w:rFonts w:asciiTheme="minorHAnsi" w:hAnsiTheme="minorHAnsi"/>
        </w:rPr>
        <w:t xml:space="preserve">a to kedykoľvek počas účinnosti </w:t>
      </w:r>
      <w:r w:rsidR="002F163C">
        <w:rPr>
          <w:rFonts w:asciiTheme="minorHAnsi" w:hAnsiTheme="minorHAnsi"/>
        </w:rPr>
        <w:t>z</w:t>
      </w:r>
      <w:r w:rsidR="002F163C" w:rsidRPr="00CF2D1E">
        <w:rPr>
          <w:rFonts w:asciiTheme="minorHAnsi" w:hAnsiTheme="minorHAnsi"/>
        </w:rPr>
        <w:t xml:space="preserve">mluvy </w:t>
      </w:r>
      <w:r w:rsidRPr="00CF2D1E">
        <w:rPr>
          <w:rFonts w:asciiTheme="minorHAnsi" w:hAnsiTheme="minorHAnsi"/>
        </w:rPr>
        <w:t>o  NFP.</w:t>
      </w:r>
    </w:p>
    <w:p w14:paraId="58E629F0" w14:textId="77777777" w:rsidR="00AC37CF" w:rsidRPr="00CF2D1E" w:rsidRDefault="00AC37CF" w:rsidP="00CF2D1E">
      <w:pPr>
        <w:pStyle w:val="Default"/>
        <w:spacing w:before="120"/>
        <w:jc w:val="both"/>
        <w:rPr>
          <w:rFonts w:asciiTheme="minorHAnsi" w:hAnsiTheme="minorHAnsi"/>
        </w:rPr>
      </w:pPr>
      <w:r w:rsidRPr="00CF2D1E">
        <w:rPr>
          <w:rFonts w:asciiTheme="minorHAnsi" w:hAnsiTheme="minorHAnsi"/>
        </w:rPr>
        <w:t xml:space="preserve">Kontrolou akýchkoľvek skutočností RO získava primerané informácie o objektívnom stave a priebehu realizovaného projektu, vykonaných kontrolách v rámci realizovaného projektu a o tých skutočnostiach, ktoré majú alebo by mohli mať na realizáciu projektu zásadný vplyv. </w:t>
      </w:r>
      <w:r w:rsidR="00507E7D" w:rsidRPr="00CF2D1E">
        <w:rPr>
          <w:rFonts w:asciiTheme="minorHAnsi" w:hAnsiTheme="minorHAnsi"/>
        </w:rPr>
        <w:t>Ide</w:t>
      </w:r>
      <w:r w:rsidRPr="00CF2D1E">
        <w:rPr>
          <w:rFonts w:asciiTheme="minorHAnsi" w:hAnsiTheme="minorHAnsi"/>
        </w:rPr>
        <w:t xml:space="preserve"> napr. o nasledovné skutočnosti:</w:t>
      </w:r>
    </w:p>
    <w:p w14:paraId="10E3C9A9" w14:textId="29F300DE"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w:t>
      </w:r>
      <w:proofErr w:type="spellStart"/>
      <w:r w:rsidRPr="00CF2D1E">
        <w:rPr>
          <w:rFonts w:asciiTheme="minorHAnsi" w:hAnsiTheme="minorHAnsi"/>
        </w:rPr>
        <w:t>ŽoP</w:t>
      </w:r>
      <w:proofErr w:type="spellEnd"/>
      <w:r w:rsidR="00AB0A0C" w:rsidRPr="00CF2D1E">
        <w:rPr>
          <w:rFonts w:asciiTheme="minorHAnsi" w:hAnsiTheme="minorHAnsi"/>
        </w:rPr>
        <w:t>;</w:t>
      </w:r>
    </w:p>
    <w:p w14:paraId="0DBC1A56" w14:textId="6A751FE9" w:rsidR="00AC37CF" w:rsidRPr="00CF2D1E" w:rsidRDefault="00F84A64"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finančná </w:t>
      </w:r>
      <w:r w:rsidR="00AC37CF" w:rsidRPr="00CF2D1E">
        <w:rPr>
          <w:rFonts w:asciiTheme="minorHAnsi" w:hAnsiTheme="minorHAnsi"/>
        </w:rPr>
        <w:t>kontrola VO alebo obstarávania, na ktoré sa ZVO nevzťahuje</w:t>
      </w:r>
      <w:r w:rsidR="00AB0A0C" w:rsidRPr="00CF2D1E">
        <w:rPr>
          <w:rFonts w:asciiTheme="minorHAnsi" w:hAnsiTheme="minorHAnsi"/>
        </w:rPr>
        <w:t>;</w:t>
      </w:r>
    </w:p>
    <w:p w14:paraId="044B02BA" w14:textId="2A5610A0"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identifikácia a odpočet opatrení, ktoré sú pre realizáciu projektu alebo dosiahnutie cieľov projektu nevyhnutné a ktoré </w:t>
      </w:r>
      <w:r w:rsidR="00CC42FD" w:rsidRPr="00CF2D1E">
        <w:rPr>
          <w:rFonts w:asciiTheme="minorHAnsi" w:hAnsiTheme="minorHAnsi"/>
        </w:rPr>
        <w:t>P</w:t>
      </w:r>
      <w:r w:rsidRPr="00CF2D1E">
        <w:rPr>
          <w:rFonts w:asciiTheme="minorHAnsi" w:hAnsiTheme="minorHAnsi"/>
        </w:rPr>
        <w:t>rijímateľ prijal alebo mal prijať na základe záverov  predchádzajúcich kontrol projektu</w:t>
      </w:r>
      <w:r w:rsidR="00AB0A0C" w:rsidRPr="00CF2D1E">
        <w:rPr>
          <w:rFonts w:asciiTheme="minorHAnsi" w:hAnsiTheme="minorHAnsi"/>
        </w:rPr>
        <w:t>;</w:t>
      </w:r>
    </w:p>
    <w:p w14:paraId="4CB456DC" w14:textId="25F96FE5"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súlad skutočností uvedených v nadväznosti na deklarovanie výdavkov (napr. aktivity, s ktorými daný výdavok súvisí) s reálnym stavom</w:t>
      </w:r>
      <w:r w:rsidR="00AB0A0C" w:rsidRPr="00CF2D1E">
        <w:rPr>
          <w:rFonts w:asciiTheme="minorHAnsi" w:hAnsiTheme="minorHAnsi"/>
        </w:rPr>
        <w:t>;</w:t>
      </w:r>
    </w:p>
    <w:p w14:paraId="3D752617" w14:textId="6D4679C2"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zisťovanie výšky čistých príjmov </w:t>
      </w:r>
      <w:r w:rsidR="00CC42FD" w:rsidRPr="00CF2D1E">
        <w:rPr>
          <w:rFonts w:asciiTheme="minorHAnsi" w:hAnsiTheme="minorHAnsi"/>
        </w:rPr>
        <w:t>P</w:t>
      </w:r>
      <w:r w:rsidRPr="00CF2D1E">
        <w:rPr>
          <w:rFonts w:asciiTheme="minorHAnsi" w:hAnsiTheme="minorHAnsi"/>
        </w:rPr>
        <w:t>rijímateľa vytvorených projektom</w:t>
      </w:r>
      <w:r w:rsidR="00AB0A0C" w:rsidRPr="00CF2D1E">
        <w:rPr>
          <w:rFonts w:asciiTheme="minorHAnsi" w:hAnsiTheme="minorHAnsi"/>
        </w:rPr>
        <w:t>;</w:t>
      </w:r>
    </w:p>
    <w:p w14:paraId="524316F9" w14:textId="43B9F1F3"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účtovníctvo </w:t>
      </w:r>
      <w:r w:rsidR="00CC42FD" w:rsidRPr="00CF2D1E">
        <w:rPr>
          <w:rFonts w:asciiTheme="minorHAnsi" w:hAnsiTheme="minorHAnsi"/>
        </w:rPr>
        <w:t>P</w:t>
      </w:r>
      <w:r w:rsidRPr="00CF2D1E">
        <w:rPr>
          <w:rFonts w:asciiTheme="minorHAnsi" w:hAnsiTheme="minorHAnsi"/>
        </w:rPr>
        <w:t>rijímateľa</w:t>
      </w:r>
      <w:r w:rsidRPr="004C19E9">
        <w:rPr>
          <w:vertAlign w:val="superscript"/>
        </w:rPr>
        <w:footnoteReference w:id="51"/>
      </w:r>
      <w:r w:rsidR="00AB0A0C" w:rsidRPr="00CF2D1E">
        <w:rPr>
          <w:rFonts w:asciiTheme="minorHAnsi" w:hAnsiTheme="minorHAnsi"/>
        </w:rPr>
        <w:t>;</w:t>
      </w:r>
    </w:p>
    <w:p w14:paraId="72D52765" w14:textId="4F83D57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realizácie/plnenia výstupov projektu</w:t>
      </w:r>
      <w:r w:rsidR="00AB0A0C" w:rsidRPr="00CF2D1E">
        <w:rPr>
          <w:rFonts w:asciiTheme="minorHAnsi" w:hAnsiTheme="minorHAnsi"/>
        </w:rPr>
        <w:t>;</w:t>
      </w:r>
    </w:p>
    <w:p w14:paraId="76553ED5" w14:textId="2D0CE117"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skutočné dodanie tovarov, poskytnutie služieb a vykonanie stavebných prác s plným súladom s požiadavkami a podmienkami stanovenými v </w:t>
      </w:r>
      <w:r w:rsidR="002C72C0">
        <w:rPr>
          <w:rFonts w:asciiTheme="minorHAnsi" w:hAnsiTheme="minorHAnsi"/>
        </w:rPr>
        <w:t>z</w:t>
      </w:r>
      <w:r w:rsidRPr="00CF2D1E">
        <w:rPr>
          <w:rFonts w:asciiTheme="minorHAnsi" w:hAnsiTheme="minorHAnsi"/>
        </w:rPr>
        <w:t>mluve o NFP</w:t>
      </w:r>
      <w:r w:rsidRPr="004C19E9">
        <w:rPr>
          <w:vertAlign w:val="superscript"/>
        </w:rPr>
        <w:footnoteReference w:id="52"/>
      </w:r>
      <w:r w:rsidR="00AB0A0C" w:rsidRPr="00CF2D1E">
        <w:rPr>
          <w:rFonts w:asciiTheme="minorHAnsi" w:hAnsiTheme="minorHAnsi"/>
        </w:rPr>
        <w:t>;</w:t>
      </w:r>
    </w:p>
    <w:p w14:paraId="3AE86278" w14:textId="6223ECF2"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či výdavky deklarované </w:t>
      </w:r>
      <w:r w:rsidR="00CC42FD" w:rsidRPr="00CF2D1E">
        <w:rPr>
          <w:rFonts w:asciiTheme="minorHAnsi" w:hAnsiTheme="minorHAnsi"/>
        </w:rPr>
        <w:t>P</w:t>
      </w:r>
      <w:r w:rsidRPr="00CF2D1E">
        <w:rPr>
          <w:rFonts w:asciiTheme="minorHAnsi" w:hAnsiTheme="minorHAnsi"/>
        </w:rPr>
        <w:t>rijímateľom sú v súlade s legislatívou SR a EÚ, OP a či spĺňajú podmienky poskytnutia príspevku na projekt</w:t>
      </w:r>
      <w:r w:rsidR="00AB0A0C" w:rsidRPr="00CF2D1E">
        <w:rPr>
          <w:rFonts w:asciiTheme="minorHAnsi" w:hAnsiTheme="minorHAnsi"/>
        </w:rPr>
        <w:t>;</w:t>
      </w:r>
    </w:p>
    <w:p w14:paraId="001663F9" w14:textId="1745E598" w:rsidR="00AC37CF" w:rsidRPr="00CF2D1E" w:rsidRDefault="00F84A64" w:rsidP="00CF2D1E">
      <w:pPr>
        <w:pStyle w:val="Default"/>
        <w:numPr>
          <w:ilvl w:val="0"/>
          <w:numId w:val="55"/>
        </w:numPr>
        <w:ind w:left="714" w:hanging="357"/>
        <w:jc w:val="both"/>
        <w:rPr>
          <w:rFonts w:asciiTheme="minorHAnsi" w:hAnsiTheme="minorHAnsi"/>
        </w:rPr>
      </w:pPr>
      <w:r w:rsidRPr="00CF2D1E">
        <w:rPr>
          <w:rFonts w:asciiTheme="minorHAnsi" w:hAnsiTheme="minorHAnsi"/>
        </w:rPr>
        <w:t>uistenie sa</w:t>
      </w:r>
      <w:r w:rsidR="00AC37CF" w:rsidRPr="00CF2D1E">
        <w:rPr>
          <w:rFonts w:asciiTheme="minorHAnsi" w:hAnsiTheme="minorHAnsi"/>
        </w:rPr>
        <w:t xml:space="preserve">, </w:t>
      </w:r>
      <w:r w:rsidRPr="00CF2D1E">
        <w:rPr>
          <w:rFonts w:asciiTheme="minorHAnsi" w:hAnsiTheme="minorHAnsi"/>
        </w:rPr>
        <w:t xml:space="preserve">že </w:t>
      </w:r>
      <w:r w:rsidR="00CC42FD" w:rsidRPr="00CF2D1E">
        <w:rPr>
          <w:rFonts w:asciiTheme="minorHAnsi" w:hAnsiTheme="minorHAnsi"/>
        </w:rPr>
        <w:t>P</w:t>
      </w:r>
      <w:r w:rsidR="00AC37CF" w:rsidRPr="00CF2D1E">
        <w:rPr>
          <w:rFonts w:asciiTheme="minorHAnsi" w:hAnsiTheme="minorHAnsi"/>
        </w:rPr>
        <w:t xml:space="preserve">rijímatelia zapojení do realizácie projektov, ktoré sa implementujú na základe skutočne vzniknutých oprávnených nákladov, </w:t>
      </w:r>
      <w:r w:rsidRPr="00CF2D1E">
        <w:rPr>
          <w:rFonts w:asciiTheme="minorHAnsi" w:hAnsiTheme="minorHAnsi"/>
        </w:rPr>
        <w:t>účtujú o skutočnostiach týkajúcich sa projektu, resp. evidujú skutočnosti týkajúce sa projektu v zmysle ustanovenia § 39 zákona o príspevku EŠIF</w:t>
      </w:r>
      <w:r w:rsidR="00AB0A0C" w:rsidRPr="00CF2D1E">
        <w:rPr>
          <w:rFonts w:asciiTheme="minorHAnsi" w:hAnsiTheme="minorHAnsi"/>
        </w:rPr>
        <w:t>;</w:t>
      </w:r>
    </w:p>
    <w:p w14:paraId="7605FAC8" w14:textId="6F85BE59"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 xml:space="preserve">zavedenie účinných a primeraných opatrení proti podvodom </w:t>
      </w:r>
      <w:r w:rsidR="00F84A64" w:rsidRPr="00CF2D1E">
        <w:rPr>
          <w:rFonts w:asciiTheme="minorHAnsi" w:hAnsiTheme="minorHAnsi"/>
        </w:rPr>
        <w:t xml:space="preserve">a korupcii </w:t>
      </w:r>
      <w:r w:rsidRPr="00CF2D1E">
        <w:rPr>
          <w:rFonts w:asciiTheme="minorHAnsi" w:hAnsiTheme="minorHAnsi"/>
        </w:rPr>
        <w:t>pri zohľadnení identifikovaných rizík</w:t>
      </w:r>
      <w:r w:rsidR="00AB0A0C" w:rsidRPr="00CF2D1E">
        <w:rPr>
          <w:rFonts w:asciiTheme="minorHAnsi" w:hAnsiTheme="minorHAnsi"/>
        </w:rPr>
        <w:t>;</w:t>
      </w:r>
    </w:p>
    <w:p w14:paraId="5E72B4C1" w14:textId="78E45D21"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stanovenie postupov na zabezpečenie toho, aby sa všetky doklady týkajúce sa výdavkov a auditov, ktoré sú potrebné na účely adekvátneho audítorského záznamu (audit </w:t>
      </w:r>
      <w:proofErr w:type="spellStart"/>
      <w:r w:rsidRPr="00CF2D1E">
        <w:rPr>
          <w:rFonts w:asciiTheme="minorHAnsi" w:hAnsiTheme="minorHAnsi"/>
        </w:rPr>
        <w:t>trail</w:t>
      </w:r>
      <w:proofErr w:type="spellEnd"/>
      <w:r w:rsidRPr="00CF2D1E">
        <w:rPr>
          <w:rFonts w:asciiTheme="minorHAnsi" w:hAnsiTheme="minorHAnsi"/>
        </w:rPr>
        <w:t>) uchovávali v súlade s podmienkami stanovenými v článku 140 všeobecného nariadenia</w:t>
      </w:r>
      <w:r w:rsidR="00AB0A0C" w:rsidRPr="00CF2D1E">
        <w:rPr>
          <w:rFonts w:asciiTheme="minorHAnsi" w:hAnsiTheme="minorHAnsi"/>
        </w:rPr>
        <w:t>;</w:t>
      </w:r>
    </w:p>
    <w:p w14:paraId="718D3F87" w14:textId="6BD5C47B"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či výdavky projektu vznikli počas obdobia oprávnenosti a došlo k ich vyplateniu</w:t>
      </w:r>
      <w:r w:rsidR="00AB0A0C" w:rsidRPr="00CF2D1E">
        <w:rPr>
          <w:rFonts w:asciiTheme="minorHAnsi" w:hAnsiTheme="minorHAnsi"/>
        </w:rPr>
        <w:t>;</w:t>
      </w:r>
    </w:p>
    <w:p w14:paraId="52CB2211" w14:textId="02DF8884"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či výdavky projektu sú v súlade so schváleným projektom</w:t>
      </w:r>
      <w:r w:rsidR="00AB0A0C" w:rsidRPr="00CF2D1E">
        <w:rPr>
          <w:rFonts w:asciiTheme="minorHAnsi" w:hAnsiTheme="minorHAnsi"/>
        </w:rPr>
        <w:t>;</w:t>
      </w:r>
    </w:p>
    <w:p w14:paraId="55E6C21D" w14:textId="5484DDBC"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stanovenými v projekte vrátane súladu so schválenou mierou spolufinancovania</w:t>
      </w:r>
      <w:r w:rsidR="00AB0A0C" w:rsidRPr="00CF2D1E">
        <w:rPr>
          <w:rFonts w:asciiTheme="minorHAnsi" w:hAnsiTheme="minorHAnsi"/>
        </w:rPr>
        <w:t>;</w:t>
      </w:r>
    </w:p>
    <w:p w14:paraId="10B1A782" w14:textId="083B4E78"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oprávnenosti výdavkov na národnej úrovni aj na úrovni EÚ</w:t>
      </w:r>
      <w:r w:rsidR="00AB0A0C" w:rsidRPr="00CF2D1E">
        <w:rPr>
          <w:rFonts w:asciiTheme="minorHAnsi" w:hAnsiTheme="minorHAnsi"/>
        </w:rPr>
        <w:t>;</w:t>
      </w:r>
    </w:p>
    <w:p w14:paraId="0A73D8F5" w14:textId="63A3B460"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adekvátnosti  podporných dokumentov a existencia adekvátneho audit </w:t>
      </w:r>
      <w:proofErr w:type="spellStart"/>
      <w:r w:rsidRPr="00CF2D1E">
        <w:rPr>
          <w:rFonts w:asciiTheme="minorHAnsi" w:hAnsiTheme="minorHAnsi"/>
        </w:rPr>
        <w:t>tr</w:t>
      </w:r>
      <w:r w:rsidR="00900245">
        <w:rPr>
          <w:rFonts w:asciiTheme="minorHAnsi" w:hAnsiTheme="minorHAnsi"/>
        </w:rPr>
        <w:t>a</w:t>
      </w:r>
      <w:r w:rsidRPr="00CF2D1E">
        <w:rPr>
          <w:rFonts w:asciiTheme="minorHAnsi" w:hAnsiTheme="minorHAnsi"/>
        </w:rPr>
        <w:t>ilu</w:t>
      </w:r>
      <w:proofErr w:type="spellEnd"/>
      <w:r w:rsidR="00AB0A0C" w:rsidRPr="00CF2D1E">
        <w:rPr>
          <w:rFonts w:asciiTheme="minorHAnsi" w:hAnsiTheme="minorHAnsi"/>
        </w:rPr>
        <w:t>;</w:t>
      </w:r>
    </w:p>
    <w:p w14:paraId="1956E15C" w14:textId="53C449E4"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súladu s podmienkami štátnej pomoci/pomoci de </w:t>
      </w:r>
      <w:proofErr w:type="spellStart"/>
      <w:r w:rsidRPr="00CF2D1E">
        <w:rPr>
          <w:rFonts w:asciiTheme="minorHAnsi" w:hAnsiTheme="minorHAnsi"/>
        </w:rPr>
        <w:t>minimis</w:t>
      </w:r>
      <w:proofErr w:type="spellEnd"/>
      <w:r w:rsidRPr="00CF2D1E">
        <w:rPr>
          <w:rFonts w:asciiTheme="minorHAnsi" w:hAnsiTheme="minorHAnsi"/>
        </w:rPr>
        <w:t xml:space="preserve"> a požiadavkami na udržateľný rozvoj, </w:t>
      </w:r>
      <w:r w:rsidR="00F84A64" w:rsidRPr="00CF2D1E">
        <w:rPr>
          <w:rFonts w:asciiTheme="minorHAnsi" w:hAnsiTheme="minorHAnsi"/>
        </w:rPr>
        <w:t>a overenie podmienky súladu s HP rovnosť medzi mužmi a ženami a nediskriminácia</w:t>
      </w:r>
      <w:r w:rsidR="00AB0A0C" w:rsidRPr="00CF2D1E">
        <w:rPr>
          <w:rFonts w:asciiTheme="minorHAnsi" w:hAnsiTheme="minorHAnsi"/>
        </w:rPr>
        <w:t>;</w:t>
      </w:r>
    </w:p>
    <w:p w14:paraId="35103C4C" w14:textId="2C539B5A"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publicity na národnej úrovni aj na úrovni EÚ</w:t>
      </w:r>
      <w:r w:rsidR="00AB0A0C" w:rsidRPr="00CF2D1E">
        <w:rPr>
          <w:rFonts w:asciiTheme="minorHAnsi" w:hAnsiTheme="minorHAnsi"/>
        </w:rPr>
        <w:t>;</w:t>
      </w:r>
    </w:p>
    <w:p w14:paraId="4AE5FA16" w14:textId="1E7B984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vykazovania zjednodušených foriem vykazovania výdavkov s nastavenými pravidlami</w:t>
      </w:r>
      <w:r w:rsidR="00AB0A0C" w:rsidRPr="00CF2D1E">
        <w:rPr>
          <w:rFonts w:asciiTheme="minorHAnsi" w:hAnsiTheme="minorHAnsi"/>
        </w:rPr>
        <w:t>;</w:t>
      </w:r>
    </w:p>
    <w:p w14:paraId="73B80CF5" w14:textId="068D815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fyzického pokroku projektu vo vzťahu k merateľným ukazovateľom projektu a dátam, ktoré sú povinne poskytované na úrovni projektu</w:t>
      </w:r>
      <w:r w:rsidR="00AB0A0C" w:rsidRPr="00CF2D1E">
        <w:rPr>
          <w:rFonts w:asciiTheme="minorHAnsi" w:hAnsiTheme="minorHAnsi"/>
        </w:rPr>
        <w:t>;</w:t>
      </w:r>
    </w:p>
    <w:p w14:paraId="76D61394" w14:textId="77777777"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nakladania s majetkom nadobudnutom z prostriedkov NFP a podmienok, na základe ktorých s ním môžu nakladať ďalšie osoby. </w:t>
      </w:r>
    </w:p>
    <w:p w14:paraId="3502D404" w14:textId="1D801154" w:rsidR="00534A8F" w:rsidRPr="00CF2D1E" w:rsidRDefault="00AB0A0C" w:rsidP="00215368">
      <w:pPr>
        <w:spacing w:before="120"/>
        <w:rPr>
          <w:rFonts w:asciiTheme="minorHAnsi" w:hAnsiTheme="minorHAnsi"/>
        </w:rPr>
      </w:pPr>
      <w:r w:rsidRPr="00CF2D1E">
        <w:rPr>
          <w:rFonts w:asciiTheme="minorHAnsi" w:hAnsiTheme="minorHAnsi"/>
        </w:rPr>
        <w:t xml:space="preserve">RO </w:t>
      </w:r>
      <w:r w:rsidR="00193490" w:rsidRPr="00CF2D1E">
        <w:rPr>
          <w:rFonts w:asciiTheme="minorHAnsi" w:hAnsiTheme="minorHAnsi"/>
        </w:rPr>
        <w:t>vy</w:t>
      </w:r>
      <w:r w:rsidR="008207C0" w:rsidRPr="00CF2D1E">
        <w:rPr>
          <w:rFonts w:asciiTheme="minorHAnsi" w:hAnsiTheme="minorHAnsi"/>
        </w:rPr>
        <w:t>kon</w:t>
      </w:r>
      <w:r w:rsidR="00193490" w:rsidRPr="00CF2D1E">
        <w:rPr>
          <w:rFonts w:asciiTheme="minorHAnsi" w:hAnsiTheme="minorHAnsi"/>
        </w:rPr>
        <w:t>áva</w:t>
      </w:r>
      <w:r w:rsidR="008207C0" w:rsidRPr="00CF2D1E">
        <w:rPr>
          <w:rFonts w:asciiTheme="minorHAnsi" w:hAnsiTheme="minorHAnsi"/>
        </w:rPr>
        <w:t xml:space="preserve"> </w:t>
      </w:r>
      <w:r w:rsidR="00193490" w:rsidRPr="00CF2D1E">
        <w:rPr>
          <w:rFonts w:asciiTheme="minorHAnsi" w:hAnsiTheme="minorHAnsi"/>
        </w:rPr>
        <w:t xml:space="preserve">kontrolu </w:t>
      </w:r>
      <w:r w:rsidR="008207C0" w:rsidRPr="00CF2D1E">
        <w:rPr>
          <w:rFonts w:asciiTheme="minorHAnsi" w:hAnsiTheme="minorHAnsi"/>
        </w:rPr>
        <w:t xml:space="preserve">projektu </w:t>
      </w:r>
      <w:r w:rsidR="001725AE" w:rsidRPr="00CF2D1E">
        <w:rPr>
          <w:rFonts w:asciiTheme="minorHAnsi" w:hAnsiTheme="minorHAnsi"/>
          <w:b/>
        </w:rPr>
        <w:t>počas jeho realizácie</w:t>
      </w:r>
      <w:r w:rsidR="001725AE" w:rsidRPr="00CF2D1E">
        <w:rPr>
          <w:rFonts w:asciiTheme="minorHAnsi" w:hAnsiTheme="minorHAnsi"/>
        </w:rPr>
        <w:t xml:space="preserve">, </w:t>
      </w:r>
      <w:proofErr w:type="spellStart"/>
      <w:r w:rsidR="001725AE" w:rsidRPr="00CF2D1E">
        <w:rPr>
          <w:rFonts w:asciiTheme="minorHAnsi" w:hAnsiTheme="minorHAnsi"/>
        </w:rPr>
        <w:t>t.j</w:t>
      </w:r>
      <w:proofErr w:type="spellEnd"/>
      <w:r w:rsidR="001725AE" w:rsidRPr="00CF2D1E">
        <w:rPr>
          <w:rFonts w:asciiTheme="minorHAnsi" w:hAnsiTheme="minorHAnsi"/>
        </w:rPr>
        <w:t xml:space="preserve">. počas účinnosti </w:t>
      </w:r>
      <w:r w:rsidR="002F163C">
        <w:rPr>
          <w:rFonts w:asciiTheme="minorHAnsi" w:hAnsiTheme="minorHAnsi"/>
        </w:rPr>
        <w:t>z</w:t>
      </w:r>
      <w:r w:rsidR="002F163C" w:rsidRPr="00CF2D1E">
        <w:rPr>
          <w:rFonts w:asciiTheme="minorHAnsi" w:hAnsiTheme="minorHAnsi"/>
        </w:rPr>
        <w:t xml:space="preserve">mluvy </w:t>
      </w:r>
      <w:r w:rsidR="002F66E7" w:rsidRPr="00CF2D1E">
        <w:rPr>
          <w:rFonts w:asciiTheme="minorHAnsi" w:hAnsiTheme="minorHAnsi"/>
        </w:rPr>
        <w:t>o NFP</w:t>
      </w:r>
      <w:r w:rsidR="001725AE" w:rsidRPr="00CF2D1E">
        <w:rPr>
          <w:rFonts w:asciiTheme="minorHAnsi" w:hAnsiTheme="minorHAnsi"/>
        </w:rPr>
        <w:t>/Rozhodnutia o schválení</w:t>
      </w:r>
      <w:r w:rsidR="00537561" w:rsidRPr="00CF2D1E">
        <w:rPr>
          <w:rFonts w:asciiTheme="minorHAnsi" w:hAnsiTheme="minorHAnsi"/>
        </w:rPr>
        <w:t>,</w:t>
      </w:r>
      <w:r w:rsidR="001725AE" w:rsidRPr="00CF2D1E">
        <w:rPr>
          <w:rFonts w:asciiTheme="minorHAnsi" w:hAnsiTheme="minorHAnsi"/>
        </w:rPr>
        <w:t xml:space="preserve"> </w:t>
      </w:r>
      <w:r w:rsidR="008207C0" w:rsidRPr="00CF2D1E">
        <w:rPr>
          <w:rFonts w:asciiTheme="minorHAnsi" w:hAnsiTheme="minorHAnsi"/>
        </w:rPr>
        <w:t xml:space="preserve">od účinnosti </w:t>
      </w:r>
      <w:r w:rsidR="002F163C">
        <w:rPr>
          <w:rFonts w:asciiTheme="minorHAnsi" w:hAnsiTheme="minorHAnsi"/>
        </w:rPr>
        <w:t>z</w:t>
      </w:r>
      <w:r w:rsidR="002F163C" w:rsidRPr="00CF2D1E">
        <w:rPr>
          <w:rFonts w:asciiTheme="minorHAnsi" w:hAnsiTheme="minorHAnsi"/>
        </w:rPr>
        <w:t xml:space="preserve">mluvy </w:t>
      </w:r>
      <w:r w:rsidR="008207C0" w:rsidRPr="00CF2D1E">
        <w:rPr>
          <w:rFonts w:asciiTheme="minorHAnsi" w:hAnsiTheme="minorHAnsi"/>
        </w:rPr>
        <w:t xml:space="preserve">o  NFP do momentu ukončenia realizácie projektu (tzv. obdobie realizácie projektu). </w:t>
      </w:r>
    </w:p>
    <w:p w14:paraId="488C7485" w14:textId="77777777" w:rsidR="008207C0" w:rsidRPr="00CF2D1E" w:rsidRDefault="008207C0" w:rsidP="00215368">
      <w:pPr>
        <w:spacing w:before="120"/>
        <w:rPr>
          <w:rFonts w:asciiTheme="minorHAnsi" w:hAnsiTheme="minorHAnsi"/>
        </w:rPr>
      </w:pPr>
      <w:r w:rsidRPr="00CF2D1E">
        <w:rPr>
          <w:rFonts w:asciiTheme="minorHAnsi" w:hAnsiTheme="minorHAnsi"/>
        </w:rPr>
        <w:t>V súvislosti s realizáciou projektu výkon tejto kontroly možno rozdeliť nasledovne:</w:t>
      </w:r>
    </w:p>
    <w:p w14:paraId="4F5EEEB4" w14:textId="0A4A7D77" w:rsidR="008207C0" w:rsidRPr="00CF2D1E" w:rsidRDefault="002F163C" w:rsidP="00CF2D1E">
      <w:pPr>
        <w:pStyle w:val="Odsekzoznamu"/>
        <w:numPr>
          <w:ilvl w:val="0"/>
          <w:numId w:val="94"/>
        </w:numPr>
        <w:ind w:left="714" w:hanging="357"/>
        <w:jc w:val="both"/>
        <w:rPr>
          <w:rFonts w:asciiTheme="minorHAnsi" w:hAnsiTheme="minorHAnsi"/>
        </w:rPr>
      </w:pPr>
      <w:r>
        <w:rPr>
          <w:rFonts w:asciiTheme="minorHAnsi" w:hAnsiTheme="minorHAnsi"/>
        </w:rPr>
        <w:t>z</w:t>
      </w:r>
      <w:r w:rsidRPr="00CF2D1E">
        <w:rPr>
          <w:rFonts w:asciiTheme="minorHAnsi" w:hAnsiTheme="minorHAnsi"/>
        </w:rPr>
        <w:t xml:space="preserve">ákladná </w:t>
      </w:r>
      <w:r w:rsidR="00CB1075" w:rsidRPr="00CF2D1E">
        <w:rPr>
          <w:rFonts w:asciiTheme="minorHAnsi" w:hAnsiTheme="minorHAnsi"/>
        </w:rPr>
        <w:t>finančná</w:t>
      </w:r>
      <w:r w:rsidR="008207C0" w:rsidRPr="00CF2D1E">
        <w:rPr>
          <w:rFonts w:asciiTheme="minorHAnsi" w:hAnsiTheme="minorHAnsi"/>
        </w:rPr>
        <w:t xml:space="preserve"> kontrola</w:t>
      </w:r>
      <w:r w:rsidR="006B37B3" w:rsidRPr="00CF2D1E">
        <w:rPr>
          <w:rFonts w:asciiTheme="minorHAnsi" w:hAnsiTheme="minorHAnsi"/>
        </w:rPr>
        <w:t xml:space="preserve"> - ide o výkon kontroly  v rámci orgánu verejnej správy v zmysle § </w:t>
      </w:r>
      <w:r w:rsidR="00CB1075" w:rsidRPr="00CF2D1E">
        <w:rPr>
          <w:rFonts w:asciiTheme="minorHAnsi" w:hAnsiTheme="minorHAnsi"/>
        </w:rPr>
        <w:t>7</w:t>
      </w:r>
      <w:r w:rsidR="00C869A5" w:rsidRPr="00CF2D1E">
        <w:rPr>
          <w:rFonts w:asciiTheme="minorHAnsi" w:hAnsiTheme="minorHAnsi"/>
        </w:rPr>
        <w:t xml:space="preserve"> </w:t>
      </w:r>
      <w:r w:rsidR="006B37B3" w:rsidRPr="00CF2D1E">
        <w:rPr>
          <w:rFonts w:asciiTheme="minorHAnsi" w:hAnsiTheme="minorHAnsi"/>
        </w:rPr>
        <w:t>zákona o finančnej kontrole</w:t>
      </w:r>
      <w:r w:rsidR="00DB671B">
        <w:rPr>
          <w:rFonts w:asciiTheme="minorHAnsi" w:hAnsiTheme="minorHAnsi"/>
        </w:rPr>
        <w:t xml:space="preserve"> a audite</w:t>
      </w:r>
      <w:r w:rsidR="006B37B3" w:rsidRPr="00CF2D1E">
        <w:rPr>
          <w:rFonts w:asciiTheme="minorHAnsi" w:hAnsiTheme="minorHAnsi"/>
        </w:rPr>
        <w:t xml:space="preserve">. V rámci tejto kontroly je Poskytovateľ povinný overiť, či finančná operácia alebo jej časť je v súlade so skutočnosťami uvedenými v § </w:t>
      </w:r>
      <w:r w:rsidR="00C869A5" w:rsidRPr="00CF2D1E">
        <w:rPr>
          <w:rFonts w:asciiTheme="minorHAnsi" w:hAnsiTheme="minorHAnsi"/>
        </w:rPr>
        <w:t xml:space="preserve">6 </w:t>
      </w:r>
      <w:r w:rsidR="00CB1075" w:rsidRPr="00CF2D1E">
        <w:rPr>
          <w:rFonts w:asciiTheme="minorHAnsi" w:hAnsiTheme="minorHAnsi"/>
        </w:rPr>
        <w:t xml:space="preserve">ods. 4 </w:t>
      </w:r>
      <w:r w:rsidR="006B37B3" w:rsidRPr="00CF2D1E">
        <w:rPr>
          <w:rFonts w:asciiTheme="minorHAnsi" w:hAnsiTheme="minorHAnsi"/>
        </w:rPr>
        <w:t xml:space="preserve">zákona o finančnej kontrole </w:t>
      </w:r>
      <w:r w:rsidR="00DB671B">
        <w:rPr>
          <w:rFonts w:asciiTheme="minorHAnsi" w:hAnsiTheme="minorHAnsi"/>
        </w:rPr>
        <w:t xml:space="preserve">a audite </w:t>
      </w:r>
      <w:r w:rsidR="006B37B3" w:rsidRPr="00CF2D1E">
        <w:rPr>
          <w:rFonts w:asciiTheme="minorHAnsi" w:hAnsiTheme="minorHAnsi"/>
        </w:rPr>
        <w:t xml:space="preserve">(napr. so zmluvou o NFP, s vydanými rozhodnutiami). </w:t>
      </w:r>
      <w:r w:rsidR="00CB1075" w:rsidRPr="00CF2D1E">
        <w:rPr>
          <w:rFonts w:asciiTheme="minorHAnsi" w:hAnsiTheme="minorHAnsi"/>
        </w:rPr>
        <w:t>Základnú finančnú</w:t>
      </w:r>
      <w:r w:rsidR="006B37B3" w:rsidRPr="00CF2D1E">
        <w:rPr>
          <w:rFonts w:asciiTheme="minorHAnsi" w:hAnsiTheme="minorHAnsi"/>
        </w:rPr>
        <w:t xml:space="preserve">  kontrolu potvrdzujú oprávnení zamestnanci uvedení v § </w:t>
      </w:r>
      <w:r w:rsidR="00C869A5" w:rsidRPr="00CF2D1E">
        <w:rPr>
          <w:rFonts w:asciiTheme="minorHAnsi" w:hAnsiTheme="minorHAnsi"/>
        </w:rPr>
        <w:t xml:space="preserve">7 </w:t>
      </w:r>
      <w:r w:rsidR="006B37B3" w:rsidRPr="00CF2D1E">
        <w:rPr>
          <w:rFonts w:asciiTheme="minorHAnsi" w:hAnsiTheme="minorHAnsi"/>
        </w:rPr>
        <w:t xml:space="preserve">ods. 2 zákona o finančnej kontrole </w:t>
      </w:r>
      <w:r w:rsidR="00DB671B">
        <w:rPr>
          <w:rFonts w:asciiTheme="minorHAnsi" w:hAnsiTheme="minorHAnsi"/>
        </w:rPr>
        <w:t xml:space="preserve">a audite </w:t>
      </w:r>
      <w:r w:rsidR="006B37B3" w:rsidRPr="00CF2D1E">
        <w:rPr>
          <w:rFonts w:asciiTheme="minorHAnsi" w:hAnsiTheme="minorHAnsi"/>
        </w:rPr>
        <w:t xml:space="preserve">na doklade súvisiacom s finančnou operáciou alebo jej časťou podpisom, s uvedením dátumu jej vykonania a vyjadrením, či finančná operácia alebo jej časť je alebo nie je v súlade so skutočnosťami uvedenými v § </w:t>
      </w:r>
      <w:r w:rsidR="00C869A5" w:rsidRPr="00CF2D1E">
        <w:rPr>
          <w:rFonts w:asciiTheme="minorHAnsi" w:hAnsiTheme="minorHAnsi"/>
        </w:rPr>
        <w:t>6</w:t>
      </w:r>
      <w:r w:rsidR="009D400E" w:rsidRPr="00CF2D1E">
        <w:rPr>
          <w:rFonts w:asciiTheme="minorHAnsi" w:hAnsiTheme="minorHAnsi"/>
        </w:rPr>
        <w:t xml:space="preserve"> ods. 4</w:t>
      </w:r>
      <w:r w:rsidR="00C869A5" w:rsidRPr="00CF2D1E">
        <w:rPr>
          <w:rFonts w:asciiTheme="minorHAnsi" w:hAnsiTheme="minorHAnsi"/>
        </w:rPr>
        <w:t xml:space="preserve"> </w:t>
      </w:r>
      <w:r w:rsidR="007F3028">
        <w:rPr>
          <w:rFonts w:asciiTheme="minorHAnsi" w:hAnsiTheme="minorHAnsi"/>
        </w:rPr>
        <w:t>zákona o finančnej kontrole</w:t>
      </w:r>
      <w:r w:rsidR="00DB671B">
        <w:rPr>
          <w:rFonts w:asciiTheme="minorHAnsi" w:hAnsiTheme="minorHAnsi"/>
        </w:rPr>
        <w:t xml:space="preserve"> a audite</w:t>
      </w:r>
      <w:r w:rsidR="007F3028">
        <w:rPr>
          <w:rFonts w:asciiTheme="minorHAnsi" w:hAnsiTheme="minorHAnsi"/>
        </w:rPr>
        <w:t>;</w:t>
      </w:r>
    </w:p>
    <w:p w14:paraId="07F847CF" w14:textId="4C23286B" w:rsidR="008207C0" w:rsidRPr="00CF2D1E" w:rsidRDefault="002F163C" w:rsidP="00CF2D1E">
      <w:pPr>
        <w:pStyle w:val="Odsekzoznamu"/>
        <w:numPr>
          <w:ilvl w:val="0"/>
          <w:numId w:val="94"/>
        </w:numPr>
        <w:ind w:left="714" w:hanging="357"/>
        <w:jc w:val="both"/>
        <w:rPr>
          <w:rFonts w:asciiTheme="minorHAnsi" w:hAnsiTheme="minorHAnsi"/>
        </w:rPr>
      </w:pPr>
      <w:r>
        <w:rPr>
          <w:rFonts w:asciiTheme="minorHAnsi" w:hAnsiTheme="minorHAnsi"/>
        </w:rPr>
        <w:t>a</w:t>
      </w:r>
      <w:r w:rsidRPr="00CF2D1E">
        <w:rPr>
          <w:rFonts w:asciiTheme="minorHAnsi" w:hAnsiTheme="minorHAnsi"/>
        </w:rPr>
        <w:t xml:space="preserve">dministratívna </w:t>
      </w:r>
      <w:r w:rsidR="00CB1075" w:rsidRPr="00CF2D1E">
        <w:rPr>
          <w:rFonts w:asciiTheme="minorHAnsi" w:hAnsiTheme="minorHAnsi"/>
        </w:rPr>
        <w:t>finančná</w:t>
      </w:r>
      <w:r w:rsidR="008207C0" w:rsidRPr="00CF2D1E">
        <w:rPr>
          <w:rFonts w:asciiTheme="minorHAnsi" w:hAnsiTheme="minorHAnsi"/>
        </w:rPr>
        <w:t xml:space="preserve"> kontrola Prijímateľa -  tento typ kontroly sa vykonáva </w:t>
      </w:r>
      <w:r w:rsidR="00E67237" w:rsidRPr="00CF2D1E">
        <w:rPr>
          <w:rFonts w:asciiTheme="minorHAnsi" w:hAnsiTheme="minorHAnsi"/>
        </w:rPr>
        <w:t xml:space="preserve">najmä </w:t>
      </w:r>
      <w:r w:rsidR="008207C0" w:rsidRPr="00CF2D1E">
        <w:rPr>
          <w:rFonts w:asciiTheme="minorHAnsi" w:hAnsiTheme="minorHAnsi"/>
        </w:rPr>
        <w:t xml:space="preserve">vo vzťahu kontroly verejného obstarávania a kontroly </w:t>
      </w:r>
      <w:proofErr w:type="spellStart"/>
      <w:r>
        <w:rPr>
          <w:rFonts w:asciiTheme="minorHAnsi" w:hAnsiTheme="minorHAnsi"/>
        </w:rPr>
        <w:t>ŽoP</w:t>
      </w:r>
      <w:proofErr w:type="spellEnd"/>
      <w:r w:rsidR="006B37B3" w:rsidRPr="00CF2D1E">
        <w:rPr>
          <w:rFonts w:asciiTheme="minorHAnsi" w:hAnsiTheme="minorHAnsi"/>
        </w:rPr>
        <w:t xml:space="preserve"> (bližšie rozpísané v kapitole 4.6.1</w:t>
      </w:r>
      <w:r w:rsidR="00EA64F1" w:rsidRPr="00CF2D1E">
        <w:rPr>
          <w:rFonts w:asciiTheme="minorHAnsi" w:hAnsiTheme="minorHAnsi"/>
        </w:rPr>
        <w:t>).</w:t>
      </w:r>
    </w:p>
    <w:p w14:paraId="5AE79090" w14:textId="7BD26C94" w:rsidR="006B37B3" w:rsidRPr="00CF2D1E" w:rsidRDefault="007F3028" w:rsidP="00CF2D1E">
      <w:pPr>
        <w:pStyle w:val="Odsekzoznamu"/>
        <w:numPr>
          <w:ilvl w:val="0"/>
          <w:numId w:val="94"/>
        </w:numPr>
        <w:ind w:left="714" w:hanging="357"/>
        <w:jc w:val="both"/>
        <w:rPr>
          <w:rFonts w:asciiTheme="minorHAnsi" w:hAnsiTheme="minorHAnsi"/>
        </w:rPr>
      </w:pPr>
      <w:r>
        <w:rPr>
          <w:rFonts w:asciiTheme="minorHAnsi" w:hAnsiTheme="minorHAnsi"/>
        </w:rPr>
        <w:t>f</w:t>
      </w:r>
      <w:r w:rsidR="00CB1075" w:rsidRPr="00CF2D1E">
        <w:rPr>
          <w:rFonts w:asciiTheme="minorHAnsi" w:hAnsiTheme="minorHAnsi"/>
        </w:rPr>
        <w:t>inančná k</w:t>
      </w:r>
      <w:r w:rsidR="008207C0" w:rsidRPr="00CF2D1E">
        <w:rPr>
          <w:rFonts w:asciiTheme="minorHAnsi" w:hAnsiTheme="minorHAnsi"/>
        </w:rPr>
        <w:t>ontrola na mieste</w:t>
      </w:r>
      <w:r w:rsidR="006B37B3" w:rsidRPr="00CF2D1E">
        <w:rPr>
          <w:rFonts w:asciiTheme="minorHAnsi" w:hAnsiTheme="minorHAnsi"/>
        </w:rPr>
        <w:t xml:space="preserve"> (bližšie rozpísané v kapitole 4.6.2</w:t>
      </w:r>
      <w:r w:rsidR="00EA64F1" w:rsidRPr="00CF2D1E">
        <w:rPr>
          <w:rFonts w:asciiTheme="minorHAnsi" w:hAnsiTheme="minorHAnsi"/>
        </w:rPr>
        <w:t>).</w:t>
      </w:r>
    </w:p>
    <w:p w14:paraId="75297FCB" w14:textId="48E6B955" w:rsidR="005F7BE3" w:rsidRPr="00CF2D1E" w:rsidRDefault="008207C0" w:rsidP="00CF2D1E">
      <w:pPr>
        <w:spacing w:before="120"/>
        <w:rPr>
          <w:rFonts w:asciiTheme="minorHAnsi" w:hAnsiTheme="minorHAnsi"/>
        </w:rPr>
      </w:pPr>
      <w:r w:rsidRPr="00CF2D1E">
        <w:rPr>
          <w:rFonts w:asciiTheme="minorHAnsi" w:hAnsiTheme="minorHAnsi"/>
        </w:rPr>
        <w:t xml:space="preserve">Kontrolovanou osobou je vo vzťahu k aplikácii zákona o finančnej kontrole </w:t>
      </w:r>
      <w:r w:rsidR="00DB671B">
        <w:rPr>
          <w:rFonts w:asciiTheme="minorHAnsi" w:hAnsiTheme="minorHAnsi"/>
        </w:rPr>
        <w:t xml:space="preserve">a audite </w:t>
      </w:r>
      <w:r w:rsidRPr="00CF2D1E">
        <w:rPr>
          <w:rFonts w:asciiTheme="minorHAnsi" w:hAnsiTheme="minorHAnsi"/>
        </w:rPr>
        <w:t xml:space="preserve">vždy </w:t>
      </w:r>
      <w:r w:rsidRPr="00CF2D1E">
        <w:rPr>
          <w:rFonts w:asciiTheme="minorHAnsi" w:hAnsiTheme="minorHAnsi"/>
          <w:b/>
        </w:rPr>
        <w:t>Prijímateľ</w:t>
      </w:r>
      <w:r w:rsidR="00DB671B">
        <w:rPr>
          <w:rFonts w:asciiTheme="minorHAnsi" w:hAnsiTheme="minorHAnsi"/>
          <w:b/>
        </w:rPr>
        <w:t xml:space="preserve"> </w:t>
      </w:r>
      <w:r w:rsidR="00DB671B" w:rsidRPr="004C19E9">
        <w:rPr>
          <w:rFonts w:asciiTheme="minorHAnsi" w:hAnsiTheme="minorHAnsi"/>
          <w:bCs/>
        </w:rPr>
        <w:t>v postavení povinnej osoby</w:t>
      </w:r>
      <w:r w:rsidRPr="00CF2D1E">
        <w:rPr>
          <w:rFonts w:asciiTheme="minorHAnsi" w:hAnsiTheme="minorHAnsi"/>
          <w:b/>
        </w:rPr>
        <w:t>.</w:t>
      </w:r>
      <w:r w:rsidRPr="00CF2D1E">
        <w:rPr>
          <w:rFonts w:asciiTheme="minorHAnsi" w:hAnsiTheme="minorHAnsi"/>
        </w:rPr>
        <w:t xml:space="preserve"> </w:t>
      </w:r>
      <w:r w:rsidR="005F7BE3" w:rsidRPr="00CF2D1E">
        <w:rPr>
          <w:rFonts w:asciiTheme="minorHAnsi" w:hAnsiTheme="minorHAnsi"/>
        </w:rPr>
        <w:t xml:space="preserve">V rámci kontroly projektu sa, v prípade potreby, vykonáva aj kontrola u ostatných osôb podieľajúcich sa na implementácii projektu, t. j. napr. kontrola partnera, užívateľa alebo inej právnickej a/alebo fyzickej osoby, ktorá má k prijímateľovi alebo partnerovi vzťah dodávateľa výkonov, tovaru, poskytnutia služby alebo </w:t>
      </w:r>
      <w:r w:rsidR="005F7BE3" w:rsidRPr="00CF2D1E">
        <w:rPr>
          <w:rFonts w:asciiTheme="minorHAnsi" w:hAnsiTheme="minorHAnsi"/>
        </w:rPr>
        <w:lastRenderedPageBreak/>
        <w:t xml:space="preserve">vykonania prác, alebo akejkoľvek inej právnickej alebo fyzickej osoby, ktorá má informácie, doklady alebo iné podklady, ktoré sú potrebné na výkon kontroly projektu, ak ďalej nie je uvedené inak. Tieto osoby majú v zmysle zákona o finančnej kontrole </w:t>
      </w:r>
      <w:r w:rsidR="00DB671B">
        <w:rPr>
          <w:rFonts w:asciiTheme="minorHAnsi" w:hAnsiTheme="minorHAnsi"/>
        </w:rPr>
        <w:t xml:space="preserve">a audite </w:t>
      </w:r>
      <w:r w:rsidR="005F7BE3" w:rsidRPr="00CF2D1E">
        <w:rPr>
          <w:rFonts w:asciiTheme="minorHAnsi" w:hAnsiTheme="minorHAnsi"/>
        </w:rPr>
        <w:t>postavenie tretej osoby.</w:t>
      </w:r>
    </w:p>
    <w:p w14:paraId="566ED8DB" w14:textId="73203618" w:rsidR="008207C0" w:rsidRPr="00CF2D1E" w:rsidRDefault="008207C0" w:rsidP="00215368">
      <w:pPr>
        <w:spacing w:before="120"/>
        <w:rPr>
          <w:rFonts w:asciiTheme="minorHAnsi" w:hAnsiTheme="minorHAnsi"/>
        </w:rPr>
      </w:pPr>
      <w:r w:rsidRPr="00CF2D1E">
        <w:rPr>
          <w:rFonts w:asciiTheme="minorHAnsi" w:hAnsiTheme="minorHAnsi"/>
        </w:rPr>
        <w:t xml:space="preserve">Cieľom kontroly projektu je najmä zabezpečenie hospodárneho, efektívneho, účinného a účelného poskytnutia NFP pri dodržiavaní legislatívy EÚ a SR a podmienok poskytnutia NFP stanovených </w:t>
      </w:r>
      <w:r w:rsidR="002F163C">
        <w:rPr>
          <w:rFonts w:asciiTheme="minorHAnsi" w:hAnsiTheme="minorHAnsi"/>
        </w:rPr>
        <w:t>z</w:t>
      </w:r>
      <w:r w:rsidR="002F163C" w:rsidRPr="00CF2D1E">
        <w:rPr>
          <w:rFonts w:asciiTheme="minorHAnsi" w:hAnsiTheme="minorHAnsi"/>
        </w:rPr>
        <w:t xml:space="preserve">mluvou </w:t>
      </w:r>
      <w:r w:rsidRPr="00CF2D1E">
        <w:rPr>
          <w:rFonts w:asciiTheme="minorHAnsi" w:hAnsiTheme="minorHAnsi"/>
        </w:rPr>
        <w:t>o NFP, predchádzanie podvodom a nezrovnalostiam, ich odhaľovanie, náprava a s nimi súvisiace nápravné opatrenia, primerané riadenie rizík súvisiacich so zákonnosťou, oprávnenosťou  a správnosťou finančných operácií, spoľahlivosť výkazníctva, ochrana majetku a informácií.</w:t>
      </w:r>
    </w:p>
    <w:p w14:paraId="758228DD" w14:textId="1A4BB699" w:rsidR="00EC178D" w:rsidRPr="00CF2D1E" w:rsidRDefault="00A57DF1" w:rsidP="00215368">
      <w:pPr>
        <w:spacing w:before="120"/>
        <w:rPr>
          <w:rFonts w:asciiTheme="minorHAnsi" w:hAnsiTheme="minorHAnsi"/>
        </w:rPr>
      </w:pPr>
      <w:r w:rsidRPr="00CF2D1E">
        <w:rPr>
          <w:rFonts w:asciiTheme="minorHAnsi" w:hAnsiTheme="minorHAnsi"/>
        </w:rPr>
        <w:t>Kontrolu projektu vykonanú formou administratívnej finančnej kontroly alebo finančnej kontroly na mieste možno zastaviť v prípade osobitného zreteľa v zmysle § 22 ods. 6 zákona o finančnej kontrole</w:t>
      </w:r>
      <w:r w:rsidR="00DB671B">
        <w:rPr>
          <w:rFonts w:asciiTheme="minorHAnsi" w:hAnsiTheme="minorHAnsi"/>
        </w:rPr>
        <w:t xml:space="preserve"> a audite</w:t>
      </w:r>
      <w:r w:rsidRPr="00CF2D1E">
        <w:rPr>
          <w:rFonts w:asciiTheme="minorHAnsi" w:hAnsiTheme="minorHAnsi"/>
        </w:rPr>
        <w:t xml:space="preserve">. </w:t>
      </w:r>
      <w:r w:rsidR="001D0C08" w:rsidRPr="00CF2D1E">
        <w:rPr>
          <w:rFonts w:asciiTheme="minorHAnsi" w:hAnsiTheme="minorHAnsi"/>
        </w:rPr>
        <w:t>Dôvody hodné osobitného zreteľa</w:t>
      </w:r>
      <w:r w:rsidRPr="00CF2D1E">
        <w:rPr>
          <w:rFonts w:asciiTheme="minorHAnsi" w:hAnsiTheme="minorHAnsi"/>
        </w:rPr>
        <w:t xml:space="preserve"> sú v súlade so zákonom o finančnej kontrole </w:t>
      </w:r>
      <w:r w:rsidR="00DB671B">
        <w:rPr>
          <w:rFonts w:asciiTheme="minorHAnsi" w:hAnsiTheme="minorHAnsi"/>
        </w:rPr>
        <w:t xml:space="preserve">a audite </w:t>
      </w:r>
      <w:r w:rsidRPr="00CF2D1E">
        <w:rPr>
          <w:rFonts w:asciiTheme="minorHAnsi" w:hAnsiTheme="minorHAnsi"/>
        </w:rPr>
        <w:t xml:space="preserve">a k nemu vydaným metodickým usmernením MF SR k finančnej kontrole prípady, kedy pokračovanie kontroly neplní svoj účel a je potrebné skončiť finančnú kontrolu inak ako zaslaním správy. Takýmito prípadmi sa rozumie napríklad zánik povinnej osoby alebo iná prekážka, ktorá znemožňuje výkon finančnej kontroly, napr. ak povinná osoba vzala späť dokumentáciu predloženú k výkonu </w:t>
      </w:r>
      <w:r w:rsidR="001D0C08" w:rsidRPr="00CF2D1E">
        <w:rPr>
          <w:rFonts w:asciiTheme="minorHAnsi" w:hAnsiTheme="minorHAnsi"/>
        </w:rPr>
        <w:t>kontroly</w:t>
      </w:r>
      <w:r w:rsidRPr="00CF2D1E">
        <w:rPr>
          <w:rFonts w:asciiTheme="minorHAnsi" w:hAnsiTheme="minorHAnsi"/>
        </w:rPr>
        <w:t xml:space="preserve"> (</w:t>
      </w:r>
      <w:proofErr w:type="spellStart"/>
      <w:r w:rsidRPr="00CF2D1E">
        <w:rPr>
          <w:rFonts w:asciiTheme="minorHAnsi" w:hAnsiTheme="minorHAnsi"/>
        </w:rPr>
        <w:t>späťvzatie</w:t>
      </w:r>
      <w:proofErr w:type="spellEnd"/>
      <w:r w:rsidRPr="00CF2D1E">
        <w:rPr>
          <w:rFonts w:asciiTheme="minorHAnsi" w:hAnsiTheme="minorHAnsi"/>
        </w:rPr>
        <w:t xml:space="preserve"> dokumentácie k verejnému obstarávaniu prijímateľom, </w:t>
      </w:r>
      <w:proofErr w:type="spellStart"/>
      <w:r w:rsidRPr="00CF2D1E">
        <w:rPr>
          <w:rFonts w:asciiTheme="minorHAnsi" w:hAnsiTheme="minorHAnsi"/>
        </w:rPr>
        <w:t>späťvzatie</w:t>
      </w:r>
      <w:proofErr w:type="spellEnd"/>
      <w:r w:rsidRPr="00CF2D1E">
        <w:rPr>
          <w:rFonts w:asciiTheme="minorHAnsi" w:hAnsiTheme="minorHAnsi"/>
        </w:rPr>
        <w:t xml:space="preserve"> žiadosti o platbu prijímateľom a pod). Nej</w:t>
      </w:r>
      <w:r w:rsidR="00900245">
        <w:rPr>
          <w:rFonts w:asciiTheme="minorHAnsi" w:hAnsiTheme="minorHAnsi"/>
        </w:rPr>
        <w:t>de</w:t>
      </w:r>
      <w:r w:rsidRPr="00CF2D1E">
        <w:rPr>
          <w:rFonts w:asciiTheme="minorHAnsi" w:hAnsiTheme="minorHAnsi"/>
        </w:rPr>
        <w:t xml:space="preserve"> o prípady, ak prijímateľ neposkytne potrebnú súčinnosť RO pri výkone </w:t>
      </w:r>
      <w:r w:rsidR="001D0C08" w:rsidRPr="00CF2D1E">
        <w:rPr>
          <w:rFonts w:asciiTheme="minorHAnsi" w:hAnsiTheme="minorHAnsi"/>
        </w:rPr>
        <w:t>kontroly</w:t>
      </w:r>
      <w:r w:rsidRPr="00CF2D1E">
        <w:rPr>
          <w:rFonts w:asciiTheme="minorHAnsi" w:hAnsiTheme="minorHAnsi"/>
        </w:rPr>
        <w:t xml:space="preserve">, alebo ak prijímateľ marí alebo sťažuje RO výkon a riadny priebeh </w:t>
      </w:r>
      <w:r w:rsidR="001D0C08" w:rsidRPr="00CF2D1E">
        <w:rPr>
          <w:rFonts w:asciiTheme="minorHAnsi" w:hAnsiTheme="minorHAnsi"/>
        </w:rPr>
        <w:t>kontroly</w:t>
      </w:r>
      <w:r w:rsidRPr="00CF2D1E">
        <w:rPr>
          <w:rFonts w:asciiTheme="minorHAnsi" w:hAnsiTheme="minorHAnsi"/>
        </w:rPr>
        <w:t xml:space="preserve">, napr. ak prijímateľ odmietne predložiť dokumentáciu v nadväznosti na žiadosť RO alebo ak prijímateľ neumožní RO vstup do objektu a pod. Dôvody hodné osobitného zreteľa je však nevyhnutné posudzovať individuálne a v nadväznosti na všetky známe skutkové a iné okolnosti danej </w:t>
      </w:r>
      <w:r w:rsidR="001D0C08" w:rsidRPr="00CF2D1E">
        <w:rPr>
          <w:rFonts w:asciiTheme="minorHAnsi" w:hAnsiTheme="minorHAnsi"/>
        </w:rPr>
        <w:t>kontroly</w:t>
      </w:r>
      <w:r w:rsidRPr="00CF2D1E">
        <w:rPr>
          <w:rFonts w:asciiTheme="minorHAnsi" w:hAnsiTheme="minorHAnsi"/>
        </w:rPr>
        <w:t>.</w:t>
      </w:r>
    </w:p>
    <w:p w14:paraId="1D66A84A" w14:textId="77777777" w:rsidR="008207C0" w:rsidRPr="00CF2D1E" w:rsidRDefault="008207C0" w:rsidP="00215368">
      <w:pPr>
        <w:pStyle w:val="Nadpis3"/>
        <w:rPr>
          <w:rFonts w:asciiTheme="minorHAnsi" w:hAnsiTheme="minorHAnsi"/>
          <w:color w:val="365F91"/>
        </w:rPr>
      </w:pPr>
      <w:bookmarkStart w:id="375" w:name="_Toc106134807"/>
      <w:r w:rsidRPr="00CF2D1E">
        <w:rPr>
          <w:rFonts w:asciiTheme="minorHAnsi" w:hAnsiTheme="minorHAnsi"/>
          <w:color w:val="365F91"/>
        </w:rPr>
        <w:t xml:space="preserve">4.6.1 Administratívna </w:t>
      </w:r>
      <w:r w:rsidR="009D400E" w:rsidRPr="00CF2D1E">
        <w:rPr>
          <w:rFonts w:asciiTheme="minorHAnsi" w:hAnsiTheme="minorHAnsi"/>
          <w:color w:val="365F91"/>
          <w:lang w:val="sk-SK"/>
        </w:rPr>
        <w:t xml:space="preserve">finančná </w:t>
      </w:r>
      <w:r w:rsidRPr="00CF2D1E">
        <w:rPr>
          <w:rFonts w:asciiTheme="minorHAnsi" w:hAnsiTheme="minorHAnsi"/>
          <w:color w:val="365F91"/>
        </w:rPr>
        <w:t>kontrola Prijímateľa</w:t>
      </w:r>
      <w:bookmarkEnd w:id="375"/>
    </w:p>
    <w:p w14:paraId="33375B44" w14:textId="636F70B0" w:rsidR="008207C0" w:rsidRPr="00CF2D1E" w:rsidRDefault="008207C0" w:rsidP="00215368">
      <w:pPr>
        <w:rPr>
          <w:rFonts w:asciiTheme="minorHAnsi" w:hAnsiTheme="minorHAnsi"/>
        </w:rPr>
      </w:pPr>
      <w:r w:rsidRPr="00CF2D1E">
        <w:rPr>
          <w:rFonts w:asciiTheme="minorHAnsi" w:hAnsiTheme="minorHAnsi"/>
        </w:rPr>
        <w:t>Výkon administratívnej</w:t>
      </w:r>
      <w:r w:rsidR="009D400E" w:rsidRPr="00CF2D1E">
        <w:rPr>
          <w:rFonts w:asciiTheme="minorHAnsi" w:hAnsiTheme="minorHAnsi"/>
        </w:rPr>
        <w:t xml:space="preserve"> finančnej</w:t>
      </w:r>
      <w:r w:rsidRPr="00CF2D1E">
        <w:rPr>
          <w:rFonts w:asciiTheme="minorHAnsi" w:hAnsiTheme="minorHAnsi"/>
        </w:rPr>
        <w:t xml:space="preserve"> kontroly prebieha podľa § </w:t>
      </w:r>
      <w:r w:rsidR="00A42E71" w:rsidRPr="00CF2D1E">
        <w:rPr>
          <w:rFonts w:asciiTheme="minorHAnsi" w:hAnsiTheme="minorHAnsi"/>
        </w:rPr>
        <w:t xml:space="preserve">8 </w:t>
      </w:r>
      <w:r w:rsidRPr="00CF2D1E">
        <w:rPr>
          <w:rFonts w:asciiTheme="minorHAnsi" w:hAnsiTheme="minorHAnsi"/>
        </w:rPr>
        <w:t>zákona o finančnej kontrole a</w:t>
      </w:r>
      <w:r w:rsidR="003D57E4">
        <w:rPr>
          <w:rFonts w:asciiTheme="minorHAnsi" w:hAnsiTheme="minorHAnsi"/>
        </w:rPr>
        <w:t> </w:t>
      </w:r>
      <w:r w:rsidRPr="00CF2D1E">
        <w:rPr>
          <w:rFonts w:asciiTheme="minorHAnsi" w:hAnsiTheme="minorHAnsi"/>
        </w:rPr>
        <w:t>audite</w:t>
      </w:r>
      <w:r w:rsidR="003D57E4">
        <w:rPr>
          <w:rFonts w:asciiTheme="minorHAnsi" w:hAnsiTheme="minorHAnsi"/>
        </w:rPr>
        <w:t>.</w:t>
      </w:r>
      <w:r w:rsidR="008C1A24">
        <w:rPr>
          <w:rFonts w:asciiTheme="minorHAnsi" w:hAnsiTheme="minorHAnsi"/>
        </w:rPr>
        <w:t xml:space="preserve"> </w:t>
      </w:r>
      <w:r w:rsidR="003D57E4">
        <w:rPr>
          <w:rFonts w:asciiTheme="minorHAnsi" w:hAnsiTheme="minorHAnsi"/>
        </w:rPr>
        <w:t xml:space="preserve"> </w:t>
      </w:r>
      <w:r w:rsidRPr="00CF2D1E">
        <w:rPr>
          <w:rFonts w:asciiTheme="minorHAnsi" w:hAnsiTheme="minorHAnsi"/>
        </w:rPr>
        <w:t>Na úrovni projektu sa za výkon tejto kontroly považuje</w:t>
      </w:r>
      <w:r w:rsidR="00C229DA" w:rsidRPr="00CF2D1E">
        <w:rPr>
          <w:rFonts w:asciiTheme="minorHAnsi" w:hAnsiTheme="minorHAnsi"/>
        </w:rPr>
        <w:t xml:space="preserve"> najmä</w:t>
      </w:r>
      <w:r w:rsidRPr="00CF2D1E">
        <w:rPr>
          <w:rFonts w:asciiTheme="minorHAnsi" w:hAnsiTheme="minorHAnsi"/>
        </w:rPr>
        <w:t>:</w:t>
      </w:r>
    </w:p>
    <w:p w14:paraId="6DB512CC"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VO;</w:t>
      </w:r>
    </w:p>
    <w:p w14:paraId="569F06CE"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w:t>
      </w:r>
      <w:proofErr w:type="spellStart"/>
      <w:r w:rsidRPr="00CF2D1E">
        <w:rPr>
          <w:rFonts w:asciiTheme="minorHAnsi" w:hAnsiTheme="minorHAnsi"/>
        </w:rPr>
        <w:t>ŽoP</w:t>
      </w:r>
      <w:proofErr w:type="spellEnd"/>
      <w:r w:rsidRPr="00CF2D1E">
        <w:rPr>
          <w:rFonts w:asciiTheme="minorHAnsi" w:hAnsiTheme="minorHAnsi"/>
        </w:rPr>
        <w:t xml:space="preserve"> a to vo vzťahu ku všetkým prijatým </w:t>
      </w:r>
      <w:proofErr w:type="spellStart"/>
      <w:r w:rsidRPr="00CF2D1E">
        <w:rPr>
          <w:rFonts w:asciiTheme="minorHAnsi" w:hAnsiTheme="minorHAnsi"/>
        </w:rPr>
        <w:t>ŽoP</w:t>
      </w:r>
      <w:proofErr w:type="spellEnd"/>
      <w:r w:rsidRPr="00CF2D1E">
        <w:rPr>
          <w:rFonts w:asciiTheme="minorHAnsi" w:hAnsiTheme="minorHAnsi"/>
        </w:rPr>
        <w:t xml:space="preserve"> Prijímateľa bez výnimky.</w:t>
      </w:r>
    </w:p>
    <w:p w14:paraId="2DD4FFDA" w14:textId="4542F372" w:rsidR="008207C0" w:rsidRPr="00CF2D1E" w:rsidRDefault="00AB0A0C" w:rsidP="00215368">
      <w:pPr>
        <w:spacing w:before="120"/>
        <w:rPr>
          <w:rFonts w:asciiTheme="minorHAnsi" w:hAnsiTheme="minorHAnsi"/>
          <w:b/>
        </w:rPr>
      </w:pPr>
      <w:r w:rsidRPr="00CF2D1E">
        <w:rPr>
          <w:rFonts w:asciiTheme="minorHAnsi" w:hAnsiTheme="minorHAnsi"/>
        </w:rPr>
        <w:t xml:space="preserve">RO </w:t>
      </w:r>
      <w:r w:rsidR="008207C0" w:rsidRPr="00CF2D1E">
        <w:rPr>
          <w:rFonts w:asciiTheme="minorHAnsi" w:hAnsiTheme="minorHAnsi"/>
        </w:rPr>
        <w:t>je oprávnený určiť si predmet kontroly, ktorý bude obsahovať akékoľvek skutočnosti v</w:t>
      </w:r>
      <w:r w:rsidR="00900245">
        <w:rPr>
          <w:rFonts w:asciiTheme="minorHAnsi" w:hAnsiTheme="minorHAnsi"/>
        </w:rPr>
        <w:t> </w:t>
      </w:r>
      <w:r w:rsidR="008207C0" w:rsidRPr="00CF2D1E">
        <w:rPr>
          <w:rFonts w:asciiTheme="minorHAnsi" w:hAnsiTheme="minorHAnsi"/>
        </w:rPr>
        <w:t xml:space="preserve">závislosti od požiadaviek, ktoré vzniknú počas implementácie projektu. Kontrolou týchto skutočností </w:t>
      </w:r>
      <w:r w:rsidRPr="00CF2D1E">
        <w:rPr>
          <w:rFonts w:asciiTheme="minorHAnsi" w:hAnsiTheme="minorHAnsi"/>
        </w:rPr>
        <w:t xml:space="preserve">RO </w:t>
      </w:r>
      <w:r w:rsidR="008207C0" w:rsidRPr="00CF2D1E">
        <w:rPr>
          <w:rFonts w:asciiTheme="minorHAnsi" w:hAnsiTheme="minorHAnsi"/>
        </w:rPr>
        <w:t>získa primerané informácie o objektívnom stave</w:t>
      </w:r>
      <w:r w:rsidRPr="00CF2D1E">
        <w:rPr>
          <w:rFonts w:asciiTheme="minorHAnsi" w:hAnsiTheme="minorHAnsi"/>
        </w:rPr>
        <w:t xml:space="preserve"> </w:t>
      </w:r>
      <w:r w:rsidR="008207C0" w:rsidRPr="00CF2D1E">
        <w:rPr>
          <w:rFonts w:asciiTheme="minorHAnsi" w:hAnsiTheme="minorHAnsi"/>
        </w:rPr>
        <w:t>a priebehu realizovaného projektu, vykonaných kontrolách v rámci realizovaného projektu</w:t>
      </w:r>
      <w:r w:rsidR="00900245">
        <w:rPr>
          <w:rFonts w:asciiTheme="minorHAnsi" w:hAnsiTheme="minorHAnsi"/>
        </w:rPr>
        <w:t xml:space="preserve"> </w:t>
      </w:r>
      <w:r w:rsidR="008207C0" w:rsidRPr="00CF2D1E">
        <w:rPr>
          <w:rFonts w:asciiTheme="minorHAnsi" w:hAnsiTheme="minorHAnsi"/>
        </w:rPr>
        <w:t>a o tých skutočnostiach, ktoré majú alebo by mohli mať na realizáciu projektu zásadný vplyv.</w:t>
      </w:r>
    </w:p>
    <w:p w14:paraId="5F682110" w14:textId="77777777" w:rsidR="008207C0" w:rsidRPr="00CF2D1E" w:rsidRDefault="008207C0" w:rsidP="00215368">
      <w:pPr>
        <w:spacing w:before="120"/>
        <w:rPr>
          <w:rFonts w:asciiTheme="minorHAnsi" w:hAnsiTheme="minorHAnsi"/>
        </w:rPr>
      </w:pPr>
      <w:r w:rsidRPr="00CF2D1E">
        <w:rPr>
          <w:rFonts w:asciiTheme="minorHAnsi" w:hAnsiTheme="minorHAnsi"/>
          <w:b/>
        </w:rPr>
        <w:t xml:space="preserve">Výstupy z administratívnej </w:t>
      </w:r>
      <w:r w:rsidR="009D400E" w:rsidRPr="00CF2D1E">
        <w:rPr>
          <w:rFonts w:asciiTheme="minorHAnsi" w:hAnsiTheme="minorHAnsi"/>
          <w:b/>
        </w:rPr>
        <w:t xml:space="preserve">finančnej </w:t>
      </w:r>
      <w:r w:rsidRPr="00CF2D1E">
        <w:rPr>
          <w:rFonts w:asciiTheme="minorHAnsi" w:hAnsiTheme="minorHAnsi"/>
          <w:b/>
        </w:rPr>
        <w:t>kontroly</w:t>
      </w:r>
    </w:p>
    <w:p w14:paraId="38C95EF8" w14:textId="127E2AE1" w:rsidR="008207C0" w:rsidRPr="00CF2D1E" w:rsidRDefault="008207C0" w:rsidP="00215368">
      <w:pPr>
        <w:spacing w:before="120"/>
        <w:rPr>
          <w:rFonts w:asciiTheme="minorHAnsi" w:hAnsiTheme="minorHAnsi"/>
          <w:lang w:eastAsia="en-US"/>
        </w:rPr>
      </w:pPr>
      <w:r w:rsidRPr="00CF2D1E">
        <w:rPr>
          <w:rFonts w:asciiTheme="minorHAnsi" w:hAnsiTheme="minorHAnsi"/>
        </w:rPr>
        <w:t xml:space="preserve">Ak v rámci kontroly neboli zistené nedostatky, vypracuje </w:t>
      </w:r>
      <w:r w:rsidR="00AB0A0C" w:rsidRPr="00CF2D1E">
        <w:rPr>
          <w:rFonts w:asciiTheme="minorHAnsi" w:hAnsiTheme="minorHAnsi"/>
        </w:rPr>
        <w:t xml:space="preserve">RO </w:t>
      </w:r>
      <w:r w:rsidR="006C692E" w:rsidRPr="00CF2D1E">
        <w:rPr>
          <w:rFonts w:asciiTheme="minorHAnsi" w:hAnsiTheme="minorHAnsi"/>
          <w:b/>
        </w:rPr>
        <w:t>čiastkovú správu z kontroly/</w:t>
      </w:r>
      <w:r w:rsidRPr="00CF2D1E">
        <w:rPr>
          <w:rFonts w:asciiTheme="minorHAnsi" w:hAnsiTheme="minorHAnsi"/>
          <w:b/>
        </w:rPr>
        <w:t>správu z</w:t>
      </w:r>
      <w:r w:rsidR="00621865" w:rsidRPr="00CF2D1E">
        <w:rPr>
          <w:rFonts w:asciiTheme="minorHAnsi" w:hAnsiTheme="minorHAnsi"/>
          <w:b/>
        </w:rPr>
        <w:t> </w:t>
      </w:r>
      <w:r w:rsidRPr="00CF2D1E">
        <w:rPr>
          <w:rFonts w:asciiTheme="minorHAnsi" w:hAnsiTheme="minorHAnsi"/>
          <w:b/>
        </w:rPr>
        <w:t>kontroly</w:t>
      </w:r>
      <w:r w:rsidR="00621865" w:rsidRPr="00CF2D1E">
        <w:rPr>
          <w:rFonts w:asciiTheme="minorHAnsi" w:hAnsiTheme="minorHAnsi"/>
          <w:b/>
        </w:rPr>
        <w:t xml:space="preserve"> </w:t>
      </w:r>
      <w:r w:rsidRPr="00CF2D1E">
        <w:rPr>
          <w:rFonts w:asciiTheme="minorHAnsi" w:hAnsiTheme="minorHAnsi"/>
        </w:rPr>
        <w:t>a zašle ju Prijímateľovi.</w:t>
      </w:r>
    </w:p>
    <w:p w14:paraId="204D291C" w14:textId="7CC410CE" w:rsidR="008207C0" w:rsidRPr="00CF2D1E" w:rsidRDefault="008207C0" w:rsidP="00215368">
      <w:pPr>
        <w:pStyle w:val="Odsekzoznamu11"/>
        <w:spacing w:before="120"/>
        <w:ind w:left="0"/>
        <w:rPr>
          <w:rFonts w:asciiTheme="minorHAnsi" w:hAnsiTheme="minorHAnsi"/>
          <w:lang w:eastAsia="en-US"/>
        </w:rPr>
      </w:pPr>
      <w:r w:rsidRPr="00CF2D1E">
        <w:rPr>
          <w:rFonts w:asciiTheme="minorHAnsi" w:hAnsiTheme="minorHAnsi"/>
          <w:lang w:eastAsia="en-US"/>
        </w:rPr>
        <w:t xml:space="preserve">V prípade, </w:t>
      </w:r>
      <w:r w:rsidRPr="00CF2D1E">
        <w:rPr>
          <w:rFonts w:asciiTheme="minorHAnsi" w:hAnsiTheme="minorHAnsi"/>
          <w:b/>
          <w:lang w:eastAsia="en-US"/>
        </w:rPr>
        <w:t>ak boli v rámci kontroly zistené nedostatky</w:t>
      </w:r>
      <w:r w:rsidRPr="00CF2D1E">
        <w:rPr>
          <w:rFonts w:asciiTheme="minorHAnsi" w:hAnsiTheme="minorHAnsi"/>
          <w:lang w:eastAsia="en-US"/>
        </w:rPr>
        <w:t xml:space="preserve">, </w:t>
      </w:r>
      <w:r w:rsidR="00AB0A0C" w:rsidRPr="00CF2D1E">
        <w:rPr>
          <w:rFonts w:asciiTheme="minorHAnsi" w:hAnsiTheme="minorHAnsi"/>
          <w:lang w:eastAsia="en-US"/>
        </w:rPr>
        <w:t xml:space="preserve">RO </w:t>
      </w:r>
      <w:r w:rsidRPr="00CF2D1E">
        <w:rPr>
          <w:rFonts w:asciiTheme="minorHAnsi" w:hAnsiTheme="minorHAnsi"/>
          <w:lang w:eastAsia="en-US"/>
        </w:rPr>
        <w:t xml:space="preserve">vypracuje </w:t>
      </w:r>
      <w:r w:rsidRPr="00CF2D1E">
        <w:rPr>
          <w:rFonts w:asciiTheme="minorHAnsi" w:hAnsiTheme="minorHAnsi"/>
          <w:b/>
          <w:lang w:eastAsia="en-US"/>
        </w:rPr>
        <w:t>návrh</w:t>
      </w:r>
      <w:r w:rsidR="006C692E" w:rsidRPr="00CF2D1E">
        <w:rPr>
          <w:rFonts w:asciiTheme="minorHAnsi" w:hAnsiTheme="minorHAnsi"/>
          <w:b/>
          <w:lang w:eastAsia="en-US"/>
        </w:rPr>
        <w:t xml:space="preserve"> čiastkovej správy z kontroly/návrh</w:t>
      </w:r>
      <w:r w:rsidRPr="00CF2D1E">
        <w:rPr>
          <w:rFonts w:asciiTheme="minorHAnsi" w:hAnsiTheme="minorHAnsi"/>
          <w:b/>
          <w:lang w:eastAsia="en-US"/>
        </w:rPr>
        <w:t xml:space="preserve"> správy z kontroly</w:t>
      </w:r>
      <w:r w:rsidRPr="00CF2D1E">
        <w:rPr>
          <w:rFonts w:asciiTheme="minorHAnsi" w:hAnsiTheme="minorHAnsi"/>
          <w:lang w:eastAsia="en-US"/>
        </w:rPr>
        <w:t xml:space="preserve"> a doručí ho Prijímateľovi. </w:t>
      </w:r>
    </w:p>
    <w:p w14:paraId="4B2EE8EB" w14:textId="0D6AD8A8" w:rsidR="008207C0" w:rsidRPr="00CF2D1E" w:rsidRDefault="008207C0" w:rsidP="00215368">
      <w:pPr>
        <w:pStyle w:val="Odsekzoznamu11"/>
        <w:spacing w:before="120"/>
        <w:ind w:left="0"/>
        <w:rPr>
          <w:rFonts w:asciiTheme="minorHAnsi" w:hAnsiTheme="minorHAnsi"/>
          <w:lang w:eastAsia="en-US"/>
        </w:rPr>
      </w:pPr>
      <w:r w:rsidRPr="00CF2D1E">
        <w:rPr>
          <w:rFonts w:asciiTheme="minorHAnsi" w:hAnsiTheme="minorHAnsi"/>
          <w:lang w:eastAsia="en-US"/>
        </w:rPr>
        <w:t xml:space="preserve">V prípade, ak Prijímateľ namieta skutočnosti uvedené v návrhu </w:t>
      </w:r>
      <w:r w:rsidR="006C692E" w:rsidRPr="00CF2D1E">
        <w:rPr>
          <w:rFonts w:asciiTheme="minorHAnsi" w:hAnsiTheme="minorHAnsi"/>
          <w:lang w:eastAsia="en-US"/>
        </w:rPr>
        <w:t xml:space="preserve">čiastkovej správy z kontroly/návrhu </w:t>
      </w:r>
      <w:r w:rsidRPr="00CF2D1E">
        <w:rPr>
          <w:rFonts w:asciiTheme="minorHAnsi" w:hAnsiTheme="minorHAnsi"/>
          <w:lang w:eastAsia="en-US"/>
        </w:rPr>
        <w:t xml:space="preserve">správy z kontroly,  je povinný doručiť námietky </w:t>
      </w:r>
      <w:r w:rsidR="00AB0A0C" w:rsidRPr="00CF2D1E">
        <w:rPr>
          <w:rFonts w:asciiTheme="minorHAnsi" w:hAnsiTheme="minorHAnsi"/>
          <w:lang w:eastAsia="en-US"/>
        </w:rPr>
        <w:t xml:space="preserve">RO </w:t>
      </w:r>
      <w:r w:rsidRPr="00CF2D1E">
        <w:rPr>
          <w:rFonts w:asciiTheme="minorHAnsi" w:hAnsiTheme="minorHAnsi"/>
          <w:lang w:eastAsia="en-US"/>
        </w:rPr>
        <w:t xml:space="preserve">písomne </w:t>
      </w:r>
      <w:r w:rsidRPr="00CF2D1E">
        <w:rPr>
          <w:rFonts w:asciiTheme="minorHAnsi" w:hAnsiTheme="minorHAnsi"/>
          <w:b/>
          <w:lang w:eastAsia="en-US"/>
        </w:rPr>
        <w:t>do 5 pracovných dní</w:t>
      </w:r>
      <w:r w:rsidRPr="00CF2D1E">
        <w:rPr>
          <w:rFonts w:asciiTheme="minorHAnsi" w:hAnsiTheme="minorHAnsi"/>
          <w:lang w:eastAsia="en-US"/>
        </w:rPr>
        <w:t xml:space="preserve"> odo dňa doručenia </w:t>
      </w:r>
      <w:r w:rsidRPr="00CF2D1E">
        <w:rPr>
          <w:rFonts w:asciiTheme="minorHAnsi" w:hAnsiTheme="minorHAnsi"/>
          <w:b/>
          <w:lang w:eastAsia="en-US"/>
        </w:rPr>
        <w:t xml:space="preserve">návrhu </w:t>
      </w:r>
      <w:r w:rsidR="006C692E" w:rsidRPr="00CF2D1E">
        <w:rPr>
          <w:rFonts w:asciiTheme="minorHAnsi" w:hAnsiTheme="minorHAnsi"/>
          <w:b/>
          <w:lang w:eastAsia="en-US"/>
        </w:rPr>
        <w:t xml:space="preserve">čiastkovej správy z kontroly/návrhu </w:t>
      </w:r>
      <w:r w:rsidRPr="00CF2D1E">
        <w:rPr>
          <w:rFonts w:asciiTheme="minorHAnsi" w:hAnsiTheme="minorHAnsi"/>
          <w:b/>
          <w:lang w:eastAsia="en-US"/>
        </w:rPr>
        <w:t xml:space="preserve">správy </w:t>
      </w:r>
      <w:r w:rsidRPr="00CF2D1E">
        <w:rPr>
          <w:rFonts w:asciiTheme="minorHAnsi" w:hAnsiTheme="minorHAnsi"/>
          <w:b/>
          <w:lang w:eastAsia="en-US"/>
        </w:rPr>
        <w:lastRenderedPageBreak/>
        <w:t>z</w:t>
      </w:r>
      <w:r w:rsidR="008C1A24">
        <w:rPr>
          <w:rFonts w:asciiTheme="minorHAnsi" w:hAnsiTheme="minorHAnsi"/>
          <w:b/>
          <w:lang w:eastAsia="en-US"/>
        </w:rPr>
        <w:t> </w:t>
      </w:r>
      <w:r w:rsidRPr="00CF2D1E">
        <w:rPr>
          <w:rFonts w:asciiTheme="minorHAnsi" w:hAnsiTheme="minorHAnsi"/>
          <w:b/>
          <w:lang w:eastAsia="en-US"/>
        </w:rPr>
        <w:t>kontroly</w:t>
      </w:r>
      <w:r w:rsidR="008C1A24">
        <w:rPr>
          <w:rFonts w:asciiTheme="minorHAnsi" w:hAnsiTheme="minorHAnsi"/>
          <w:b/>
          <w:lang w:eastAsia="en-US"/>
        </w:rPr>
        <w:t>,</w:t>
      </w:r>
      <w:r w:rsidR="00C229DA" w:rsidRPr="00CF2D1E">
        <w:rPr>
          <w:rFonts w:asciiTheme="minorHAnsi" w:hAnsiTheme="minorHAnsi"/>
          <w:b/>
          <w:lang w:eastAsia="en-US"/>
        </w:rPr>
        <w:t xml:space="preserve"> resp. v lehote stanovenej v</w:t>
      </w:r>
      <w:r w:rsidR="006C692E" w:rsidRPr="00CF2D1E">
        <w:rPr>
          <w:rFonts w:asciiTheme="minorHAnsi" w:hAnsiTheme="minorHAnsi"/>
          <w:b/>
          <w:lang w:eastAsia="en-US"/>
        </w:rPr>
        <w:t> </w:t>
      </w:r>
      <w:r w:rsidR="00C229DA" w:rsidRPr="00CF2D1E">
        <w:rPr>
          <w:rFonts w:asciiTheme="minorHAnsi" w:hAnsiTheme="minorHAnsi"/>
          <w:b/>
          <w:lang w:eastAsia="en-US"/>
        </w:rPr>
        <w:t>návrhu</w:t>
      </w:r>
      <w:r w:rsidR="006C692E" w:rsidRPr="00CF2D1E">
        <w:rPr>
          <w:rFonts w:asciiTheme="minorHAnsi" w:hAnsiTheme="minorHAnsi"/>
          <w:b/>
          <w:lang w:eastAsia="en-US"/>
        </w:rPr>
        <w:t xml:space="preserve"> čiastkovej správy z kontroly/návrhu</w:t>
      </w:r>
      <w:r w:rsidR="00C229DA" w:rsidRPr="00CF2D1E">
        <w:rPr>
          <w:rFonts w:asciiTheme="minorHAnsi" w:hAnsiTheme="minorHAnsi"/>
          <w:b/>
          <w:lang w:eastAsia="en-US"/>
        </w:rPr>
        <w:t xml:space="preserve"> správy</w:t>
      </w:r>
      <w:r w:rsidR="001A6289">
        <w:rPr>
          <w:rFonts w:asciiTheme="minorHAnsi" w:hAnsiTheme="minorHAnsi"/>
          <w:b/>
          <w:lang w:eastAsia="en-US"/>
        </w:rPr>
        <w:t>, ak sa RO nedohodne preukázateľne s prijímateľom inak</w:t>
      </w:r>
      <w:r w:rsidRPr="00CF2D1E">
        <w:rPr>
          <w:rFonts w:asciiTheme="minorHAnsi" w:hAnsiTheme="minorHAnsi"/>
          <w:lang w:eastAsia="en-US"/>
        </w:rPr>
        <w:t xml:space="preserve">. </w:t>
      </w:r>
    </w:p>
    <w:p w14:paraId="61AA5FBA" w14:textId="70FAB26F" w:rsidR="008207C0" w:rsidRPr="00CF2D1E" w:rsidRDefault="00C1663C" w:rsidP="00215368">
      <w:pPr>
        <w:pStyle w:val="Odsekzoznamu11"/>
        <w:spacing w:before="120"/>
        <w:ind w:left="0"/>
        <w:rPr>
          <w:rFonts w:asciiTheme="minorHAnsi" w:hAnsiTheme="minorHAnsi"/>
          <w:lang w:eastAsia="en-US"/>
        </w:rPr>
      </w:pPr>
      <w:r>
        <w:rPr>
          <w:rFonts w:asciiTheme="minorHAnsi" w:hAnsiTheme="minorHAnsi"/>
          <w:lang w:eastAsia="en-US"/>
        </w:rPr>
        <w:t xml:space="preserve">Námietky sú </w:t>
      </w:r>
      <w:r w:rsidR="0092274E">
        <w:rPr>
          <w:rFonts w:asciiTheme="minorHAnsi" w:hAnsiTheme="minorHAnsi"/>
          <w:lang w:eastAsia="en-US"/>
        </w:rPr>
        <w:t>podané</w:t>
      </w:r>
      <w:r>
        <w:rPr>
          <w:rFonts w:asciiTheme="minorHAnsi" w:hAnsiTheme="minorHAnsi"/>
          <w:lang w:eastAsia="en-US"/>
        </w:rPr>
        <w:t xml:space="preserve"> včas, ak sú odoslané do </w:t>
      </w:r>
      <w:r w:rsidR="007B711E" w:rsidRPr="004C19E9">
        <w:rPr>
          <w:rFonts w:asciiTheme="minorHAnsi" w:hAnsiTheme="minorHAnsi"/>
          <w:lang w:eastAsia="en-US"/>
        </w:rPr>
        <w:t>elektronickej schránky RO na Ústrednom portáli verejnej správy</w:t>
      </w:r>
      <w:r>
        <w:rPr>
          <w:rFonts w:asciiTheme="minorHAnsi" w:hAnsiTheme="minorHAnsi"/>
          <w:lang w:eastAsia="en-US"/>
        </w:rPr>
        <w:t xml:space="preserve"> najneskôr v posledný deň lehoty stanovenej v návrhu čiastkovej správy z kontroly/návrhu správy z kontroly</w:t>
      </w:r>
      <w:r w:rsidR="00530A6A" w:rsidRPr="004C19E9">
        <w:rPr>
          <w:rFonts w:asciiTheme="minorHAnsi" w:hAnsiTheme="minorHAnsi"/>
          <w:lang w:eastAsia="en-US"/>
        </w:rPr>
        <w:t xml:space="preserve">, </w:t>
      </w:r>
      <w:r w:rsidR="008207C0" w:rsidRPr="002B6A5B">
        <w:rPr>
          <w:rFonts w:asciiTheme="minorHAnsi" w:hAnsiTheme="minorHAnsi"/>
          <w:lang w:eastAsia="en-US"/>
        </w:rPr>
        <w:t xml:space="preserve">deň </w:t>
      </w:r>
      <w:r w:rsidR="008207C0" w:rsidRPr="00DD30CC">
        <w:rPr>
          <w:rFonts w:asciiTheme="minorHAnsi" w:hAnsiTheme="minorHAnsi"/>
          <w:lang w:eastAsia="en-US"/>
        </w:rPr>
        <w:t>osobného doručenia alebo deň odovzdania na poštovú prepravu.</w:t>
      </w:r>
      <w:r w:rsidR="008207C0" w:rsidRPr="00CF2D1E">
        <w:rPr>
          <w:rFonts w:asciiTheme="minorHAnsi" w:hAnsiTheme="minorHAnsi"/>
          <w:lang w:eastAsia="en-US"/>
        </w:rPr>
        <w:t xml:space="preserve"> </w:t>
      </w:r>
      <w:r w:rsidR="00DD30CC">
        <w:rPr>
          <w:rFonts w:asciiTheme="minorHAnsi" w:hAnsiTheme="minorHAnsi"/>
          <w:lang w:eastAsia="en-US"/>
        </w:rPr>
        <w:t xml:space="preserve">Komunikácia Prijímateľa s RO je upravená v kapitole </w:t>
      </w:r>
      <w:r w:rsidR="00DD30CC">
        <w:rPr>
          <w:rFonts w:asciiTheme="minorHAnsi" w:hAnsiTheme="minorHAnsi"/>
          <w:lang w:eastAsia="en-US"/>
        </w:rPr>
        <w:fldChar w:fldCharType="begin"/>
      </w:r>
      <w:r w:rsidR="00DD30CC">
        <w:rPr>
          <w:rFonts w:asciiTheme="minorHAnsi" w:hAnsiTheme="minorHAnsi"/>
          <w:lang w:eastAsia="en-US"/>
        </w:rPr>
        <w:instrText xml:space="preserve"> REF _Ref74130454 \r \h </w:instrText>
      </w:r>
      <w:r w:rsidR="00DD30CC">
        <w:rPr>
          <w:rFonts w:asciiTheme="minorHAnsi" w:hAnsiTheme="minorHAnsi"/>
          <w:lang w:eastAsia="en-US"/>
        </w:rPr>
      </w:r>
      <w:r w:rsidR="00DD30CC">
        <w:rPr>
          <w:rFonts w:asciiTheme="minorHAnsi" w:hAnsiTheme="minorHAnsi"/>
          <w:lang w:eastAsia="en-US"/>
        </w:rPr>
        <w:fldChar w:fldCharType="separate"/>
      </w:r>
      <w:r w:rsidR="005464DF">
        <w:rPr>
          <w:rFonts w:asciiTheme="minorHAnsi" w:hAnsiTheme="minorHAnsi"/>
          <w:lang w:eastAsia="en-US"/>
        </w:rPr>
        <w:t>3</w:t>
      </w:r>
      <w:r w:rsidR="00DD30CC">
        <w:rPr>
          <w:rFonts w:asciiTheme="minorHAnsi" w:hAnsiTheme="minorHAnsi"/>
          <w:lang w:eastAsia="en-US"/>
        </w:rPr>
        <w:fldChar w:fldCharType="end"/>
      </w:r>
      <w:r w:rsidR="00DD30CC">
        <w:rPr>
          <w:rFonts w:asciiTheme="minorHAnsi" w:hAnsiTheme="minorHAnsi"/>
          <w:lang w:eastAsia="en-US"/>
        </w:rPr>
        <w:t xml:space="preserve"> tejto Príručky.</w:t>
      </w:r>
    </w:p>
    <w:p w14:paraId="60275309" w14:textId="1B788513" w:rsidR="008207C0" w:rsidRPr="00CF2D1E" w:rsidRDefault="00AB0A0C" w:rsidP="00215368">
      <w:pPr>
        <w:pStyle w:val="Odsekzoznamu11"/>
        <w:spacing w:before="120"/>
        <w:ind w:left="0"/>
        <w:rPr>
          <w:rFonts w:asciiTheme="minorHAnsi" w:hAnsiTheme="minorHAnsi"/>
          <w:lang w:eastAsia="en-US"/>
        </w:rPr>
      </w:pPr>
      <w:r w:rsidRPr="00CF2D1E">
        <w:rPr>
          <w:rFonts w:asciiTheme="minorHAnsi" w:hAnsiTheme="minorHAnsi"/>
          <w:lang w:eastAsia="en-US"/>
        </w:rPr>
        <w:t>RO</w:t>
      </w:r>
      <w:r w:rsidR="008207C0" w:rsidRPr="00CF2D1E">
        <w:rPr>
          <w:rFonts w:asciiTheme="minorHAnsi" w:hAnsiTheme="minorHAnsi"/>
          <w:lang w:eastAsia="en-US"/>
        </w:rPr>
        <w:t xml:space="preserve"> preverí opodstatnenosť písomných námietok k zisteným nedostatkom uvedeným v návrhu </w:t>
      </w:r>
      <w:r w:rsidR="0086682F" w:rsidRPr="00CF2D1E">
        <w:rPr>
          <w:rFonts w:asciiTheme="minorHAnsi" w:hAnsiTheme="minorHAnsi"/>
          <w:lang w:eastAsia="en-US"/>
        </w:rPr>
        <w:t xml:space="preserve">čiastkovej správy z kontroly/návrhu </w:t>
      </w:r>
      <w:r w:rsidR="008207C0" w:rsidRPr="00CF2D1E">
        <w:rPr>
          <w:rFonts w:asciiTheme="minorHAnsi" w:hAnsiTheme="minorHAnsi"/>
          <w:lang w:eastAsia="en-US"/>
        </w:rPr>
        <w:t>správ</w:t>
      </w:r>
      <w:r w:rsidR="0086682F" w:rsidRPr="00CF2D1E">
        <w:rPr>
          <w:rFonts w:asciiTheme="minorHAnsi" w:hAnsiTheme="minorHAnsi"/>
          <w:lang w:eastAsia="en-US"/>
        </w:rPr>
        <w:t>y</w:t>
      </w:r>
      <w:r w:rsidR="008207C0" w:rsidRPr="00CF2D1E">
        <w:rPr>
          <w:rFonts w:asciiTheme="minorHAnsi" w:hAnsiTheme="minorHAnsi"/>
          <w:lang w:eastAsia="en-US"/>
        </w:rPr>
        <w:t xml:space="preserve"> z kontroly. </w:t>
      </w:r>
    </w:p>
    <w:p w14:paraId="5FA972C2" w14:textId="364AED2B" w:rsidR="008207C0" w:rsidRPr="00CF2D1E" w:rsidRDefault="008207C0" w:rsidP="00215368">
      <w:pPr>
        <w:spacing w:before="120"/>
        <w:rPr>
          <w:rFonts w:asciiTheme="minorHAnsi" w:hAnsiTheme="minorHAnsi"/>
        </w:rPr>
      </w:pPr>
      <w:r w:rsidRPr="00CF2D1E">
        <w:rPr>
          <w:rFonts w:asciiTheme="minorHAnsi" w:hAnsiTheme="minorHAnsi"/>
        </w:rPr>
        <w:t xml:space="preserve">V prípade, ak </w:t>
      </w:r>
      <w:r w:rsidR="00AB0A0C" w:rsidRPr="00CF2D1E">
        <w:rPr>
          <w:rFonts w:asciiTheme="minorHAnsi" w:hAnsiTheme="minorHAnsi"/>
        </w:rPr>
        <w:t xml:space="preserve">RO </w:t>
      </w:r>
      <w:r w:rsidRPr="00CF2D1E">
        <w:rPr>
          <w:rFonts w:asciiTheme="minorHAnsi" w:hAnsiTheme="minorHAnsi"/>
        </w:rPr>
        <w:t>neakceptuje námietky podané Prijímateľom, resp. Prijímateľ</w:t>
      </w:r>
      <w:r w:rsidR="002F163C">
        <w:rPr>
          <w:rFonts w:asciiTheme="minorHAnsi" w:hAnsiTheme="minorHAnsi"/>
        </w:rPr>
        <w:t xml:space="preserve"> </w:t>
      </w:r>
      <w:r w:rsidRPr="00CF2D1E">
        <w:rPr>
          <w:rFonts w:asciiTheme="minorHAnsi" w:hAnsiTheme="minorHAnsi"/>
        </w:rPr>
        <w:t xml:space="preserve">v stanovenej lehote nedoručí námietky, resp. ak Prijímateľ doručí oznámenie, že nemá námietky k návrhu </w:t>
      </w:r>
      <w:r w:rsidR="0086682F" w:rsidRPr="00CF2D1E">
        <w:rPr>
          <w:rFonts w:asciiTheme="minorHAnsi" w:hAnsiTheme="minorHAnsi"/>
        </w:rPr>
        <w:t xml:space="preserve">čiastkovej správy z kontroly/návrhu </w:t>
      </w:r>
      <w:r w:rsidRPr="00CF2D1E">
        <w:rPr>
          <w:rFonts w:asciiTheme="minorHAnsi" w:hAnsiTheme="minorHAnsi"/>
        </w:rPr>
        <w:t xml:space="preserve">správy z kontroly, </w:t>
      </w:r>
      <w:r w:rsidR="00AB0A0C" w:rsidRPr="00CF2D1E">
        <w:rPr>
          <w:rFonts w:asciiTheme="minorHAnsi" w:hAnsiTheme="minorHAnsi"/>
        </w:rPr>
        <w:t xml:space="preserve">RO </w:t>
      </w:r>
      <w:r w:rsidRPr="00CF2D1E">
        <w:rPr>
          <w:rFonts w:asciiTheme="minorHAnsi" w:hAnsiTheme="minorHAnsi"/>
        </w:rPr>
        <w:t xml:space="preserve">vypracuje a zašle </w:t>
      </w:r>
      <w:r w:rsidR="0086682F" w:rsidRPr="00CF2D1E">
        <w:rPr>
          <w:rFonts w:asciiTheme="minorHAnsi" w:hAnsiTheme="minorHAnsi"/>
        </w:rPr>
        <w:t>čiastkovú správu z kontroly/</w:t>
      </w:r>
      <w:r w:rsidRPr="00CF2D1E">
        <w:rPr>
          <w:rFonts w:asciiTheme="minorHAnsi" w:hAnsiTheme="minorHAnsi"/>
          <w:b/>
        </w:rPr>
        <w:t>správu z kontroly</w:t>
      </w:r>
      <w:r w:rsidRPr="00CF2D1E">
        <w:rPr>
          <w:rFonts w:asciiTheme="minorHAnsi" w:hAnsiTheme="minorHAnsi"/>
        </w:rPr>
        <w:t xml:space="preserve"> Prijímateľovi. </w:t>
      </w:r>
    </w:p>
    <w:p w14:paraId="02A46B4D" w14:textId="77777777" w:rsidR="008207C0" w:rsidRPr="00CF2D1E" w:rsidRDefault="008207C0" w:rsidP="00215368">
      <w:pPr>
        <w:spacing w:before="120"/>
        <w:rPr>
          <w:rFonts w:asciiTheme="minorHAnsi" w:hAnsiTheme="minorHAnsi"/>
        </w:rPr>
      </w:pPr>
      <w:r w:rsidRPr="00CF2D1E">
        <w:rPr>
          <w:rFonts w:asciiTheme="minorHAnsi" w:hAnsiTheme="minorHAnsi"/>
        </w:rPr>
        <w:t>Uvedeným nie je dotknutý riadny postup určenia a schválenia ex-</w:t>
      </w:r>
      <w:proofErr w:type="spellStart"/>
      <w:r w:rsidRPr="00CF2D1E">
        <w:rPr>
          <w:rFonts w:asciiTheme="minorHAnsi" w:hAnsiTheme="minorHAnsi"/>
        </w:rPr>
        <w:t>ante</w:t>
      </w:r>
      <w:proofErr w:type="spellEnd"/>
      <w:r w:rsidRPr="00CF2D1E">
        <w:rPr>
          <w:rFonts w:asciiTheme="minorHAnsi" w:hAnsiTheme="minorHAnsi"/>
        </w:rPr>
        <w:t xml:space="preserve"> finančnej opravy </w:t>
      </w:r>
      <w:r w:rsidR="00F46C7A" w:rsidRPr="00CF2D1E">
        <w:rPr>
          <w:rFonts w:asciiTheme="minorHAnsi" w:hAnsiTheme="minorHAnsi"/>
        </w:rPr>
        <w:br/>
      </w:r>
      <w:r w:rsidRPr="00CF2D1E">
        <w:rPr>
          <w:rFonts w:asciiTheme="minorHAnsi" w:hAnsiTheme="minorHAnsi"/>
        </w:rPr>
        <w:t>za nedostatky pri VO.</w:t>
      </w:r>
    </w:p>
    <w:p w14:paraId="78B50EE2" w14:textId="5F79B0E8"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AB0A0C" w:rsidRPr="00CF2D1E">
        <w:rPr>
          <w:rFonts w:asciiTheme="minorHAnsi" w:hAnsiTheme="minorHAnsi"/>
        </w:rPr>
        <w:t xml:space="preserve">RO </w:t>
      </w:r>
      <w:r w:rsidRPr="00CF2D1E">
        <w:rPr>
          <w:rFonts w:asciiTheme="minorHAnsi" w:hAnsiTheme="minorHAnsi"/>
        </w:rPr>
        <w:t>úplne alebo sčasti akceptuje námietky podané Prijímateľom, zohľadní tieto námietky v</w:t>
      </w:r>
      <w:r w:rsidR="0086682F" w:rsidRPr="00CF2D1E">
        <w:rPr>
          <w:rFonts w:asciiTheme="minorHAnsi" w:hAnsiTheme="minorHAnsi"/>
        </w:rPr>
        <w:t> čiastkovej správe z kontroly/</w:t>
      </w:r>
      <w:r w:rsidRPr="00CF2D1E">
        <w:rPr>
          <w:rFonts w:asciiTheme="minorHAnsi" w:hAnsiTheme="minorHAnsi"/>
        </w:rPr>
        <w:t xml:space="preserve">správe z kontroly a zašle </w:t>
      </w:r>
      <w:r w:rsidR="0086682F" w:rsidRPr="00CF2D1E">
        <w:rPr>
          <w:rFonts w:asciiTheme="minorHAnsi" w:hAnsiTheme="minorHAnsi"/>
        </w:rPr>
        <w:t>čiastkovú správu z kontroly/</w:t>
      </w:r>
      <w:r w:rsidRPr="00CF2D1E">
        <w:rPr>
          <w:rFonts w:asciiTheme="minorHAnsi" w:hAnsiTheme="minorHAnsi"/>
          <w:b/>
        </w:rPr>
        <w:t>správu z</w:t>
      </w:r>
      <w:r w:rsidR="00900245">
        <w:rPr>
          <w:rFonts w:asciiTheme="minorHAnsi" w:hAnsiTheme="minorHAnsi"/>
          <w:b/>
        </w:rPr>
        <w:t> </w:t>
      </w:r>
      <w:r w:rsidRPr="00CF2D1E">
        <w:rPr>
          <w:rFonts w:asciiTheme="minorHAnsi" w:hAnsiTheme="minorHAnsi"/>
          <w:b/>
        </w:rPr>
        <w:t>kontroly</w:t>
      </w:r>
      <w:r w:rsidRPr="00CF2D1E">
        <w:rPr>
          <w:rFonts w:asciiTheme="minorHAnsi" w:hAnsiTheme="minorHAnsi"/>
        </w:rPr>
        <w:t xml:space="preserve"> Prijímateľovi. </w:t>
      </w:r>
    </w:p>
    <w:p w14:paraId="5508F0DC"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Za moment </w:t>
      </w:r>
      <w:r w:rsidRPr="00CF2D1E">
        <w:rPr>
          <w:rFonts w:asciiTheme="minorHAnsi" w:hAnsiTheme="minorHAnsi"/>
          <w:b/>
          <w:bCs/>
        </w:rPr>
        <w:t>ukončenia kontroly</w:t>
      </w:r>
      <w:r w:rsidRPr="00CF2D1E">
        <w:rPr>
          <w:rFonts w:asciiTheme="minorHAnsi" w:hAnsiTheme="minorHAnsi"/>
        </w:rPr>
        <w:t xml:space="preserve"> je v takomto prípade považovaný </w:t>
      </w:r>
      <w:r w:rsidRPr="00CF2D1E">
        <w:rPr>
          <w:rFonts w:asciiTheme="minorHAnsi" w:hAnsiTheme="minorHAnsi"/>
          <w:b/>
          <w:bCs/>
        </w:rPr>
        <w:t>moment odoslania správy z kontroly Prijímateľovi.</w:t>
      </w:r>
    </w:p>
    <w:p w14:paraId="1CBB0180" w14:textId="123B1E1D" w:rsidR="00856BCD"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V prípade, </w:t>
      </w:r>
      <w:r w:rsidRPr="00CF2D1E">
        <w:rPr>
          <w:rFonts w:asciiTheme="minorHAnsi" w:hAnsiTheme="minorHAnsi"/>
          <w:b/>
        </w:rPr>
        <w:t>ak v rámci kontroly neboli zistené nedostatky</w:t>
      </w:r>
      <w:r w:rsidRPr="00CF2D1E">
        <w:rPr>
          <w:rFonts w:asciiTheme="minorHAnsi" w:hAnsiTheme="minorHAnsi"/>
        </w:rPr>
        <w:t xml:space="preserve">, vypracuje </w:t>
      </w:r>
      <w:r w:rsidR="00AB0A0C" w:rsidRPr="00CF2D1E">
        <w:rPr>
          <w:rFonts w:asciiTheme="minorHAnsi" w:hAnsiTheme="minorHAnsi"/>
        </w:rPr>
        <w:t xml:space="preserve">RO </w:t>
      </w:r>
      <w:r w:rsidRPr="00CF2D1E">
        <w:rPr>
          <w:rFonts w:asciiTheme="minorHAnsi" w:hAnsiTheme="minorHAnsi"/>
        </w:rPr>
        <w:t>iba</w:t>
      </w:r>
      <w:r w:rsidR="0086682F" w:rsidRPr="00CF2D1E">
        <w:rPr>
          <w:rFonts w:asciiTheme="minorHAnsi" w:hAnsiTheme="minorHAnsi"/>
        </w:rPr>
        <w:t xml:space="preserve"> čiastkovú správu z kontroly/</w:t>
      </w:r>
      <w:r w:rsidRPr="00CF2D1E">
        <w:rPr>
          <w:rFonts w:asciiTheme="minorHAnsi" w:hAnsiTheme="minorHAnsi"/>
          <w:b/>
        </w:rPr>
        <w:t>správu z kontroly</w:t>
      </w:r>
      <w:r w:rsidRPr="00CF2D1E">
        <w:rPr>
          <w:rFonts w:asciiTheme="minorHAnsi" w:hAnsiTheme="minorHAnsi"/>
        </w:rPr>
        <w:t xml:space="preserve"> a zašle ju Prijímateľovi. Momentom ukončenia kontroly je zaslanie správy z kontroly Prijímateľovi. </w:t>
      </w:r>
    </w:p>
    <w:p w14:paraId="530D02F5" w14:textId="00FEEF9E" w:rsidR="008207C0" w:rsidRPr="00CF2D1E" w:rsidRDefault="00AB0A0C" w:rsidP="00215368">
      <w:pPr>
        <w:pStyle w:val="Default"/>
        <w:spacing w:before="120"/>
        <w:jc w:val="both"/>
        <w:rPr>
          <w:rFonts w:asciiTheme="minorHAnsi" w:hAnsiTheme="minorHAnsi"/>
        </w:rPr>
      </w:pPr>
      <w:r w:rsidRPr="00CF2D1E">
        <w:rPr>
          <w:rFonts w:asciiTheme="minorHAnsi" w:hAnsiTheme="minorHAnsi"/>
        </w:rPr>
        <w:t xml:space="preserve">RO </w:t>
      </w:r>
      <w:r w:rsidR="00856BCD" w:rsidRPr="00CF2D1E">
        <w:rPr>
          <w:rFonts w:asciiTheme="minorHAnsi" w:hAnsiTheme="minorHAnsi"/>
        </w:rPr>
        <w:t xml:space="preserve">je oprávnený rozhodnúť, že kontrolu v časti deklarovaných výdavkov ukončí návrhom (čiastkovej) správy z kontroly/(čiastkovou) správou z kontroly a vo zvyšnej časti deklarovaných výdavkov (napr. z dôvodu potreby doplnenia/opravy/overenia, ktorá si vyžaduje napr. doplnenie/opravu/overenie  niektorých skutočností na mieste/overenie overenia u ďalších osôb  prebiehajúceho skúmania a pod.), bude v kontrole naďalej pokračovať až do pominutia dôvodov, ktoré bránili jej riadnemu skončeniu. </w:t>
      </w:r>
      <w:r w:rsidR="0004307F" w:rsidRPr="00CF2D1E">
        <w:rPr>
          <w:rFonts w:asciiTheme="minorHAnsi" w:hAnsiTheme="minorHAnsi"/>
        </w:rPr>
        <w:t>Zaslaním čiastkovej správy je skončená tá časť administratívnej finančnej kontroly na mieste, ktorej sa čiastková správa týka.</w:t>
      </w:r>
    </w:p>
    <w:p w14:paraId="35376572" w14:textId="4F3B32E6" w:rsidR="008207C0" w:rsidRPr="00CF2D1E" w:rsidRDefault="008207C0" w:rsidP="00215368">
      <w:pPr>
        <w:spacing w:before="120" w:after="240"/>
        <w:rPr>
          <w:rFonts w:asciiTheme="minorHAnsi" w:hAnsiTheme="minorHAnsi"/>
        </w:rPr>
      </w:pPr>
      <w:r w:rsidRPr="00CF2D1E">
        <w:rPr>
          <w:rFonts w:asciiTheme="minorHAnsi" w:hAnsiTheme="minorHAnsi"/>
        </w:rPr>
        <w:t xml:space="preserve">Ak </w:t>
      </w:r>
      <w:r w:rsidR="00AB0A0C" w:rsidRPr="00CF2D1E">
        <w:rPr>
          <w:rFonts w:asciiTheme="minorHAnsi" w:hAnsiTheme="minorHAnsi"/>
        </w:rPr>
        <w:t xml:space="preserve">RO </w:t>
      </w:r>
      <w:r w:rsidRPr="00CF2D1E">
        <w:rPr>
          <w:rFonts w:asciiTheme="minorHAnsi" w:hAnsiTheme="minorHAnsi"/>
        </w:rPr>
        <w:t xml:space="preserve">z vlastného podnetu alebo z podnetu ďalších osôb po zaslaní </w:t>
      </w:r>
      <w:r w:rsidR="0086682F" w:rsidRPr="00CF2D1E">
        <w:rPr>
          <w:rFonts w:asciiTheme="minorHAnsi" w:hAnsiTheme="minorHAnsi"/>
        </w:rPr>
        <w:t>čiastkovej správy z kontroly/</w:t>
      </w:r>
      <w:r w:rsidRPr="00CF2D1E">
        <w:rPr>
          <w:rFonts w:asciiTheme="minorHAnsi" w:hAnsiTheme="minorHAnsi"/>
        </w:rPr>
        <w:t>správy z  kontroly zistí, že skutočnosti uvedené v správe nie sú správne, vykoná novú administratívnu</w:t>
      </w:r>
      <w:r w:rsidR="0086682F" w:rsidRPr="00CF2D1E">
        <w:rPr>
          <w:rFonts w:asciiTheme="minorHAnsi" w:hAnsiTheme="minorHAnsi"/>
        </w:rPr>
        <w:t xml:space="preserve"> finančnú</w:t>
      </w:r>
      <w:r w:rsidRPr="00CF2D1E">
        <w:rPr>
          <w:rFonts w:asciiTheme="minorHAnsi" w:hAnsiTheme="minorHAnsi"/>
        </w:rPr>
        <w:t xml:space="preserve"> kontrolu. </w:t>
      </w:r>
    </w:p>
    <w:p w14:paraId="6C052DA3" w14:textId="2BB5040A" w:rsidR="001D0C08" w:rsidRPr="00CF2D1E" w:rsidRDefault="001D0C08" w:rsidP="00215368">
      <w:pPr>
        <w:spacing w:before="120" w:after="240"/>
        <w:rPr>
          <w:rFonts w:asciiTheme="minorHAnsi" w:hAnsiTheme="minorHAnsi"/>
        </w:rPr>
      </w:pPr>
      <w:r w:rsidRPr="00CF2D1E">
        <w:rPr>
          <w:rFonts w:asciiTheme="minorHAnsi" w:hAnsiTheme="minorHAnsi"/>
        </w:rPr>
        <w:t>Ak je kontrola zastavená z dôvodov hodných osobitného zreteľa</w:t>
      </w:r>
      <w:r w:rsidR="00DA2E8C">
        <w:rPr>
          <w:rStyle w:val="Odkaznapoznmkupodiarou"/>
          <w:rFonts w:asciiTheme="minorHAnsi" w:hAnsiTheme="minorHAnsi"/>
        </w:rPr>
        <w:footnoteReference w:id="53"/>
      </w:r>
      <w:r w:rsidRPr="00CF2D1E">
        <w:rPr>
          <w:rFonts w:asciiTheme="minorHAnsi" w:hAnsiTheme="minorHAnsi"/>
        </w:rPr>
        <w:t xml:space="preserve"> (§ 22 ods. 6 tretia a štvrtá vety zákona o finančnej kontrole</w:t>
      </w:r>
      <w:r w:rsidR="0071163D">
        <w:rPr>
          <w:rFonts w:asciiTheme="minorHAnsi" w:hAnsiTheme="minorHAnsi"/>
        </w:rPr>
        <w:t xml:space="preserve"> a audite</w:t>
      </w:r>
      <w:r w:rsidRPr="00CF2D1E">
        <w:rPr>
          <w:rFonts w:asciiTheme="minorHAnsi" w:hAnsiTheme="minorHAnsi"/>
        </w:rPr>
        <w:t xml:space="preserve">), kontrola je skončená vyhotovením záznamu s uvedením dôvodov jej zastavenia (záznam sa nezasiela, prijímateľovi, ak medzičasom zanikol).  </w:t>
      </w:r>
    </w:p>
    <w:p w14:paraId="293B843B" w14:textId="622D1A8D" w:rsidR="008207C0" w:rsidRPr="00CF2D1E" w:rsidRDefault="008207C0" w:rsidP="00215368">
      <w:pPr>
        <w:pStyle w:val="Nadpis3"/>
        <w:rPr>
          <w:rFonts w:asciiTheme="minorHAnsi" w:hAnsiTheme="minorHAnsi"/>
          <w:i/>
          <w:color w:val="365F91"/>
          <w:lang w:val="sk-SK"/>
        </w:rPr>
      </w:pPr>
      <w:bookmarkStart w:id="376" w:name="_Toc106134808"/>
      <w:r w:rsidRPr="00CF2D1E">
        <w:rPr>
          <w:rFonts w:asciiTheme="minorHAnsi" w:hAnsiTheme="minorHAnsi"/>
          <w:i/>
          <w:color w:val="365F91"/>
        </w:rPr>
        <w:lastRenderedPageBreak/>
        <w:t>4.6.1.1 Kontrola verejného obstarávania</w:t>
      </w:r>
      <w:r w:rsidR="009B25A2" w:rsidRPr="00CF2D1E">
        <w:rPr>
          <w:rFonts w:asciiTheme="minorHAnsi" w:hAnsiTheme="minorHAnsi"/>
          <w:i/>
          <w:color w:val="365F91"/>
          <w:lang w:val="sk-SK"/>
        </w:rPr>
        <w:t xml:space="preserve"> a obstarávania</w:t>
      </w:r>
      <w:bookmarkEnd w:id="376"/>
      <w:r w:rsidRPr="00CF2D1E">
        <w:rPr>
          <w:rFonts w:asciiTheme="minorHAnsi" w:hAnsiTheme="minorHAnsi"/>
          <w:i/>
          <w:color w:val="365F91"/>
        </w:rPr>
        <w:t xml:space="preserve"> </w:t>
      </w:r>
    </w:p>
    <w:p w14:paraId="6B4C9FA7" w14:textId="3135E2A5" w:rsidR="008207C0" w:rsidRPr="00CF2D1E" w:rsidRDefault="00AB0A0C"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 xml:space="preserve">kontroluje dodržiavanie pravidiel a princípov VO vyplývajúcich zo zmluvy o EÚ definovaných príslušnými právnymi aktmi EÚ a zo </w:t>
      </w:r>
      <w:r w:rsidR="000A4869">
        <w:rPr>
          <w:rFonts w:asciiTheme="minorHAnsi" w:hAnsiTheme="minorHAnsi"/>
        </w:rPr>
        <w:t>ZVO</w:t>
      </w:r>
      <w:r w:rsidR="008207C0" w:rsidRPr="00CF2D1E">
        <w:rPr>
          <w:rFonts w:asciiTheme="minorHAnsi" w:hAnsiTheme="minorHAnsi"/>
        </w:rPr>
        <w:t>.</w:t>
      </w:r>
      <w:r w:rsidR="009710DB" w:rsidRPr="00CF2D1E">
        <w:rPr>
          <w:rFonts w:asciiTheme="minorHAnsi" w:hAnsiTheme="minorHAnsi"/>
        </w:rPr>
        <w:t xml:space="preserve"> Kontrola verejného obstarávania, ktorej predmetom je postup zadávania zákazky, preukázateľne začatý pred nadobudnutím účinnosti </w:t>
      </w:r>
      <w:r w:rsidR="000A4869">
        <w:rPr>
          <w:rFonts w:asciiTheme="minorHAnsi" w:hAnsiTheme="minorHAnsi"/>
        </w:rPr>
        <w:t>ZVO</w:t>
      </w:r>
      <w:r w:rsidR="009710DB" w:rsidRPr="00CF2D1E">
        <w:rPr>
          <w:rFonts w:asciiTheme="minorHAnsi" w:hAnsiTheme="minorHAnsi"/>
        </w:rPr>
        <w:t>, t. j. pred 18. aprílom 2016, sa vykoná podľa Systému riadenia EŠIF, verzia 3.</w:t>
      </w:r>
    </w:p>
    <w:p w14:paraId="7595A9CC" w14:textId="7B44908E" w:rsidR="008207C0" w:rsidRPr="00CF2D1E" w:rsidRDefault="008207C0" w:rsidP="00215368">
      <w:pPr>
        <w:spacing w:before="120"/>
        <w:rPr>
          <w:rFonts w:asciiTheme="minorHAnsi" w:hAnsiTheme="minorHAnsi"/>
        </w:rPr>
      </w:pPr>
      <w:r w:rsidRPr="00CF2D1E">
        <w:rPr>
          <w:rFonts w:asciiTheme="minorHAnsi" w:hAnsiTheme="minorHAnsi"/>
        </w:rPr>
        <w:t xml:space="preserve">Činnosťou </w:t>
      </w:r>
      <w:r w:rsidR="00AB0A0C" w:rsidRPr="00CF2D1E">
        <w:rPr>
          <w:rFonts w:asciiTheme="minorHAnsi" w:hAnsiTheme="minorHAnsi"/>
        </w:rPr>
        <w:t xml:space="preserve">RO </w:t>
      </w:r>
      <w:r w:rsidRPr="00CF2D1E">
        <w:rPr>
          <w:rFonts w:asciiTheme="minorHAnsi" w:hAnsiTheme="minorHAnsi"/>
        </w:rPr>
        <w:t xml:space="preserve">nie je dotknutá výlučná a konečná zodpovednosť Prijímateľa ako verejného obstarávateľa, obstarávateľa alebo osoby podľa § </w:t>
      </w:r>
      <w:r w:rsidR="00894772" w:rsidRPr="00CF2D1E">
        <w:rPr>
          <w:rFonts w:asciiTheme="minorHAnsi" w:hAnsiTheme="minorHAnsi"/>
        </w:rPr>
        <w:t xml:space="preserve">8 </w:t>
      </w:r>
      <w:r w:rsidR="000A4869">
        <w:rPr>
          <w:rFonts w:asciiTheme="minorHAnsi" w:hAnsiTheme="minorHAnsi"/>
        </w:rPr>
        <w:t>ZVO</w:t>
      </w:r>
      <w:r w:rsidRPr="00CF2D1E">
        <w:rPr>
          <w:rFonts w:asciiTheme="minorHAnsi" w:hAnsiTheme="minorHAnsi"/>
        </w:rPr>
        <w:t xml:space="preserve"> (ďalej len „obstarávateľ“) za vykonanie VO pri dodržaní všeobecne záväzných právnych predpisov SR a EÚ, základných princípov VO a </w:t>
      </w:r>
      <w:r w:rsidR="002C72C0">
        <w:rPr>
          <w:rFonts w:asciiTheme="minorHAnsi" w:hAnsiTheme="minorHAnsi"/>
        </w:rPr>
        <w:t>z</w:t>
      </w:r>
      <w:r w:rsidR="002C72C0" w:rsidRPr="00CF2D1E">
        <w:rPr>
          <w:rFonts w:asciiTheme="minorHAnsi" w:hAnsiTheme="minorHAnsi"/>
        </w:rPr>
        <w:t xml:space="preserve">mluvy </w:t>
      </w:r>
      <w:r w:rsidRPr="00CF2D1E">
        <w:rPr>
          <w:rFonts w:asciiTheme="minorHAnsi" w:hAnsiTheme="minorHAnsi"/>
        </w:rPr>
        <w:t>o  NFP.</w:t>
      </w:r>
    </w:p>
    <w:p w14:paraId="445857A6" w14:textId="106A95C5" w:rsidR="008D652F" w:rsidRPr="00CF2D1E" w:rsidRDefault="00AB0A0C" w:rsidP="00215368">
      <w:pPr>
        <w:spacing w:before="120"/>
        <w:rPr>
          <w:rFonts w:asciiTheme="minorHAnsi" w:hAnsiTheme="minorHAnsi"/>
        </w:rPr>
      </w:pPr>
      <w:r w:rsidRPr="00CF2D1E">
        <w:rPr>
          <w:rFonts w:asciiTheme="minorHAnsi" w:hAnsiTheme="minorHAnsi"/>
        </w:rPr>
        <w:t xml:space="preserve">RO </w:t>
      </w:r>
      <w:r w:rsidR="008D652F" w:rsidRPr="00CF2D1E">
        <w:rPr>
          <w:rFonts w:asciiTheme="minorHAnsi" w:hAnsiTheme="minorHAnsi"/>
        </w:rPr>
        <w:t xml:space="preserve">aj v prípadoch, kedy zadávanie zákaziek na dodanie tovarov, prác alebo služieb nespadá pod </w:t>
      </w:r>
      <w:r w:rsidR="000A4869">
        <w:rPr>
          <w:rFonts w:asciiTheme="minorHAnsi" w:hAnsiTheme="minorHAnsi"/>
        </w:rPr>
        <w:t>ZVO</w:t>
      </w:r>
      <w:r w:rsidR="008D652F" w:rsidRPr="00CF2D1E">
        <w:rPr>
          <w:rFonts w:asciiTheme="minorHAnsi" w:hAnsiTheme="minorHAnsi"/>
        </w:rPr>
        <w:t xml:space="preserve">, kontroluje, či je postup pri ich obstarávaní v súlade </w:t>
      </w:r>
      <w:r w:rsidR="001F3DB7" w:rsidRPr="00CF2D1E">
        <w:rPr>
          <w:rFonts w:asciiTheme="minorHAnsi" w:hAnsiTheme="minorHAnsi"/>
        </w:rPr>
        <w:t>s MP CKO č. 12.</w:t>
      </w:r>
    </w:p>
    <w:p w14:paraId="099FF91D" w14:textId="289820B2" w:rsidR="008207C0" w:rsidRPr="00CF2D1E" w:rsidRDefault="008207C0" w:rsidP="00CF2D1E">
      <w:pPr>
        <w:autoSpaceDE w:val="0"/>
        <w:autoSpaceDN w:val="0"/>
        <w:adjustRightInd w:val="0"/>
        <w:spacing w:before="120"/>
        <w:rPr>
          <w:rFonts w:asciiTheme="minorHAnsi" w:hAnsiTheme="minorHAnsi"/>
        </w:rPr>
      </w:pPr>
      <w:r w:rsidRPr="00CF2D1E">
        <w:rPr>
          <w:rFonts w:asciiTheme="minorHAnsi" w:hAnsiTheme="minorHAnsi"/>
        </w:rPr>
        <w:t>Samotný výkon kontroly VO</w:t>
      </w:r>
      <w:r w:rsidR="00894772" w:rsidRPr="00CF2D1E">
        <w:rPr>
          <w:rFonts w:asciiTheme="minorHAnsi" w:hAnsiTheme="minorHAnsi"/>
        </w:rPr>
        <w:t xml:space="preserve"> a rozsah predkladanej dokumentácie </w:t>
      </w:r>
      <w:r w:rsidR="00CC42FD" w:rsidRPr="00CF2D1E">
        <w:rPr>
          <w:rFonts w:asciiTheme="minorHAnsi" w:hAnsiTheme="minorHAnsi"/>
        </w:rPr>
        <w:t>P</w:t>
      </w:r>
      <w:r w:rsidR="00894772" w:rsidRPr="00CF2D1E">
        <w:rPr>
          <w:rFonts w:asciiTheme="minorHAnsi" w:hAnsiTheme="minorHAnsi"/>
        </w:rPr>
        <w:t>rijímateľom</w:t>
      </w:r>
      <w:r w:rsidRPr="00CF2D1E">
        <w:rPr>
          <w:rFonts w:asciiTheme="minorHAnsi" w:hAnsiTheme="minorHAnsi"/>
        </w:rPr>
        <w:t xml:space="preserve"> je špecifikovaný v „</w:t>
      </w:r>
      <w:r w:rsidR="00514CB5">
        <w:rPr>
          <w:rFonts w:asciiTheme="minorHAnsi" w:hAnsiTheme="minorHAnsi"/>
        </w:rPr>
        <w:t xml:space="preserve">Jednotnej príručke </w:t>
      </w:r>
      <w:r w:rsidR="00FB4D59">
        <w:rPr>
          <w:rFonts w:asciiTheme="minorHAnsi" w:hAnsiTheme="minorHAnsi"/>
        </w:rPr>
        <w:t>pre žiadateľov/prijímateľov k procesu a kontrole verejného obstarávania/obstarávania</w:t>
      </w:r>
      <w:r w:rsidR="00FB4D59" w:rsidRPr="00CF2D1E">
        <w:rPr>
          <w:rFonts w:asciiTheme="minorHAnsi" w:hAnsiTheme="minorHAnsi"/>
        </w:rPr>
        <w:t>“</w:t>
      </w:r>
      <w:r w:rsidR="00FB4D59">
        <w:rPr>
          <w:rFonts w:asciiTheme="minorHAnsi" w:hAnsiTheme="minorHAnsi"/>
        </w:rPr>
        <w:t xml:space="preserve"> vydanej CKO (príručka je zverejnená</w:t>
      </w:r>
      <w:r w:rsidR="00FB4D59" w:rsidRPr="00CF2D1E">
        <w:rPr>
          <w:rFonts w:asciiTheme="minorHAnsi" w:hAnsiTheme="minorHAnsi"/>
        </w:rPr>
        <w:t xml:space="preserve"> na webovom sídle </w:t>
      </w:r>
      <w:hyperlink r:id="rId27" w:history="1">
        <w:r w:rsidR="00FB4D59" w:rsidRPr="00B135BD">
          <w:rPr>
            <w:rStyle w:val="Hypertextovprepojenie"/>
            <w:rFonts w:asciiTheme="minorHAnsi" w:hAnsiTheme="minorHAnsi"/>
          </w:rPr>
          <w:t>https://www.partnerskadohoda.gov.sk/zakladne-dokumenty/</w:t>
        </w:r>
      </w:hyperlink>
      <w:r w:rsidR="00FB4D59">
        <w:rPr>
          <w:rFonts w:asciiTheme="minorHAnsi" w:hAnsiTheme="minorHAnsi"/>
        </w:rPr>
        <w:t>)</w:t>
      </w:r>
      <w:r w:rsidR="00FB4D59" w:rsidRPr="00CF2D1E">
        <w:rPr>
          <w:rFonts w:asciiTheme="minorHAnsi" w:hAnsiTheme="minorHAnsi"/>
        </w:rPr>
        <w:t>.</w:t>
      </w:r>
    </w:p>
    <w:p w14:paraId="592486B4" w14:textId="77777777" w:rsidR="008207C0" w:rsidRPr="00CF2D1E" w:rsidRDefault="008207C0" w:rsidP="00215368">
      <w:pPr>
        <w:pStyle w:val="Nadpis3"/>
        <w:rPr>
          <w:rFonts w:asciiTheme="minorHAnsi" w:hAnsiTheme="minorHAnsi"/>
          <w:i/>
          <w:color w:val="365F91"/>
        </w:rPr>
      </w:pPr>
      <w:bookmarkStart w:id="377" w:name="_Toc106134809"/>
      <w:r w:rsidRPr="00CF2D1E">
        <w:rPr>
          <w:rFonts w:asciiTheme="minorHAnsi" w:hAnsiTheme="minorHAnsi"/>
          <w:i/>
          <w:color w:val="365F91"/>
        </w:rPr>
        <w:t>4.6.1.2 Kontrola žiadosti o platbu</w:t>
      </w:r>
      <w:bookmarkEnd w:id="377"/>
    </w:p>
    <w:p w14:paraId="695097EE" w14:textId="70EC02E9" w:rsidR="008207C0" w:rsidRPr="00CF2D1E" w:rsidRDefault="008207C0" w:rsidP="00215368">
      <w:pPr>
        <w:rPr>
          <w:rFonts w:asciiTheme="minorHAnsi" w:hAnsiTheme="minorHAnsi"/>
        </w:rPr>
      </w:pPr>
      <w:r w:rsidRPr="00CF2D1E">
        <w:rPr>
          <w:rFonts w:asciiTheme="minorHAnsi" w:hAnsiTheme="minorHAnsi"/>
        </w:rPr>
        <w:t>Postup kontroly žiadosti o platbu je uvedený v kapitole 4.3.3 Žiadosť o platbu tejto Príručky.</w:t>
      </w:r>
      <w:r w:rsidR="00C07003">
        <w:rPr>
          <w:rFonts w:asciiTheme="minorHAnsi" w:hAnsiTheme="minorHAnsi"/>
        </w:rPr>
        <w:t xml:space="preserve"> RO </w:t>
      </w:r>
      <w:r w:rsidR="001E7B8E">
        <w:rPr>
          <w:rFonts w:asciiTheme="minorHAnsi" w:hAnsiTheme="minorHAnsi"/>
        </w:rPr>
        <w:t xml:space="preserve">komunikuje </w:t>
      </w:r>
      <w:r w:rsidR="00924E67">
        <w:rPr>
          <w:rFonts w:asciiTheme="minorHAnsi" w:hAnsiTheme="minorHAnsi"/>
        </w:rPr>
        <w:t xml:space="preserve">počas kontroly </w:t>
      </w:r>
      <w:r w:rsidR="001E7B8E">
        <w:rPr>
          <w:rFonts w:asciiTheme="minorHAnsi" w:hAnsiTheme="minorHAnsi"/>
        </w:rPr>
        <w:t>s Prijímateľom najmä elektronicky</w:t>
      </w:r>
      <w:r w:rsidR="005B6C57">
        <w:rPr>
          <w:rFonts w:asciiTheme="minorHAnsi" w:hAnsiTheme="minorHAnsi"/>
        </w:rPr>
        <w:t xml:space="preserve">. Podrobnosti komunikácie medzi RO a Prijímateľom sú uvedené v </w:t>
      </w:r>
      <w:r w:rsidR="001E7B8E">
        <w:rPr>
          <w:rFonts w:asciiTheme="minorHAnsi" w:hAnsiTheme="minorHAnsi"/>
        </w:rPr>
        <w:t>kapito</w:t>
      </w:r>
      <w:r w:rsidR="005B6C57">
        <w:rPr>
          <w:rFonts w:asciiTheme="minorHAnsi" w:hAnsiTheme="minorHAnsi"/>
        </w:rPr>
        <w:t>le</w:t>
      </w:r>
      <w:r w:rsidR="001E7B8E">
        <w:rPr>
          <w:rFonts w:asciiTheme="minorHAnsi" w:hAnsiTheme="minorHAnsi"/>
        </w:rPr>
        <w:t xml:space="preserve"> </w:t>
      </w:r>
      <w:r w:rsidR="001E7B8E">
        <w:rPr>
          <w:rFonts w:asciiTheme="minorHAnsi" w:hAnsiTheme="minorHAnsi"/>
        </w:rPr>
        <w:fldChar w:fldCharType="begin"/>
      </w:r>
      <w:r w:rsidR="001E7B8E">
        <w:rPr>
          <w:rFonts w:asciiTheme="minorHAnsi" w:hAnsiTheme="minorHAnsi"/>
        </w:rPr>
        <w:instrText xml:space="preserve"> REF _Ref74130454 \r \h </w:instrText>
      </w:r>
      <w:r w:rsidR="001E7B8E">
        <w:rPr>
          <w:rFonts w:asciiTheme="minorHAnsi" w:hAnsiTheme="minorHAnsi"/>
        </w:rPr>
      </w:r>
      <w:r w:rsidR="001E7B8E">
        <w:rPr>
          <w:rFonts w:asciiTheme="minorHAnsi" w:hAnsiTheme="minorHAnsi"/>
        </w:rPr>
        <w:fldChar w:fldCharType="separate"/>
      </w:r>
      <w:r w:rsidR="005464DF">
        <w:rPr>
          <w:rFonts w:asciiTheme="minorHAnsi" w:hAnsiTheme="minorHAnsi"/>
        </w:rPr>
        <w:t>3</w:t>
      </w:r>
      <w:r w:rsidR="001E7B8E">
        <w:rPr>
          <w:rFonts w:asciiTheme="minorHAnsi" w:hAnsiTheme="minorHAnsi"/>
        </w:rPr>
        <w:fldChar w:fldCharType="end"/>
      </w:r>
      <w:r w:rsidR="00924E67">
        <w:rPr>
          <w:rFonts w:asciiTheme="minorHAnsi" w:hAnsiTheme="minorHAnsi"/>
        </w:rPr>
        <w:t xml:space="preserve">. </w:t>
      </w:r>
    </w:p>
    <w:p w14:paraId="53E17EEB" w14:textId="67D5B906" w:rsidR="008207C0" w:rsidRPr="00CF2D1E" w:rsidRDefault="008207C0" w:rsidP="00215368">
      <w:pPr>
        <w:pStyle w:val="Nadpis3"/>
        <w:rPr>
          <w:rFonts w:asciiTheme="minorHAnsi" w:hAnsiTheme="minorHAnsi"/>
          <w:color w:val="365F91"/>
        </w:rPr>
      </w:pPr>
      <w:bookmarkStart w:id="378" w:name="_Toc106134810"/>
      <w:r w:rsidRPr="00CF2D1E">
        <w:rPr>
          <w:rFonts w:asciiTheme="minorHAnsi" w:hAnsiTheme="minorHAnsi"/>
          <w:color w:val="365F91"/>
        </w:rPr>
        <w:t xml:space="preserve">4.6.2 </w:t>
      </w:r>
      <w:r w:rsidR="00167370" w:rsidRPr="00CF2D1E">
        <w:rPr>
          <w:rFonts w:asciiTheme="minorHAnsi" w:hAnsiTheme="minorHAnsi"/>
          <w:color w:val="365F91"/>
          <w:lang w:val="sk-SK"/>
        </w:rPr>
        <w:t xml:space="preserve">Finančná </w:t>
      </w:r>
      <w:r w:rsidR="002F163C" w:rsidRPr="002F163C">
        <w:rPr>
          <w:rFonts w:asciiTheme="minorHAnsi" w:hAnsiTheme="minorHAnsi"/>
          <w:color w:val="365F91"/>
        </w:rPr>
        <w:t>kontrola</w:t>
      </w:r>
      <w:r w:rsidRPr="00CF2D1E">
        <w:rPr>
          <w:rFonts w:asciiTheme="minorHAnsi" w:hAnsiTheme="minorHAnsi"/>
          <w:color w:val="365F91"/>
        </w:rPr>
        <w:t xml:space="preserve"> na mieste</w:t>
      </w:r>
      <w:bookmarkEnd w:id="378"/>
    </w:p>
    <w:p w14:paraId="51667C96" w14:textId="72E3A67F" w:rsidR="00A93D8B" w:rsidRPr="00CF2D1E" w:rsidRDefault="008207C0" w:rsidP="00215368">
      <w:pPr>
        <w:pStyle w:val="Default"/>
        <w:spacing w:before="120" w:after="120"/>
        <w:jc w:val="both"/>
        <w:rPr>
          <w:rFonts w:asciiTheme="minorHAnsi" w:hAnsiTheme="minorHAnsi"/>
        </w:rPr>
      </w:pPr>
      <w:r w:rsidRPr="00CF2D1E">
        <w:rPr>
          <w:rFonts w:asciiTheme="minorHAnsi" w:hAnsiTheme="minorHAnsi"/>
        </w:rPr>
        <w:t xml:space="preserve">Hlavným cieľom </w:t>
      </w:r>
      <w:r w:rsidR="00AB0A0C" w:rsidRPr="00CF2D1E">
        <w:rPr>
          <w:rFonts w:asciiTheme="minorHAnsi" w:hAnsiTheme="minorHAnsi"/>
        </w:rPr>
        <w:t>FK/M</w:t>
      </w:r>
      <w:r w:rsidRPr="00CF2D1E">
        <w:rPr>
          <w:rFonts w:asciiTheme="minorHAnsi" w:hAnsiTheme="minorHAnsi"/>
        </w:rPr>
        <w:t xml:space="preserve">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CF2D1E">
        <w:rPr>
          <w:rFonts w:asciiTheme="minorHAnsi" w:hAnsiTheme="minorHAnsi"/>
        </w:rPr>
        <w:t>ŽoP</w:t>
      </w:r>
      <w:proofErr w:type="spellEnd"/>
      <w:r w:rsidRPr="00CF2D1E">
        <w:rPr>
          <w:rFonts w:asciiTheme="minorHAnsi" w:hAnsiTheme="minorHAnsi"/>
        </w:rPr>
        <w:t xml:space="preserve">, k legislatíve EÚ a SR, k </w:t>
      </w:r>
      <w:r w:rsidR="00650D12">
        <w:rPr>
          <w:rFonts w:asciiTheme="minorHAnsi" w:hAnsiTheme="minorHAnsi"/>
        </w:rPr>
        <w:t>z</w:t>
      </w:r>
      <w:r w:rsidR="00650D12" w:rsidRPr="00CF2D1E">
        <w:rPr>
          <w:rFonts w:asciiTheme="minorHAnsi" w:hAnsiTheme="minorHAnsi"/>
        </w:rPr>
        <w:t xml:space="preserve">mluve </w:t>
      </w:r>
      <w:r w:rsidRPr="00CF2D1E">
        <w:rPr>
          <w:rFonts w:asciiTheme="minorHAnsi" w:hAnsiTheme="minorHAnsi"/>
        </w:rPr>
        <w:t xml:space="preserve">o NFP ako aj overenie ďalších skutočností súvisiacich s implementáciou projektu a plnením podmienok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(napr. účtovníctvo Prijímateľa, archivácia dokumentácie), v závislosti od predmetu kontroly. </w:t>
      </w:r>
    </w:p>
    <w:p w14:paraId="7E051D85" w14:textId="70E05EEB" w:rsidR="00A93D8B" w:rsidRPr="00CF2D1E" w:rsidRDefault="00AB0A0C" w:rsidP="00215368">
      <w:pPr>
        <w:pStyle w:val="Default"/>
        <w:spacing w:before="120" w:after="120"/>
        <w:jc w:val="both"/>
        <w:rPr>
          <w:rFonts w:asciiTheme="minorHAnsi" w:hAnsiTheme="minorHAnsi"/>
        </w:rPr>
      </w:pPr>
      <w:r w:rsidRPr="00CF2D1E">
        <w:rPr>
          <w:rFonts w:asciiTheme="minorHAnsi" w:hAnsiTheme="minorHAnsi"/>
        </w:rPr>
        <w:t xml:space="preserve">RO </w:t>
      </w:r>
      <w:r w:rsidR="00A93D8B" w:rsidRPr="00CF2D1E">
        <w:rPr>
          <w:rFonts w:asciiTheme="minorHAnsi" w:hAnsiTheme="minorHAnsi"/>
        </w:rPr>
        <w:t xml:space="preserve">povinne vykonáva </w:t>
      </w:r>
      <w:r w:rsidRPr="00CF2D1E">
        <w:rPr>
          <w:rFonts w:asciiTheme="minorHAnsi" w:hAnsiTheme="minorHAnsi"/>
        </w:rPr>
        <w:t>FK/M</w:t>
      </w:r>
      <w:r w:rsidR="00A93D8B" w:rsidRPr="00CF2D1E">
        <w:rPr>
          <w:rFonts w:asciiTheme="minorHAnsi" w:hAnsiTheme="minorHAnsi"/>
        </w:rPr>
        <w:t xml:space="preserve"> minimálne jedenkrát počas realizácie projektu. V prípade existencie partnerov prijímateľa je </w:t>
      </w:r>
      <w:r w:rsidRPr="00CF2D1E">
        <w:rPr>
          <w:rFonts w:asciiTheme="minorHAnsi" w:hAnsiTheme="minorHAnsi"/>
        </w:rPr>
        <w:t xml:space="preserve">RO </w:t>
      </w:r>
      <w:r w:rsidR="00A93D8B" w:rsidRPr="00CF2D1E">
        <w:rPr>
          <w:rFonts w:asciiTheme="minorHAnsi" w:hAnsiTheme="minorHAnsi"/>
        </w:rPr>
        <w:t xml:space="preserve">povinný vykonať predmetnú kontrolu u každého z nich v závislosti od cieľov a zamerania </w:t>
      </w:r>
      <w:r w:rsidRPr="00CF2D1E">
        <w:rPr>
          <w:rFonts w:asciiTheme="minorHAnsi" w:hAnsiTheme="minorHAnsi"/>
        </w:rPr>
        <w:t>FK/M</w:t>
      </w:r>
      <w:r w:rsidR="00A93D8B" w:rsidRPr="00CF2D1E">
        <w:rPr>
          <w:rFonts w:asciiTheme="minorHAnsi" w:hAnsiTheme="minorHAnsi"/>
        </w:rPr>
        <w:t>.</w:t>
      </w:r>
    </w:p>
    <w:p w14:paraId="3A34CF86" w14:textId="1315E4CC" w:rsidR="00AB0A0C" w:rsidRPr="00CF2D1E" w:rsidRDefault="00AB0A0C" w:rsidP="00215368">
      <w:pPr>
        <w:pStyle w:val="Default"/>
        <w:spacing w:before="120" w:after="120"/>
        <w:jc w:val="both"/>
        <w:rPr>
          <w:rFonts w:asciiTheme="minorHAnsi" w:hAnsiTheme="minorHAnsi"/>
        </w:rPr>
      </w:pPr>
      <w:r w:rsidRPr="00CF2D1E">
        <w:rPr>
          <w:rFonts w:asciiTheme="minorHAnsi" w:hAnsiTheme="minorHAnsi"/>
        </w:rPr>
        <w:t xml:space="preserve">RO počas mimoriadneho stavu nevykonáva FK/M. V prípade, ak bola FK/M na projekte už vykonaná, PM z dôvodov mimoriadnej situácie nevykoná ďalšiu FK/M. Tam kde FK/M ešte nebola vykonaná, RO môže potrebné skutočnosti vykonať formou AFK </w:t>
      </w:r>
      <w:proofErr w:type="spellStart"/>
      <w:r w:rsidRPr="00CF2D1E">
        <w:rPr>
          <w:rFonts w:asciiTheme="minorHAnsi" w:hAnsiTheme="minorHAnsi"/>
        </w:rPr>
        <w:t>ŽoP</w:t>
      </w:r>
      <w:proofErr w:type="spellEnd"/>
      <w:r w:rsidRPr="00CF2D1E">
        <w:rPr>
          <w:rFonts w:asciiTheme="minorHAnsi" w:hAnsiTheme="minorHAnsi"/>
        </w:rPr>
        <w:t xml:space="preserve">, a to dodatočným vyžiadaním dokumentácie. V prípade podozrenia z podvodu alebo inej nezrovnalosti zistenej pri výkone AFK </w:t>
      </w:r>
      <w:proofErr w:type="spellStart"/>
      <w:r w:rsidRPr="00CF2D1E">
        <w:rPr>
          <w:rFonts w:asciiTheme="minorHAnsi" w:hAnsiTheme="minorHAnsi"/>
        </w:rPr>
        <w:t>ŽoP</w:t>
      </w:r>
      <w:proofErr w:type="spellEnd"/>
      <w:r w:rsidRPr="00CF2D1E">
        <w:rPr>
          <w:rFonts w:asciiTheme="minorHAnsi" w:hAnsiTheme="minorHAnsi"/>
        </w:rPr>
        <w:t xml:space="preserve">, RO využije inštitút overenia si týchto skutočností formou žiadosti o poskytnutie súčinnosti tretích osôb podľa zákona </w:t>
      </w:r>
      <w:r w:rsidR="00C2459F">
        <w:rPr>
          <w:rFonts w:asciiTheme="minorHAnsi" w:hAnsiTheme="minorHAnsi"/>
        </w:rPr>
        <w:t>o finančnej kontrole a audite</w:t>
      </w:r>
      <w:r w:rsidRPr="00CF2D1E">
        <w:rPr>
          <w:rFonts w:asciiTheme="minorHAnsi" w:hAnsiTheme="minorHAnsi"/>
        </w:rPr>
        <w:t>, a to vyžiadaním dokumentov alebo písomného vyjadrenia.</w:t>
      </w:r>
    </w:p>
    <w:p w14:paraId="78A9C730" w14:textId="61F66DC4" w:rsidR="008207C0" w:rsidRPr="00CF2D1E" w:rsidRDefault="008207C0" w:rsidP="00215368">
      <w:pPr>
        <w:pStyle w:val="Default"/>
        <w:spacing w:before="120"/>
        <w:jc w:val="both"/>
        <w:rPr>
          <w:rFonts w:asciiTheme="minorHAnsi" w:hAnsiTheme="minorHAnsi"/>
          <w:color w:val="auto"/>
        </w:rPr>
      </w:pPr>
      <w:r w:rsidRPr="00CF2D1E">
        <w:rPr>
          <w:rFonts w:asciiTheme="minorHAnsi" w:hAnsiTheme="minorHAnsi"/>
        </w:rPr>
        <w:t xml:space="preserve">Predmetom </w:t>
      </w:r>
      <w:r w:rsidR="00AB0A0C" w:rsidRPr="00CF2D1E">
        <w:rPr>
          <w:rFonts w:asciiTheme="minorHAnsi" w:hAnsiTheme="minorHAnsi"/>
        </w:rPr>
        <w:t>FK/M</w:t>
      </w:r>
      <w:r w:rsidRPr="00CF2D1E">
        <w:rPr>
          <w:rFonts w:asciiTheme="minorHAnsi" w:hAnsiTheme="minorHAnsi"/>
        </w:rPr>
        <w:t xml:space="preserve"> môžu byť všetky skutočnosti súvisiace s implementáciou projektu a plnením podmienok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napríklad: </w:t>
      </w:r>
    </w:p>
    <w:p w14:paraId="244B75AC" w14:textId="6EC64881"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skutočného dodania tovarov, poskytnutia služieb alebo vykonania prác deklarovaných na faktúrach a iných relevantných dokladoch, ktoré predložil Prijímateľ Poskytovateľovi ako podpornú dokumentáciu k d</w:t>
      </w:r>
      <w:r w:rsidR="007F3028">
        <w:rPr>
          <w:rFonts w:asciiTheme="minorHAnsi" w:hAnsiTheme="minorHAnsi"/>
        </w:rPr>
        <w:t xml:space="preserve">eklarovaným výdavkom uvedeným </w:t>
      </w:r>
      <w:r w:rsidR="007F3028">
        <w:rPr>
          <w:rFonts w:asciiTheme="minorHAnsi" w:hAnsiTheme="minorHAnsi"/>
        </w:rPr>
        <w:lastRenderedPageBreak/>
        <w:t>v </w:t>
      </w:r>
      <w:proofErr w:type="spellStart"/>
      <w:r w:rsidRPr="007F3028">
        <w:rPr>
          <w:rFonts w:asciiTheme="minorHAnsi" w:hAnsiTheme="minorHAnsi"/>
        </w:rPr>
        <w:t>ŽoP</w:t>
      </w:r>
      <w:proofErr w:type="spellEnd"/>
      <w:r w:rsidRPr="007F3028">
        <w:rPr>
          <w:rFonts w:asciiTheme="minorHAnsi" w:hAnsiTheme="minorHAnsi"/>
        </w:rPr>
        <w:t xml:space="preserve"> (ďalej aj „skutočné dodanie tovarov, poskytnutie služieb alebo vykonanie prác“). V rámci uvedeného sa overujú aj originály dokladov, ktoré nie sú súčasťou dokumentácie k projektu sústredenej u </w:t>
      </w:r>
      <w:r w:rsidR="00AB0A0C" w:rsidRPr="007F3028">
        <w:rPr>
          <w:rFonts w:asciiTheme="minorHAnsi" w:hAnsiTheme="minorHAnsi"/>
        </w:rPr>
        <w:t>RO</w:t>
      </w:r>
      <w:r w:rsidRPr="00CF2D1E">
        <w:rPr>
          <w:rFonts w:asciiTheme="minorHAnsi" w:hAnsiTheme="minorHAnsi"/>
        </w:rPr>
        <w:t>.</w:t>
      </w:r>
      <w:r w:rsidR="00942FB8" w:rsidRPr="00CF2D1E">
        <w:rPr>
          <w:rFonts w:asciiTheme="minorHAnsi" w:hAnsiTheme="minorHAnsi"/>
        </w:rPr>
        <w:t xml:space="preserve"> </w:t>
      </w:r>
      <w:r w:rsidRPr="00CF2D1E">
        <w:rPr>
          <w:rFonts w:asciiTheme="minorHAnsi" w:hAnsiTheme="minorHAnsi"/>
        </w:rPr>
        <w:t>Pri sumarizačných hárkoch sú to účtovné doklady, ktoré boli zahrnuté do sumarizačných hárkov, resp. zoznamov výdavkov. Pri dodávke tovaru sú to inventarizačné čísla nadobudnutého tovaru, identifikačné číslo tovaru, dodacie listy a účtovné záznamy</w:t>
      </w:r>
      <w:r w:rsidR="007F3028">
        <w:rPr>
          <w:rFonts w:asciiTheme="minorHAnsi" w:hAnsiTheme="minorHAnsi"/>
        </w:rPr>
        <w:t>;</w:t>
      </w:r>
    </w:p>
    <w:p w14:paraId="7DEE1D6C" w14:textId="47D86A2F"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realizácie aktivít v zmysle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o NFP;</w:t>
      </w:r>
    </w:p>
    <w:p w14:paraId="32EBC58D" w14:textId="2A85EFA6"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súladu realizácie projektu so </w:t>
      </w:r>
      <w:r w:rsidR="00650D12">
        <w:rPr>
          <w:rFonts w:asciiTheme="minorHAnsi" w:hAnsiTheme="minorHAnsi"/>
        </w:rPr>
        <w:t>z</w:t>
      </w:r>
      <w:r w:rsidR="00650D12" w:rsidRPr="00CF2D1E">
        <w:rPr>
          <w:rFonts w:asciiTheme="minorHAnsi" w:hAnsiTheme="minorHAnsi"/>
        </w:rPr>
        <w:t xml:space="preserve">mluvou </w:t>
      </w:r>
      <w:r w:rsidRPr="00CF2D1E">
        <w:rPr>
          <w:rFonts w:asciiTheme="minorHAnsi" w:hAnsiTheme="minorHAnsi"/>
        </w:rPr>
        <w:t xml:space="preserve">o  NFP (výstupmi projektu vyjadrenými merateľnými ukazovateľmi, rozpočtom, harmonogramom realizácie aktivít projektu a pod.), príp. kontrola plnenia ďalších podmienok uvedených v </w:t>
      </w:r>
      <w:r w:rsidR="00650D12">
        <w:rPr>
          <w:rFonts w:asciiTheme="minorHAnsi" w:hAnsiTheme="minorHAnsi"/>
        </w:rPr>
        <w:t>z</w:t>
      </w:r>
      <w:r w:rsidR="00650D12" w:rsidRPr="00CF2D1E">
        <w:rPr>
          <w:rFonts w:asciiTheme="minorHAnsi" w:hAnsiTheme="minorHAnsi"/>
        </w:rPr>
        <w:t xml:space="preserve">mluve </w:t>
      </w:r>
      <w:r w:rsidRPr="00CF2D1E">
        <w:rPr>
          <w:rFonts w:asciiTheme="minorHAnsi" w:hAnsiTheme="minorHAnsi"/>
        </w:rPr>
        <w:t xml:space="preserve">o  NFP; </w:t>
      </w:r>
    </w:p>
    <w:p w14:paraId="1A067BE1" w14:textId="6F476BB9"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Prijímateľ predkladá správne informácie ohľadom fyzického pokroku realizácie Projektu a plnenia si ďalších povinností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w:t>
      </w:r>
    </w:p>
    <w:p w14:paraId="05CB2F6C" w14:textId="2043FBB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sú v účtovnom systéme Prijímateľa zaúčtované všetky skutočnosti, ktoré </w:t>
      </w:r>
      <w:r w:rsidR="00F46C7A" w:rsidRPr="00CF2D1E">
        <w:rPr>
          <w:rFonts w:asciiTheme="minorHAnsi" w:hAnsiTheme="minorHAnsi"/>
        </w:rPr>
        <w:br/>
      </w:r>
      <w:r w:rsidRPr="00CF2D1E">
        <w:rPr>
          <w:rFonts w:asciiTheme="minorHAnsi" w:hAnsiTheme="minorHAnsi"/>
        </w:rPr>
        <w:t xml:space="preserve">sa týkajú Projektu a sú predmetom účtovníctva podľa zákona o účtovníctve, a to buď </w:t>
      </w:r>
      <w:r w:rsidR="00F46C7A" w:rsidRPr="00CF2D1E">
        <w:rPr>
          <w:rFonts w:asciiTheme="minorHAnsi" w:hAnsiTheme="minorHAnsi"/>
        </w:rPr>
        <w:br/>
      </w:r>
      <w:r w:rsidRPr="00CF2D1E">
        <w:rPr>
          <w:rFonts w:asciiTheme="minorHAnsi" w:hAnsiTheme="minorHAnsi"/>
        </w:rPr>
        <w:t>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w:t>
      </w:r>
      <w:r w:rsidR="000545FD" w:rsidRPr="00215368">
        <w:rPr>
          <w:rFonts w:asciiTheme="minorHAnsi" w:hAnsiTheme="minorHAnsi"/>
        </w:rPr>
        <w:t xml:space="preserve"> </w:t>
      </w:r>
      <w:r w:rsidRPr="00CF2D1E">
        <w:rPr>
          <w:rFonts w:asciiTheme="minorHAnsi" w:hAnsiTheme="minorHAnsi"/>
        </w:rPr>
        <w:t>projektu</w:t>
      </w:r>
      <w:r w:rsidR="000545FD" w:rsidRPr="00215368">
        <w:rPr>
          <w:rFonts w:asciiTheme="minorHAnsi" w:hAnsiTheme="minorHAnsi"/>
        </w:rPr>
        <w:t xml:space="preserve"> </w:t>
      </w:r>
      <w:r w:rsidRPr="00CF2D1E">
        <w:rPr>
          <w:rFonts w:asciiTheme="minorHAnsi" w:hAnsiTheme="minorHAnsi"/>
        </w:rPr>
        <w:t xml:space="preserve">v účtovných zápisoch, ak účtujú v sústave jednoduchého účtovníctva, ak </w:t>
      </w:r>
      <w:r w:rsidR="00507E7D" w:rsidRPr="00CF2D1E">
        <w:rPr>
          <w:rFonts w:asciiTheme="minorHAnsi" w:hAnsiTheme="minorHAnsi"/>
        </w:rPr>
        <w:t>ide</w:t>
      </w:r>
      <w:r w:rsidR="000545FD" w:rsidRPr="00215368">
        <w:rPr>
          <w:rFonts w:asciiTheme="minorHAnsi" w:hAnsiTheme="minorHAnsi"/>
        </w:rPr>
        <w:t xml:space="preserve"> </w:t>
      </w:r>
      <w:r w:rsidRPr="00CF2D1E">
        <w:rPr>
          <w:rFonts w:asciiTheme="minorHAnsi" w:hAnsiTheme="minorHAnsi"/>
        </w:rPr>
        <w:t>o Prijímateľ</w:t>
      </w:r>
      <w:r w:rsidR="00F24BD9" w:rsidRPr="00CF2D1E">
        <w:rPr>
          <w:rFonts w:asciiTheme="minorHAnsi" w:hAnsiTheme="minorHAnsi"/>
        </w:rPr>
        <w:t xml:space="preserve">a, ktorý je účtovnou jednotkou </w:t>
      </w:r>
      <w:r w:rsidRPr="00CF2D1E">
        <w:rPr>
          <w:rFonts w:asciiTheme="minorHAnsi" w:hAnsiTheme="minorHAnsi"/>
        </w:rPr>
        <w:t xml:space="preserve">(ďalej aj „účtovníctvo projektu“); </w:t>
      </w:r>
    </w:p>
    <w:p w14:paraId="5EE6FD0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dodržiavania podmienok vyplývajúcich z monitorovania; </w:t>
      </w:r>
    </w:p>
    <w:p w14:paraId="5E86CC1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dokumentácie VO (pozn. nejde o </w:t>
      </w:r>
      <w:r w:rsidR="00E22036" w:rsidRPr="00CF2D1E">
        <w:rPr>
          <w:rFonts w:asciiTheme="minorHAnsi" w:hAnsiTheme="minorHAnsi"/>
        </w:rPr>
        <w:t xml:space="preserve">finančnú </w:t>
      </w:r>
      <w:r w:rsidRPr="00CF2D1E">
        <w:rPr>
          <w:rFonts w:asciiTheme="minorHAnsi" w:hAnsiTheme="minorHAnsi"/>
        </w:rPr>
        <w:t xml:space="preserve">kontrolu VO, ale napr. </w:t>
      </w:r>
      <w:r w:rsidR="00F46C7A" w:rsidRPr="00CF2D1E">
        <w:rPr>
          <w:rFonts w:asciiTheme="minorHAnsi" w:hAnsiTheme="minorHAnsi"/>
        </w:rPr>
        <w:br/>
      </w:r>
      <w:r w:rsidRPr="00CF2D1E">
        <w:rPr>
          <w:rFonts w:asciiTheme="minorHAnsi" w:hAnsiTheme="minorHAnsi"/>
        </w:rPr>
        <w:t xml:space="preserve">o overenie súladu dokumentácie predloženej Poskytovateľovi s dokumentáciou archivovanou Prijímateľom); </w:t>
      </w:r>
    </w:p>
    <w:p w14:paraId="7451600E" w14:textId="375BFA15"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dodržiavania pravidiel </w:t>
      </w:r>
      <w:r w:rsidR="00240A1A" w:rsidRPr="00CF2D1E">
        <w:rPr>
          <w:rFonts w:asciiTheme="minorHAnsi" w:hAnsiTheme="minorHAnsi"/>
        </w:rPr>
        <w:t>publicity</w:t>
      </w:r>
      <w:r w:rsidRPr="00CF2D1E">
        <w:rPr>
          <w:rFonts w:asciiTheme="minorHAnsi" w:hAnsiTheme="minorHAnsi"/>
        </w:rPr>
        <w:t xml:space="preserve">; </w:t>
      </w:r>
    </w:p>
    <w:p w14:paraId="5F278AC1" w14:textId="6B1CEFC0" w:rsidR="00AC7363" w:rsidRPr="00CF2D1E" w:rsidRDefault="00240A1A"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súladu s</w:t>
      </w:r>
      <w:r w:rsidR="00650D12">
        <w:rPr>
          <w:rFonts w:asciiTheme="minorHAnsi" w:hAnsiTheme="minorHAnsi"/>
        </w:rPr>
        <w:t> </w:t>
      </w:r>
      <w:r w:rsidRPr="00CF2D1E">
        <w:rPr>
          <w:rFonts w:asciiTheme="minorHAnsi" w:hAnsiTheme="minorHAnsi"/>
        </w:rPr>
        <w:t>HP</w:t>
      </w:r>
      <w:r w:rsidR="00650D12">
        <w:rPr>
          <w:rFonts w:asciiTheme="minorHAnsi" w:hAnsiTheme="minorHAnsi"/>
        </w:rPr>
        <w:t>;</w:t>
      </w:r>
    </w:p>
    <w:p w14:paraId="70DEEC06" w14:textId="50268924"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povinnosti Prijímateľa poistiť alebo zabezpečiť poistenie majetku nadobudnutého z prostriedkov NFP v súlade so </w:t>
      </w:r>
      <w:r w:rsidR="002C72C0">
        <w:rPr>
          <w:rFonts w:asciiTheme="minorHAnsi" w:hAnsiTheme="minorHAnsi"/>
        </w:rPr>
        <w:t>z</w:t>
      </w:r>
      <w:r w:rsidRPr="00CF2D1E">
        <w:rPr>
          <w:rFonts w:asciiTheme="minorHAnsi" w:hAnsiTheme="minorHAnsi"/>
        </w:rPr>
        <w:t>mluvou o  NFP;</w:t>
      </w:r>
    </w:p>
    <w:p w14:paraId="33119499" w14:textId="41118186" w:rsidR="008207C0" w:rsidRPr="00CF2D1E" w:rsidRDefault="00240A1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splnenia opatrení prijatých na nápravu zistených nedostatkov a na odstránenie príčin ich vzniku zisteným pri výkone kontroly (administratívnej finančnej kontroly, </w:t>
      </w:r>
      <w:r w:rsidR="000545FD" w:rsidRPr="00CF2D1E">
        <w:rPr>
          <w:rFonts w:asciiTheme="minorHAnsi" w:hAnsiTheme="minorHAnsi"/>
        </w:rPr>
        <w:t>FK/M</w:t>
      </w:r>
      <w:r w:rsidRPr="00CF2D1E">
        <w:rPr>
          <w:rFonts w:asciiTheme="minorHAnsi" w:hAnsiTheme="minorHAnsi"/>
        </w:rPr>
        <w:t>, resp. spoločnej administratívnej finančnej kontroly a </w:t>
      </w:r>
      <w:r w:rsidR="000545FD" w:rsidRPr="00CF2D1E">
        <w:rPr>
          <w:rFonts w:asciiTheme="minorHAnsi" w:hAnsiTheme="minorHAnsi"/>
        </w:rPr>
        <w:t>FK/M</w:t>
      </w:r>
      <w:r w:rsidRPr="00CF2D1E">
        <w:rPr>
          <w:rFonts w:asciiTheme="minorHAnsi" w:hAnsiTheme="minorHAnsi"/>
        </w:rPr>
        <w:t>)</w:t>
      </w:r>
      <w:r w:rsidR="008207C0" w:rsidRPr="00CF2D1E">
        <w:rPr>
          <w:rFonts w:asciiTheme="minorHAnsi" w:hAnsiTheme="minorHAnsi"/>
        </w:rPr>
        <w:t xml:space="preserve">; </w:t>
      </w:r>
    </w:p>
    <w:p w14:paraId="447E7325"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Prijímateľ uchováva dokumenty podpornej dokumentácie v originálnom vyhotovení v súlade s lehotami uvedenými vo všeobecnom nariadení (ďalej aj „archivácia dokumentov súvisiacich s Projektom“); </w:t>
      </w:r>
    </w:p>
    <w:p w14:paraId="421429C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neprekrývania sa výdavkov; </w:t>
      </w:r>
    </w:p>
    <w:p w14:paraId="1A94BC19" w14:textId="286977FC" w:rsidR="00AA3127"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konflikt záujmov v zmysle § 46 zákona o príspevku </w:t>
      </w:r>
      <w:r w:rsidR="003069D2">
        <w:rPr>
          <w:rFonts w:asciiTheme="minorHAnsi" w:hAnsiTheme="minorHAnsi"/>
        </w:rPr>
        <w:t>z EŠIF</w:t>
      </w:r>
      <w:r w:rsidR="00A93D8B" w:rsidRPr="00CF2D1E">
        <w:rPr>
          <w:rFonts w:asciiTheme="minorHAnsi" w:hAnsiTheme="minorHAnsi"/>
        </w:rPr>
        <w:t>;</w:t>
      </w:r>
    </w:p>
    <w:p w14:paraId="1BCAEE56" w14:textId="264AA311" w:rsidR="00A93D8B" w:rsidRPr="00CF2D1E" w:rsidRDefault="00A93D8B" w:rsidP="00CF2D1E">
      <w:pPr>
        <w:pStyle w:val="Default"/>
        <w:numPr>
          <w:ilvl w:val="0"/>
          <w:numId w:val="55"/>
        </w:numPr>
        <w:ind w:left="714" w:hanging="357"/>
        <w:jc w:val="both"/>
        <w:rPr>
          <w:rFonts w:asciiTheme="minorHAnsi" w:hAnsiTheme="minorHAnsi"/>
        </w:rPr>
      </w:pPr>
      <w:r w:rsidRPr="00CF2D1E">
        <w:rPr>
          <w:rFonts w:asciiTheme="minorHAnsi" w:hAnsiTheme="minorHAnsi"/>
        </w:rPr>
        <w:t>realizáci</w:t>
      </w:r>
      <w:r w:rsidR="009D2E14" w:rsidRPr="00CF2D1E">
        <w:rPr>
          <w:rFonts w:asciiTheme="minorHAnsi" w:hAnsiTheme="minorHAnsi"/>
        </w:rPr>
        <w:t>a</w:t>
      </w:r>
      <w:r w:rsidRPr="00CF2D1E">
        <w:rPr>
          <w:rFonts w:asciiTheme="minorHAnsi" w:hAnsiTheme="minorHAnsi"/>
        </w:rPr>
        <w:t xml:space="preserve"> projektu u partnera/partnerov prijímateľa;</w:t>
      </w:r>
    </w:p>
    <w:p w14:paraId="5700D303" w14:textId="5B4C835D" w:rsidR="008207C0" w:rsidRPr="00CF2D1E" w:rsidRDefault="00AA3127"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fyzického pokroku projektu vo vzťahu k merateľným ukazovateľom projektu a  dátam, ktoré sú povinne poskytované na úrovni projektu</w:t>
      </w:r>
      <w:r w:rsidR="008207C0" w:rsidRPr="00CF2D1E">
        <w:rPr>
          <w:rFonts w:asciiTheme="minorHAnsi" w:hAnsiTheme="minorHAnsi"/>
        </w:rPr>
        <w:t>.</w:t>
      </w:r>
    </w:p>
    <w:p w14:paraId="55AC0250" w14:textId="4345081B" w:rsidR="008207C0" w:rsidRPr="00CF2D1E" w:rsidRDefault="008207C0" w:rsidP="00215368">
      <w:pPr>
        <w:pStyle w:val="Default"/>
        <w:spacing w:before="120"/>
        <w:jc w:val="both"/>
        <w:rPr>
          <w:rFonts w:asciiTheme="minorHAnsi" w:hAnsiTheme="minorHAnsi"/>
          <w:color w:val="auto"/>
        </w:rPr>
      </w:pPr>
      <w:r w:rsidRPr="00CF2D1E">
        <w:rPr>
          <w:rFonts w:asciiTheme="minorHAnsi" w:hAnsiTheme="minorHAnsi"/>
        </w:rPr>
        <w:t xml:space="preserve">Pokiaľ </w:t>
      </w:r>
      <w:r w:rsidR="000545FD" w:rsidRPr="00CF2D1E">
        <w:rPr>
          <w:rFonts w:asciiTheme="minorHAnsi" w:hAnsiTheme="minorHAnsi"/>
        </w:rPr>
        <w:t xml:space="preserve">RO </w:t>
      </w:r>
      <w:r w:rsidRPr="00CF2D1E">
        <w:rPr>
          <w:rFonts w:asciiTheme="minorHAnsi" w:hAnsiTheme="minorHAnsi"/>
        </w:rPr>
        <w:t>nevie získať primerané uistenie o správnosti a zákonnosti výdavkov</w:t>
      </w:r>
      <w:r w:rsidR="00650D12">
        <w:rPr>
          <w:rFonts w:asciiTheme="minorHAnsi" w:hAnsiTheme="minorHAnsi"/>
        </w:rPr>
        <w:t xml:space="preserve"> </w:t>
      </w:r>
      <w:r w:rsidRPr="00CF2D1E">
        <w:rPr>
          <w:rFonts w:asciiTheme="minorHAnsi" w:hAnsiTheme="minorHAnsi"/>
        </w:rPr>
        <w:t xml:space="preserve">na základe </w:t>
      </w:r>
      <w:r w:rsidRPr="00CF2D1E">
        <w:rPr>
          <w:rFonts w:asciiTheme="minorHAnsi" w:hAnsiTheme="minorHAnsi"/>
          <w:color w:val="auto"/>
        </w:rPr>
        <w:t xml:space="preserve">minimálne stanovenej </w:t>
      </w:r>
      <w:r w:rsidRPr="00CF2D1E">
        <w:rPr>
          <w:rFonts w:asciiTheme="minorHAnsi" w:hAnsiTheme="minorHAnsi"/>
          <w:b/>
          <w:bCs/>
          <w:color w:val="auto"/>
        </w:rPr>
        <w:t xml:space="preserve">jednej </w:t>
      </w:r>
      <w:r w:rsidR="00E22036" w:rsidRPr="00CF2D1E">
        <w:rPr>
          <w:rFonts w:asciiTheme="minorHAnsi" w:hAnsiTheme="minorHAnsi"/>
          <w:b/>
          <w:bCs/>
          <w:color w:val="auto"/>
        </w:rPr>
        <w:t xml:space="preserve">finančnej </w:t>
      </w:r>
      <w:r w:rsidRPr="00CF2D1E">
        <w:rPr>
          <w:rFonts w:asciiTheme="minorHAnsi" w:hAnsiTheme="minorHAnsi"/>
          <w:b/>
          <w:bCs/>
          <w:color w:val="auto"/>
        </w:rPr>
        <w:t xml:space="preserve">kontroly na mieste, </w:t>
      </w:r>
      <w:r w:rsidRPr="00CF2D1E">
        <w:rPr>
          <w:rFonts w:asciiTheme="minorHAnsi" w:hAnsiTheme="minorHAnsi"/>
          <w:color w:val="auto"/>
        </w:rPr>
        <w:t xml:space="preserve">je </w:t>
      </w:r>
      <w:r w:rsidR="000545FD" w:rsidRPr="00CF2D1E">
        <w:rPr>
          <w:rFonts w:asciiTheme="minorHAnsi" w:hAnsiTheme="minorHAnsi"/>
          <w:color w:val="auto"/>
        </w:rPr>
        <w:t xml:space="preserve">RO </w:t>
      </w:r>
      <w:r w:rsidRPr="00CF2D1E">
        <w:rPr>
          <w:rFonts w:asciiTheme="minorHAnsi" w:hAnsiTheme="minorHAnsi"/>
          <w:color w:val="auto"/>
        </w:rPr>
        <w:t xml:space="preserve">oprávnený vykonať viacero </w:t>
      </w:r>
      <w:r w:rsidR="00E22036" w:rsidRPr="00CF2D1E">
        <w:rPr>
          <w:rFonts w:asciiTheme="minorHAnsi" w:hAnsiTheme="minorHAnsi"/>
          <w:color w:val="auto"/>
        </w:rPr>
        <w:t xml:space="preserve">finančných </w:t>
      </w:r>
      <w:r w:rsidRPr="00CF2D1E">
        <w:rPr>
          <w:rFonts w:asciiTheme="minorHAnsi" w:hAnsiTheme="minorHAnsi"/>
          <w:color w:val="auto"/>
        </w:rPr>
        <w:t xml:space="preserve">kontrol na mieste. </w:t>
      </w:r>
      <w:r w:rsidR="000545FD" w:rsidRPr="00CF2D1E">
        <w:rPr>
          <w:rFonts w:asciiTheme="minorHAnsi" w:hAnsiTheme="minorHAnsi"/>
          <w:color w:val="auto"/>
        </w:rPr>
        <w:t xml:space="preserve">RO </w:t>
      </w:r>
      <w:r w:rsidRPr="00CF2D1E">
        <w:rPr>
          <w:rFonts w:asciiTheme="minorHAnsi" w:hAnsiTheme="minorHAnsi"/>
        </w:rPr>
        <w:t xml:space="preserve">oznámi Prijímateľovi </w:t>
      </w:r>
      <w:r w:rsidR="007F4F5C">
        <w:rPr>
          <w:rFonts w:asciiTheme="minorHAnsi" w:hAnsiTheme="minorHAnsi"/>
        </w:rPr>
        <w:t>termín a cieľ</w:t>
      </w:r>
      <w:r w:rsidR="007F4F5C" w:rsidRPr="00CF2D1E">
        <w:rPr>
          <w:rFonts w:asciiTheme="minorHAnsi" w:hAnsiTheme="minorHAnsi"/>
        </w:rPr>
        <w:t xml:space="preserve"> </w:t>
      </w:r>
      <w:r w:rsidR="007F4F5C">
        <w:rPr>
          <w:rFonts w:asciiTheme="minorHAnsi" w:hAnsiTheme="minorHAnsi"/>
        </w:rPr>
        <w:t xml:space="preserve">začatia fyzického výkonu </w:t>
      </w:r>
      <w:r w:rsidR="00E22036" w:rsidRPr="00CF2D1E">
        <w:rPr>
          <w:rFonts w:asciiTheme="minorHAnsi" w:hAnsiTheme="minorHAnsi"/>
        </w:rPr>
        <w:t xml:space="preserve">finančnej </w:t>
      </w:r>
      <w:r w:rsidRPr="00CF2D1E">
        <w:rPr>
          <w:rFonts w:asciiTheme="minorHAnsi" w:hAnsiTheme="minorHAnsi"/>
        </w:rPr>
        <w:t>kontroly na mieste</w:t>
      </w:r>
      <w:r w:rsidR="007F4F5C">
        <w:rPr>
          <w:rFonts w:asciiTheme="minorHAnsi" w:hAnsiTheme="minorHAnsi"/>
        </w:rPr>
        <w:t xml:space="preserve"> vopred, najneskôr pri vstupe do objektu, zariadenia, obydlia, ak sa používa aj na podnikanie alebo na vykonávanie inej hospodárskej činnosti.</w:t>
      </w:r>
    </w:p>
    <w:p w14:paraId="42E1AA4D" w14:textId="305AA4E7" w:rsidR="00231D2C" w:rsidRPr="00CF2D1E" w:rsidRDefault="0096015C" w:rsidP="00215368">
      <w:pPr>
        <w:spacing w:before="120" w:after="120"/>
        <w:contextualSpacing/>
        <w:rPr>
          <w:rFonts w:asciiTheme="minorHAnsi" w:eastAsia="Times New Roman" w:hAnsiTheme="minorHAnsi"/>
          <w:lang w:eastAsia="en-US"/>
        </w:rPr>
      </w:pPr>
      <w:r w:rsidRPr="00CF2D1E">
        <w:rPr>
          <w:rFonts w:asciiTheme="minorHAnsi" w:eastAsia="Times New Roman" w:hAnsiTheme="minorHAnsi"/>
          <w:lang w:eastAsia="en-US"/>
        </w:rPr>
        <w:lastRenderedPageBreak/>
        <w:t xml:space="preserve">V prípade projektov </w:t>
      </w:r>
      <w:r w:rsidR="00704574" w:rsidRPr="00CF2D1E">
        <w:rPr>
          <w:rFonts w:asciiTheme="minorHAnsi" w:eastAsia="Times New Roman" w:hAnsiTheme="minorHAnsi"/>
          <w:lang w:eastAsia="en-US"/>
        </w:rPr>
        <w:t xml:space="preserve">OP </w:t>
      </w:r>
      <w:r w:rsidRPr="00CF2D1E">
        <w:rPr>
          <w:rFonts w:asciiTheme="minorHAnsi" w:eastAsia="Times New Roman" w:hAnsiTheme="minorHAnsi"/>
          <w:lang w:eastAsia="en-US"/>
        </w:rPr>
        <w:t xml:space="preserve">TP, predmetom podpory ktorých sú mzdové výdavky Prijímateľa, </w:t>
      </w:r>
      <w:r w:rsidR="000545FD" w:rsidRPr="00CF2D1E">
        <w:rPr>
          <w:rFonts w:asciiTheme="minorHAnsi" w:eastAsia="Times New Roman" w:hAnsiTheme="minorHAnsi"/>
          <w:lang w:eastAsia="en-US"/>
        </w:rPr>
        <w:t xml:space="preserve">RO </w:t>
      </w:r>
      <w:r w:rsidRPr="00CF2D1E">
        <w:rPr>
          <w:rFonts w:asciiTheme="minorHAnsi" w:eastAsia="Times New Roman" w:hAnsiTheme="minorHAnsi"/>
          <w:lang w:eastAsia="en-US"/>
        </w:rPr>
        <w:t xml:space="preserve">vykoná </w:t>
      </w:r>
      <w:r w:rsidR="000545FD" w:rsidRPr="00CF2D1E">
        <w:rPr>
          <w:rFonts w:asciiTheme="minorHAnsi" w:hAnsiTheme="minorHAnsi"/>
        </w:rPr>
        <w:t>FK/M</w:t>
      </w:r>
      <w:r w:rsidRPr="00CF2D1E">
        <w:rPr>
          <w:rFonts w:asciiTheme="minorHAnsi" w:eastAsia="Times New Roman" w:hAnsiTheme="minorHAnsi"/>
          <w:lang w:eastAsia="en-US"/>
        </w:rPr>
        <w:t xml:space="preserve"> pri každej predloženej </w:t>
      </w:r>
      <w:proofErr w:type="spellStart"/>
      <w:r w:rsidRPr="00CF2D1E">
        <w:rPr>
          <w:rFonts w:asciiTheme="minorHAnsi" w:eastAsia="Times New Roman" w:hAnsiTheme="minorHAnsi"/>
          <w:lang w:eastAsia="en-US"/>
        </w:rPr>
        <w:t>ŽoP</w:t>
      </w:r>
      <w:proofErr w:type="spellEnd"/>
      <w:r w:rsidRPr="00CF2D1E">
        <w:rPr>
          <w:rFonts w:asciiTheme="minorHAnsi" w:eastAsia="Times New Roman" w:hAnsiTheme="minorHAnsi"/>
          <w:lang w:eastAsia="en-US"/>
        </w:rPr>
        <w:t xml:space="preserve"> s cieľom kontroly podpornej dokumentácie uloženej u </w:t>
      </w:r>
      <w:r w:rsidR="00CC42FD" w:rsidRPr="00CF2D1E">
        <w:rPr>
          <w:rFonts w:asciiTheme="minorHAnsi" w:eastAsia="Times New Roman" w:hAnsiTheme="minorHAnsi"/>
          <w:lang w:eastAsia="en-US"/>
        </w:rPr>
        <w:t>P</w:t>
      </w:r>
      <w:r w:rsidRPr="00CF2D1E">
        <w:rPr>
          <w:rFonts w:asciiTheme="minorHAnsi" w:eastAsia="Times New Roman" w:hAnsiTheme="minorHAnsi"/>
          <w:lang w:eastAsia="en-US"/>
        </w:rPr>
        <w:t xml:space="preserve">rijímateľa deklarovanej v zozname podpornej dokumentácie. </w:t>
      </w:r>
      <w:r w:rsidR="000545FD" w:rsidRPr="00CF2D1E">
        <w:rPr>
          <w:rFonts w:asciiTheme="minorHAnsi" w:eastAsia="Times New Roman" w:hAnsiTheme="minorHAnsi"/>
          <w:lang w:eastAsia="en-US"/>
        </w:rPr>
        <w:t xml:space="preserve">RO </w:t>
      </w:r>
      <w:r w:rsidR="00231D2C" w:rsidRPr="00CF2D1E">
        <w:rPr>
          <w:rFonts w:asciiTheme="minorHAnsi" w:eastAsia="Times New Roman" w:hAnsiTheme="minorHAnsi"/>
          <w:lang w:eastAsia="en-US"/>
        </w:rPr>
        <w:t xml:space="preserve">nie je povinný vykonať </w:t>
      </w:r>
      <w:r w:rsidR="000545FD" w:rsidRPr="00CF2D1E">
        <w:rPr>
          <w:rFonts w:asciiTheme="minorHAnsi" w:hAnsiTheme="minorHAnsi"/>
        </w:rPr>
        <w:t xml:space="preserve">FK/M </w:t>
      </w:r>
      <w:r w:rsidR="00231D2C" w:rsidRPr="00CF2D1E">
        <w:rPr>
          <w:rFonts w:asciiTheme="minorHAnsi" w:eastAsia="Times New Roman" w:hAnsiTheme="minorHAnsi"/>
          <w:lang w:eastAsia="en-US"/>
        </w:rPr>
        <w:t xml:space="preserve">pri mzdových projektoch pri každej predloženej </w:t>
      </w:r>
      <w:proofErr w:type="spellStart"/>
      <w:r w:rsidR="00231D2C" w:rsidRPr="00CF2D1E">
        <w:rPr>
          <w:rFonts w:asciiTheme="minorHAnsi" w:eastAsia="Times New Roman" w:hAnsiTheme="minorHAnsi"/>
          <w:lang w:eastAsia="en-US"/>
        </w:rPr>
        <w:t>ŽoP</w:t>
      </w:r>
      <w:proofErr w:type="spellEnd"/>
      <w:r w:rsidR="00231D2C" w:rsidRPr="00CF2D1E">
        <w:rPr>
          <w:rFonts w:asciiTheme="minorHAnsi" w:eastAsia="Times New Roman" w:hAnsiTheme="minorHAnsi"/>
          <w:lang w:eastAsia="en-US"/>
        </w:rPr>
        <w:t xml:space="preserve"> v prípade, že </w:t>
      </w:r>
      <w:r w:rsidR="00CC42FD" w:rsidRPr="00CF2D1E">
        <w:rPr>
          <w:rFonts w:asciiTheme="minorHAnsi" w:eastAsia="Times New Roman" w:hAnsiTheme="minorHAnsi"/>
          <w:lang w:eastAsia="en-US"/>
        </w:rPr>
        <w:t>P</w:t>
      </w:r>
      <w:r w:rsidR="00231D2C" w:rsidRPr="00CF2D1E">
        <w:rPr>
          <w:rFonts w:asciiTheme="minorHAnsi" w:eastAsia="Times New Roman" w:hAnsiTheme="minorHAnsi"/>
          <w:lang w:eastAsia="en-US"/>
        </w:rPr>
        <w:t>rijímateľ predložil v </w:t>
      </w:r>
      <w:proofErr w:type="spellStart"/>
      <w:r w:rsidR="00231D2C" w:rsidRPr="00CF2D1E">
        <w:rPr>
          <w:rFonts w:asciiTheme="minorHAnsi" w:eastAsia="Times New Roman" w:hAnsiTheme="minorHAnsi"/>
          <w:lang w:eastAsia="en-US"/>
        </w:rPr>
        <w:t>ŽoP</w:t>
      </w:r>
      <w:proofErr w:type="spellEnd"/>
      <w:r w:rsidR="00231D2C" w:rsidRPr="00CF2D1E">
        <w:rPr>
          <w:rFonts w:asciiTheme="minorHAnsi" w:eastAsia="Times New Roman" w:hAnsiTheme="minorHAnsi"/>
          <w:lang w:eastAsia="en-US"/>
        </w:rPr>
        <w:t xml:space="preserve"> kompletnú podpornú dokumentáciu.</w:t>
      </w:r>
    </w:p>
    <w:p w14:paraId="664F33BF" w14:textId="462B6CFC" w:rsidR="008207C0" w:rsidRPr="00CF2D1E" w:rsidRDefault="008207C0" w:rsidP="00215368">
      <w:pPr>
        <w:pStyle w:val="Default"/>
        <w:spacing w:before="120"/>
        <w:jc w:val="both"/>
        <w:rPr>
          <w:rFonts w:asciiTheme="minorHAnsi" w:hAnsiTheme="minorHAnsi"/>
        </w:rPr>
      </w:pPr>
      <w:r w:rsidRPr="00CF2D1E">
        <w:rPr>
          <w:rFonts w:asciiTheme="minorHAnsi" w:hAnsiTheme="minorHAnsi"/>
          <w:color w:val="auto"/>
        </w:rPr>
        <w:t>Na</w:t>
      </w:r>
      <w:r w:rsidRPr="00CF2D1E">
        <w:rPr>
          <w:rFonts w:asciiTheme="minorHAnsi" w:hAnsiTheme="minorHAnsi"/>
        </w:rPr>
        <w:t xml:space="preserve"> vykonanie</w:t>
      </w:r>
      <w:r w:rsidR="00E22036"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môže </w:t>
      </w:r>
      <w:r w:rsidR="000545FD" w:rsidRPr="00CF2D1E">
        <w:rPr>
          <w:rFonts w:asciiTheme="minorHAnsi" w:hAnsiTheme="minorHAnsi"/>
        </w:rPr>
        <w:t xml:space="preserve">RO </w:t>
      </w:r>
      <w:r w:rsidRPr="00CF2D1E">
        <w:rPr>
          <w:rFonts w:asciiTheme="minorHAnsi" w:hAnsiTheme="minorHAnsi"/>
        </w:rPr>
        <w:t xml:space="preserve">prizvať zamestnancov iných orgánov verejnej správy alebo iných právnických osôb alebo fyzické osoby s ich súhlasom, ak je to odôvodnené osobitnou povahou </w:t>
      </w:r>
      <w:r w:rsidR="000545FD" w:rsidRPr="00CF2D1E">
        <w:rPr>
          <w:rFonts w:asciiTheme="minorHAnsi" w:hAnsiTheme="minorHAnsi"/>
        </w:rPr>
        <w:t>FK/M</w:t>
      </w:r>
      <w:r w:rsidRPr="00CF2D1E">
        <w:rPr>
          <w:rFonts w:asciiTheme="minorHAnsi" w:hAnsiTheme="minorHAnsi"/>
        </w:rPr>
        <w:t xml:space="preserve">. Účasť prizvaných osôb na </w:t>
      </w:r>
      <w:r w:rsidR="000545FD" w:rsidRPr="00CF2D1E">
        <w:rPr>
          <w:rFonts w:asciiTheme="minorHAnsi" w:hAnsiTheme="minorHAnsi"/>
        </w:rPr>
        <w:t>FK/M</w:t>
      </w:r>
      <w:r w:rsidRPr="00CF2D1E">
        <w:rPr>
          <w:rFonts w:asciiTheme="minorHAnsi" w:hAnsiTheme="minorHAnsi"/>
        </w:rPr>
        <w:t xml:space="preserve"> sa považuje za iný úkon vo všeobecnom záujme.</w:t>
      </w:r>
    </w:p>
    <w:p w14:paraId="0781162F" w14:textId="0A57C155" w:rsidR="008207C0" w:rsidRPr="00CF2D1E" w:rsidRDefault="000545FD" w:rsidP="00215368">
      <w:pPr>
        <w:spacing w:before="120"/>
        <w:rPr>
          <w:rFonts w:asciiTheme="minorHAnsi" w:hAnsiTheme="minorHAnsi"/>
        </w:rPr>
      </w:pPr>
      <w:r w:rsidRPr="00CF2D1E">
        <w:rPr>
          <w:rFonts w:asciiTheme="minorHAnsi" w:hAnsiTheme="minorHAnsi"/>
        </w:rPr>
        <w:t>FK/M</w:t>
      </w:r>
      <w:r w:rsidR="008207C0" w:rsidRPr="00CF2D1E">
        <w:rPr>
          <w:rFonts w:asciiTheme="minorHAnsi" w:hAnsiTheme="minorHAnsi"/>
        </w:rPr>
        <w:t xml:space="preserve"> vykonávajú zamestnanci </w:t>
      </w:r>
      <w:r w:rsidRPr="00CF2D1E">
        <w:rPr>
          <w:rFonts w:asciiTheme="minorHAnsi" w:hAnsiTheme="minorHAnsi"/>
        </w:rPr>
        <w:t xml:space="preserve">RO </w:t>
      </w:r>
      <w:r w:rsidR="008207C0" w:rsidRPr="00CF2D1E">
        <w:rPr>
          <w:rFonts w:asciiTheme="minorHAnsi" w:hAnsiTheme="minorHAnsi"/>
        </w:rPr>
        <w:t xml:space="preserve">na základe písomného poverenia na výkon </w:t>
      </w:r>
      <w:r w:rsidRPr="00CF2D1E">
        <w:rPr>
          <w:rFonts w:asciiTheme="minorHAnsi" w:hAnsiTheme="minorHAnsi"/>
        </w:rPr>
        <w:t>FK/M</w:t>
      </w:r>
      <w:r w:rsidR="008207C0" w:rsidRPr="00CF2D1E">
        <w:rPr>
          <w:rFonts w:asciiTheme="minorHAnsi" w:hAnsiTheme="minorHAnsi"/>
        </w:rPr>
        <w:t>, pričom uvedená kontrola je vykonaná minimálne dvoma osobami.</w:t>
      </w:r>
    </w:p>
    <w:p w14:paraId="7B25BE60" w14:textId="7ADC1FEC" w:rsidR="008207C0" w:rsidRPr="00CF2D1E" w:rsidRDefault="008207C0" w:rsidP="00215368">
      <w:pPr>
        <w:shd w:val="clear" w:color="auto" w:fill="FBD4B4" w:themeFill="accent6" w:themeFillTint="66"/>
        <w:spacing w:before="120"/>
        <w:rPr>
          <w:rFonts w:asciiTheme="minorHAnsi" w:hAnsiTheme="minorHAnsi"/>
          <w:b/>
          <w:bCs/>
          <w:color w:val="365F91"/>
          <w:u w:val="single"/>
        </w:rPr>
      </w:pPr>
      <w:r w:rsidRPr="00CF2D1E">
        <w:rPr>
          <w:rFonts w:asciiTheme="minorHAnsi" w:hAnsiTheme="minorHAnsi"/>
          <w:b/>
          <w:bCs/>
          <w:color w:val="365F91"/>
          <w:u w:val="single"/>
        </w:rPr>
        <w:t xml:space="preserve">Povinnosti Prijímateľa pri výkone </w:t>
      </w:r>
      <w:r w:rsidR="000545FD" w:rsidRPr="00CF2D1E">
        <w:rPr>
          <w:rFonts w:asciiTheme="minorHAnsi" w:hAnsiTheme="minorHAnsi"/>
          <w:b/>
          <w:bCs/>
          <w:color w:val="365F91"/>
          <w:u w:val="single"/>
        </w:rPr>
        <w:t>FK/M</w:t>
      </w:r>
    </w:p>
    <w:p w14:paraId="7205584A" w14:textId="69C1A5BB" w:rsidR="008207C0" w:rsidRPr="00CF2D1E" w:rsidRDefault="008207C0" w:rsidP="00215368">
      <w:pPr>
        <w:spacing w:before="120"/>
        <w:rPr>
          <w:rFonts w:asciiTheme="minorHAnsi" w:hAnsiTheme="minorHAnsi"/>
        </w:rPr>
      </w:pPr>
      <w:r w:rsidRPr="00CF2D1E">
        <w:rPr>
          <w:rFonts w:asciiTheme="minorHAnsi" w:hAnsiTheme="minorHAnsi"/>
        </w:rPr>
        <w:t xml:space="preserve">Práva a povinnosti </w:t>
      </w:r>
      <w:r w:rsidR="000545FD" w:rsidRPr="00CF2D1E">
        <w:rPr>
          <w:rFonts w:asciiTheme="minorHAnsi" w:hAnsiTheme="minorHAnsi"/>
        </w:rPr>
        <w:t xml:space="preserve">RO </w:t>
      </w:r>
      <w:r w:rsidRPr="00CF2D1E">
        <w:rPr>
          <w:rFonts w:asciiTheme="minorHAnsi" w:hAnsiTheme="minorHAnsi"/>
        </w:rPr>
        <w:t>a Prijímateľa pri výkone kontroly podrobne upravuje zákon o finančnej kontrole a  audite.</w:t>
      </w:r>
    </w:p>
    <w:p w14:paraId="521912FB" w14:textId="275A7230" w:rsidR="008207C0" w:rsidRPr="00CF2D1E" w:rsidRDefault="008207C0" w:rsidP="00215368">
      <w:pPr>
        <w:spacing w:before="120"/>
        <w:rPr>
          <w:rFonts w:asciiTheme="minorHAnsi" w:hAnsiTheme="minorHAnsi"/>
        </w:rPr>
      </w:pPr>
      <w:r w:rsidRPr="00CF2D1E">
        <w:rPr>
          <w:rFonts w:asciiTheme="minorHAnsi" w:hAnsiTheme="minorHAnsi"/>
        </w:rPr>
        <w:t>Prijímateľ (</w:t>
      </w:r>
      <w:r w:rsidR="007B677A" w:rsidRPr="00CF2D1E">
        <w:rPr>
          <w:rFonts w:asciiTheme="minorHAnsi" w:hAnsiTheme="minorHAnsi"/>
        </w:rPr>
        <w:t xml:space="preserve">povinná </w:t>
      </w:r>
      <w:r w:rsidRPr="00CF2D1E">
        <w:rPr>
          <w:rFonts w:asciiTheme="minorHAnsi" w:hAnsiTheme="minorHAnsi"/>
        </w:rPr>
        <w:t xml:space="preserve">osoba a jej zamestnanci) je v zmysle § </w:t>
      </w:r>
      <w:r w:rsidR="009136C7" w:rsidRPr="00CF2D1E">
        <w:rPr>
          <w:rFonts w:asciiTheme="minorHAnsi" w:hAnsiTheme="minorHAnsi"/>
        </w:rPr>
        <w:t xml:space="preserve">21 ods. 3 </w:t>
      </w:r>
      <w:r w:rsidR="00B206B3">
        <w:rPr>
          <w:rFonts w:asciiTheme="minorHAnsi" w:hAnsiTheme="minorHAnsi"/>
        </w:rPr>
        <w:t>až</w:t>
      </w:r>
      <w:r w:rsidR="00B206B3" w:rsidRPr="00CF2D1E">
        <w:rPr>
          <w:rFonts w:asciiTheme="minorHAnsi" w:hAnsiTheme="minorHAnsi"/>
        </w:rPr>
        <w:t xml:space="preserve"> </w:t>
      </w:r>
      <w:r w:rsidR="00B206B3">
        <w:rPr>
          <w:rFonts w:asciiTheme="minorHAnsi" w:hAnsiTheme="minorHAnsi"/>
        </w:rPr>
        <w:t>6</w:t>
      </w:r>
      <w:r w:rsidRPr="00CF2D1E">
        <w:rPr>
          <w:rFonts w:asciiTheme="minorHAnsi" w:hAnsiTheme="minorHAnsi"/>
        </w:rPr>
        <w:t xml:space="preserve"> zákona o finančnej kontrole a  audite povinný: </w:t>
      </w:r>
    </w:p>
    <w:p w14:paraId="26FA0A04" w14:textId="6B1FC492"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vytvoriť podmienky na vykonanie</w:t>
      </w:r>
      <w:r w:rsidR="009136C7"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a zdržať sa konania, ktoré by mohlo ohroziť jej začatie a riadny priebeh</w:t>
      </w:r>
      <w:r w:rsidR="000545FD" w:rsidRPr="00650D12">
        <w:rPr>
          <w:rFonts w:asciiTheme="minorHAnsi" w:hAnsiTheme="minorHAnsi"/>
        </w:rPr>
        <w:t>;</w:t>
      </w:r>
      <w:r w:rsidRPr="00CF2D1E">
        <w:rPr>
          <w:rFonts w:asciiTheme="minorHAnsi" w:hAnsiTheme="minorHAnsi"/>
        </w:rPr>
        <w:t xml:space="preserve"> </w:t>
      </w:r>
    </w:p>
    <w:p w14:paraId="615F0555" w14:textId="43654205"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oboznámiť pri začatí </w:t>
      </w:r>
      <w:r w:rsidR="000545FD" w:rsidRPr="00CF2D1E">
        <w:rPr>
          <w:rFonts w:asciiTheme="minorHAnsi" w:hAnsiTheme="minorHAnsi"/>
        </w:rPr>
        <w:t>FK/M</w:t>
      </w:r>
      <w:r w:rsidRPr="00CF2D1E">
        <w:rPr>
          <w:rFonts w:asciiTheme="minorHAnsi" w:hAnsiTheme="minorHAnsi"/>
        </w:rPr>
        <w:t xml:space="preserve"> členov kontrolnej skupiny a</w:t>
      </w:r>
      <w:r w:rsidR="00786CF7" w:rsidRPr="00CF2D1E">
        <w:rPr>
          <w:rFonts w:asciiTheme="minorHAnsi" w:hAnsiTheme="minorHAnsi"/>
        </w:rPr>
        <w:t>lebo</w:t>
      </w:r>
      <w:r w:rsidRPr="00CF2D1E">
        <w:rPr>
          <w:rFonts w:asciiTheme="minorHAnsi" w:hAnsiTheme="minorHAnsi"/>
        </w:rPr>
        <w:t xml:space="preserve"> prizvanú osobu s bezpečnostnými predpismi, ktoré sa vzťahujú na priestory </w:t>
      </w:r>
      <w:r w:rsidR="00786CF7" w:rsidRPr="00CF2D1E">
        <w:rPr>
          <w:rFonts w:asciiTheme="minorHAnsi" w:hAnsiTheme="minorHAnsi"/>
        </w:rPr>
        <w:t xml:space="preserve">v ktorých sa vykonáva </w:t>
      </w:r>
      <w:r w:rsidR="000545FD" w:rsidRPr="00CF2D1E">
        <w:rPr>
          <w:rFonts w:asciiTheme="minorHAnsi" w:hAnsiTheme="minorHAnsi"/>
        </w:rPr>
        <w:t>FK/M</w:t>
      </w:r>
      <w:r w:rsidR="000545FD" w:rsidRPr="00650D12">
        <w:rPr>
          <w:rFonts w:asciiTheme="minorHAnsi" w:hAnsiTheme="minorHAnsi"/>
        </w:rPr>
        <w:t>;</w:t>
      </w:r>
    </w:p>
    <w:p w14:paraId="1593890D" w14:textId="44170DAA" w:rsidR="007B677A" w:rsidRPr="004C19E9" w:rsidRDefault="008207C0" w:rsidP="004C19E9">
      <w:pPr>
        <w:pStyle w:val="Default"/>
        <w:numPr>
          <w:ilvl w:val="0"/>
          <w:numId w:val="55"/>
        </w:numPr>
        <w:ind w:left="714" w:hanging="357"/>
        <w:jc w:val="both"/>
        <w:rPr>
          <w:rFonts w:asciiTheme="minorHAnsi" w:hAnsiTheme="minorHAnsi"/>
        </w:rPr>
      </w:pPr>
      <w:r w:rsidRPr="004C19E9">
        <w:rPr>
          <w:rFonts w:asciiTheme="minorHAnsi" w:hAnsiTheme="minorHAnsi"/>
        </w:rPr>
        <w:t xml:space="preserve">umožniť členom kontrolnej skupiny </w:t>
      </w:r>
      <w:r w:rsidR="00786CF7" w:rsidRPr="004C19E9">
        <w:rPr>
          <w:rFonts w:asciiTheme="minorHAnsi" w:hAnsiTheme="minorHAnsi"/>
        </w:rPr>
        <w:t xml:space="preserve">alebo prizvanej osobe </w:t>
      </w:r>
      <w:r w:rsidRPr="004C19E9">
        <w:rPr>
          <w:rFonts w:asciiTheme="minorHAnsi" w:hAnsiTheme="minorHAnsi"/>
        </w:rPr>
        <w:t xml:space="preserve">vstup do objektu, zariadenia, prevádzky, dopravného prostriedku, na pozemok alebo vstup do obydlia, </w:t>
      </w:r>
      <w:r w:rsidR="00786CF7" w:rsidRPr="004C19E9">
        <w:rPr>
          <w:rFonts w:asciiTheme="minorHAnsi" w:hAnsiTheme="minorHAnsi"/>
        </w:rPr>
        <w:t>ak sa používa aj na podnikanie alebo</w:t>
      </w:r>
      <w:r w:rsidRPr="004C19E9">
        <w:rPr>
          <w:rFonts w:asciiTheme="minorHAnsi" w:hAnsiTheme="minorHAnsi"/>
        </w:rPr>
        <w:t xml:space="preserve"> na vykonávanie </w:t>
      </w:r>
      <w:r w:rsidR="00786CF7" w:rsidRPr="004C19E9">
        <w:rPr>
          <w:rFonts w:asciiTheme="minorHAnsi" w:hAnsiTheme="minorHAnsi"/>
        </w:rPr>
        <w:t xml:space="preserve">inej </w:t>
      </w:r>
      <w:r w:rsidRPr="004C19E9">
        <w:rPr>
          <w:rFonts w:asciiTheme="minorHAnsi" w:hAnsiTheme="minorHAnsi"/>
        </w:rPr>
        <w:t>hospodárskej činnosti</w:t>
      </w:r>
      <w:r w:rsidR="000545FD" w:rsidRPr="004C19E9">
        <w:rPr>
          <w:rFonts w:asciiTheme="minorHAnsi" w:hAnsiTheme="minorHAnsi"/>
        </w:rPr>
        <w:t>;</w:t>
      </w:r>
      <w:r w:rsidR="00030F9D">
        <w:rPr>
          <w:rFonts w:asciiTheme="minorHAnsi" w:hAnsiTheme="minorHAnsi"/>
        </w:rPr>
        <w:t xml:space="preserve"> p</w:t>
      </w:r>
      <w:r w:rsidR="007B677A" w:rsidRPr="004C19E9">
        <w:rPr>
          <w:rFonts w:asciiTheme="minorHAnsi" w:hAnsiTheme="minorHAnsi"/>
        </w:rPr>
        <w:t xml:space="preserve">redložiť členom kontrolnej skupiny </w:t>
      </w:r>
      <w:r w:rsidR="00786CF7" w:rsidRPr="004C19E9">
        <w:rPr>
          <w:rFonts w:asciiTheme="minorHAnsi" w:hAnsiTheme="minorHAnsi"/>
        </w:rPr>
        <w:t xml:space="preserve">alebo prizvanej osobe </w:t>
      </w:r>
      <w:r w:rsidR="007B677A" w:rsidRPr="004C19E9">
        <w:rPr>
          <w:rFonts w:asciiTheme="minorHAnsi" w:hAnsiTheme="minorHAnsi"/>
        </w:rPr>
        <w:t xml:space="preserve">na vyžiadanie výsledky kontrol a auditov vykonaných inými orgánmi, ktoré </w:t>
      </w:r>
      <w:r w:rsidR="006719A0" w:rsidRPr="004C19E9">
        <w:rPr>
          <w:rFonts w:asciiTheme="minorHAnsi" w:hAnsiTheme="minorHAnsi"/>
        </w:rPr>
        <w:t xml:space="preserve"> súvisia s administratívnou </w:t>
      </w:r>
      <w:r w:rsidR="007B677A" w:rsidRPr="004C19E9">
        <w:rPr>
          <w:rFonts w:asciiTheme="minorHAnsi" w:hAnsiTheme="minorHAnsi"/>
        </w:rPr>
        <w:t xml:space="preserve"> </w:t>
      </w:r>
      <w:r w:rsidR="005A6921" w:rsidRPr="004C19E9">
        <w:rPr>
          <w:rFonts w:asciiTheme="minorHAnsi" w:hAnsiTheme="minorHAnsi"/>
        </w:rPr>
        <w:t xml:space="preserve">finančnou kontrolou </w:t>
      </w:r>
      <w:r w:rsidR="007B677A" w:rsidRPr="004C19E9">
        <w:rPr>
          <w:rFonts w:asciiTheme="minorHAnsi" w:hAnsiTheme="minorHAnsi"/>
        </w:rPr>
        <w:t>na mieste</w:t>
      </w:r>
      <w:r w:rsidR="000545FD" w:rsidRPr="004C19E9">
        <w:rPr>
          <w:rFonts w:asciiTheme="minorHAnsi" w:hAnsiTheme="minorHAnsi"/>
        </w:rPr>
        <w:t>;</w:t>
      </w:r>
    </w:p>
    <w:p w14:paraId="3392AC55" w14:textId="58EE49BA"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v lehote určenej členmi kontrolnej skupiny </w:t>
      </w:r>
      <w:r w:rsidR="00786CF7" w:rsidRPr="00CF2D1E">
        <w:rPr>
          <w:rFonts w:asciiTheme="minorHAnsi" w:hAnsiTheme="minorHAnsi"/>
        </w:rPr>
        <w:t>alebo prizvanou osobou</w:t>
      </w:r>
      <w:r w:rsidRPr="00CF2D1E">
        <w:rPr>
          <w:rFonts w:asciiTheme="minorHAnsi" w:hAnsiTheme="minorHAnsi"/>
        </w:rPr>
        <w:t xml:space="preserve"> vyžiadané originály alebo overené kópie dokladov, písomností, záznamov dát na pamäťových médiách prostriedkov výpočtovej techniky, ich výpisov, výstupy a poskytnúť vyjadrenia, informácie, dokumenty a iné podklady súvisiace s výkonom </w:t>
      </w:r>
      <w:r w:rsidR="000545FD" w:rsidRPr="00CF2D1E">
        <w:rPr>
          <w:rFonts w:asciiTheme="minorHAnsi" w:hAnsiTheme="minorHAnsi"/>
        </w:rPr>
        <w:t>FK/M</w:t>
      </w:r>
      <w:r w:rsidRPr="00CF2D1E">
        <w:rPr>
          <w:rFonts w:asciiTheme="minorHAnsi" w:hAnsiTheme="minorHAnsi"/>
        </w:rPr>
        <w:t xml:space="preserve"> a vydať </w:t>
      </w:r>
      <w:r w:rsidR="00786CF7" w:rsidRPr="00CF2D1E">
        <w:rPr>
          <w:rFonts w:asciiTheme="minorHAnsi" w:hAnsiTheme="minorHAnsi"/>
        </w:rPr>
        <w:t>im</w:t>
      </w:r>
      <w:r w:rsidR="001B362A" w:rsidRPr="00CF2D1E">
        <w:rPr>
          <w:rFonts w:asciiTheme="minorHAnsi" w:hAnsiTheme="minorHAnsi"/>
        </w:rPr>
        <w:t xml:space="preserve"> </w:t>
      </w:r>
      <w:r w:rsidRPr="00CF2D1E">
        <w:rPr>
          <w:rFonts w:asciiTheme="minorHAnsi" w:hAnsiTheme="minorHAnsi"/>
        </w:rPr>
        <w:t xml:space="preserve">na vyžiadanie písomné potvrdenie o ich úplnosti </w:t>
      </w:r>
      <w:r w:rsidR="005A6921" w:rsidRPr="00CF2D1E">
        <w:rPr>
          <w:rFonts w:asciiTheme="minorHAnsi" w:hAnsiTheme="minorHAnsi"/>
        </w:rPr>
        <w:t>a umožniť členom kontrolnej skupiny alebo prizvanej osobe vyhotovovať si kópie týchto podkladov</w:t>
      </w:r>
      <w:r w:rsidR="000545FD" w:rsidRPr="00650D12">
        <w:rPr>
          <w:rFonts w:asciiTheme="minorHAnsi" w:hAnsiTheme="minorHAnsi"/>
        </w:rPr>
        <w:t>;</w:t>
      </w:r>
    </w:p>
    <w:p w14:paraId="1CEA145E" w14:textId="488F5C3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poskytnúť súčinnosť členom kontrolnej skupiny</w:t>
      </w:r>
      <w:r w:rsidR="00786CF7" w:rsidRPr="00CF2D1E">
        <w:rPr>
          <w:rFonts w:asciiTheme="minorHAnsi" w:hAnsiTheme="minorHAnsi"/>
        </w:rPr>
        <w:t xml:space="preserve"> alebo prizvanej osobe</w:t>
      </w:r>
      <w:r w:rsidR="000545FD" w:rsidRPr="00650D12">
        <w:rPr>
          <w:rFonts w:asciiTheme="minorHAnsi" w:hAnsiTheme="minorHAnsi"/>
        </w:rPr>
        <w:t>;</w:t>
      </w:r>
    </w:p>
    <w:p w14:paraId="5B1C2BAB" w14:textId="26EB2C5B" w:rsidR="008207C0" w:rsidRPr="00CF2D1E" w:rsidRDefault="001B362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prijať </w:t>
      </w:r>
      <w:r w:rsidR="008207C0" w:rsidRPr="00CF2D1E">
        <w:rPr>
          <w:rFonts w:asciiTheme="minorHAnsi" w:hAnsiTheme="minorHAnsi"/>
        </w:rPr>
        <w:t>v určenej lehote opatrenia na nápravu nedostatkov zistených</w:t>
      </w:r>
      <w:r w:rsidR="009136C7" w:rsidRPr="00CF2D1E">
        <w:rPr>
          <w:rFonts w:asciiTheme="minorHAnsi" w:hAnsiTheme="minorHAnsi"/>
        </w:rPr>
        <w:t xml:space="preserve"> </w:t>
      </w:r>
      <w:r w:rsidR="000545FD" w:rsidRPr="00CF2D1E">
        <w:rPr>
          <w:rFonts w:asciiTheme="minorHAnsi" w:hAnsiTheme="minorHAnsi"/>
        </w:rPr>
        <w:t>FK/M</w:t>
      </w:r>
      <w:r w:rsidR="008207C0" w:rsidRPr="00CF2D1E">
        <w:rPr>
          <w:rFonts w:asciiTheme="minorHAnsi" w:hAnsiTheme="minorHAnsi"/>
        </w:rPr>
        <w:t xml:space="preserve"> a odstrániť príčiny ich vzniku</w:t>
      </w:r>
      <w:r w:rsidR="000545FD" w:rsidRPr="00650D12">
        <w:rPr>
          <w:rFonts w:asciiTheme="minorHAnsi" w:hAnsiTheme="minorHAnsi"/>
        </w:rPr>
        <w:t>;</w:t>
      </w:r>
    </w:p>
    <w:p w14:paraId="62C430EF" w14:textId="36B7DFFF" w:rsidR="001B362A"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v lehote určenej v</w:t>
      </w:r>
      <w:r w:rsidR="009136C7" w:rsidRPr="00CF2D1E">
        <w:rPr>
          <w:rFonts w:asciiTheme="minorHAnsi" w:hAnsiTheme="minorHAnsi"/>
        </w:rPr>
        <w:t> čiastkovej správe z </w:t>
      </w:r>
      <w:r w:rsidR="000545FD" w:rsidRPr="00CF2D1E">
        <w:rPr>
          <w:rFonts w:asciiTheme="minorHAnsi" w:hAnsiTheme="minorHAnsi"/>
        </w:rPr>
        <w:t>FK/M</w:t>
      </w:r>
      <w:r w:rsidR="009136C7" w:rsidRPr="00CF2D1E">
        <w:rPr>
          <w:rFonts w:asciiTheme="minorHAnsi" w:hAnsiTheme="minorHAnsi"/>
        </w:rPr>
        <w:t>/</w:t>
      </w:r>
      <w:r w:rsidRPr="00CF2D1E">
        <w:rPr>
          <w:rFonts w:asciiTheme="minorHAnsi" w:hAnsiTheme="minorHAnsi"/>
        </w:rPr>
        <w:t>správe z</w:t>
      </w:r>
      <w:r w:rsidR="009136C7"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w:t>
      </w:r>
      <w:r w:rsidR="001B362A" w:rsidRPr="00CF2D1E">
        <w:rPr>
          <w:rFonts w:asciiTheme="minorHAnsi" w:hAnsiTheme="minorHAnsi"/>
        </w:rPr>
        <w:t xml:space="preserve">zoznam </w:t>
      </w:r>
      <w:r w:rsidR="009C30B1" w:rsidRPr="00CF2D1E">
        <w:rPr>
          <w:rFonts w:asciiTheme="minorHAnsi" w:hAnsiTheme="minorHAnsi"/>
        </w:rPr>
        <w:t xml:space="preserve">prijatých </w:t>
      </w:r>
      <w:r w:rsidR="001B362A" w:rsidRPr="00CF2D1E">
        <w:rPr>
          <w:rFonts w:asciiTheme="minorHAnsi" w:hAnsiTheme="minorHAnsi"/>
        </w:rPr>
        <w:t>opatrení</w:t>
      </w:r>
      <w:r w:rsidR="000545FD" w:rsidRPr="00650D12">
        <w:rPr>
          <w:rFonts w:asciiTheme="minorHAnsi" w:hAnsiTheme="minorHAnsi"/>
        </w:rPr>
        <w:t>;</w:t>
      </w:r>
      <w:r w:rsidR="001B362A" w:rsidRPr="00CF2D1E">
        <w:rPr>
          <w:rFonts w:asciiTheme="minorHAnsi" w:hAnsiTheme="minorHAnsi"/>
        </w:rPr>
        <w:t xml:space="preserve"> </w:t>
      </w:r>
    </w:p>
    <w:p w14:paraId="1B963DA8" w14:textId="757BBE16" w:rsidR="008207C0" w:rsidRPr="00CF2D1E" w:rsidRDefault="001B362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prepracovať a predložiť v lehote určenej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 xml:space="preserve">písomný zoznam </w:t>
      </w:r>
      <w:r w:rsidR="009C30B1" w:rsidRPr="00CF2D1E">
        <w:rPr>
          <w:rFonts w:asciiTheme="minorHAnsi" w:hAnsiTheme="minorHAnsi"/>
        </w:rPr>
        <w:t xml:space="preserve">prijatých </w:t>
      </w:r>
      <w:r w:rsidRPr="00CF2D1E">
        <w:rPr>
          <w:rFonts w:asciiTheme="minorHAnsi" w:hAnsiTheme="minorHAnsi"/>
        </w:rPr>
        <w:t>opatrení uvedených v čiastkovej správe z </w:t>
      </w:r>
      <w:r w:rsidR="000545FD" w:rsidRPr="00CF2D1E">
        <w:rPr>
          <w:rFonts w:asciiTheme="minorHAnsi" w:hAnsiTheme="minorHAnsi"/>
        </w:rPr>
        <w:t>FK/M</w:t>
      </w:r>
      <w:r w:rsidRPr="00CF2D1E">
        <w:rPr>
          <w:rFonts w:asciiTheme="minorHAnsi" w:hAnsiTheme="minorHAnsi"/>
        </w:rPr>
        <w:t xml:space="preserve">/správe z </w:t>
      </w:r>
      <w:r w:rsidR="000545FD" w:rsidRPr="00CF2D1E">
        <w:rPr>
          <w:rFonts w:asciiTheme="minorHAnsi" w:hAnsiTheme="minorHAnsi"/>
        </w:rPr>
        <w:t>FK/M</w:t>
      </w:r>
      <w:r w:rsidRPr="00CF2D1E">
        <w:rPr>
          <w:rFonts w:asciiTheme="minorHAnsi" w:hAnsiTheme="minorHAnsi"/>
        </w:rPr>
        <w:t xml:space="preserve">, ak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 xml:space="preserve">požadoval </w:t>
      </w:r>
      <w:r w:rsidR="00786CF7" w:rsidRPr="00CF2D1E">
        <w:rPr>
          <w:rFonts w:asciiTheme="minorHAnsi" w:hAnsiTheme="minorHAnsi"/>
        </w:rPr>
        <w:t xml:space="preserve">ich </w:t>
      </w:r>
      <w:r w:rsidRPr="00CF2D1E">
        <w:rPr>
          <w:rFonts w:asciiTheme="minorHAnsi" w:hAnsiTheme="minorHAnsi"/>
        </w:rPr>
        <w:t>prepracovanie a predloženie písomného zoznamu prepracovaných opatrení</w:t>
      </w:r>
      <w:r w:rsidR="000545FD" w:rsidRPr="00650D12">
        <w:rPr>
          <w:rFonts w:asciiTheme="minorHAnsi" w:hAnsiTheme="minorHAnsi"/>
        </w:rPr>
        <w:t>;</w:t>
      </w:r>
    </w:p>
    <w:p w14:paraId="5E602CD9" w14:textId="49F33870" w:rsidR="009C30B1" w:rsidRPr="00CF2D1E" w:rsidRDefault="009C30B1"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splniť prijaté opatrenia v lehote určenej </w:t>
      </w:r>
      <w:r w:rsidR="000545FD" w:rsidRPr="00650D12">
        <w:rPr>
          <w:rFonts w:asciiTheme="minorHAnsi" w:hAnsiTheme="minorHAnsi"/>
        </w:rPr>
        <w:t>RO;</w:t>
      </w:r>
    </w:p>
    <w:p w14:paraId="64A7A406" w14:textId="12C90FA9" w:rsidR="005A6921" w:rsidRPr="00CF2D1E" w:rsidRDefault="009C30B1"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na výzvu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dokumentáciu preukazujúcu splnenie prijatých opatrení.</w:t>
      </w:r>
    </w:p>
    <w:p w14:paraId="31A8294B" w14:textId="7DE09109"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Pre potreby výkonu </w:t>
      </w:r>
      <w:r w:rsidR="000545FD" w:rsidRPr="00CF2D1E">
        <w:rPr>
          <w:rFonts w:asciiTheme="minorHAnsi" w:hAnsiTheme="minorHAnsi"/>
        </w:rPr>
        <w:t>FK/M</w:t>
      </w:r>
      <w:r w:rsidRPr="00CF2D1E">
        <w:rPr>
          <w:rFonts w:asciiTheme="minorHAnsi" w:hAnsiTheme="minorHAnsi"/>
        </w:rPr>
        <w:t xml:space="preserve"> z hľadiska účtovníctva je Prijímateľ povinný zabezpečiť </w:t>
      </w:r>
      <w:r w:rsidR="00C229DA" w:rsidRPr="00CF2D1E">
        <w:rPr>
          <w:rFonts w:asciiTheme="minorHAnsi" w:hAnsiTheme="minorHAnsi"/>
        </w:rPr>
        <w:t xml:space="preserve">najmä </w:t>
      </w:r>
      <w:r w:rsidRPr="00CF2D1E">
        <w:rPr>
          <w:rFonts w:asciiTheme="minorHAnsi" w:hAnsiTheme="minorHAnsi"/>
        </w:rPr>
        <w:t>nasledovné doklady:</w:t>
      </w:r>
    </w:p>
    <w:p w14:paraId="1B44DF9D" w14:textId="2B28F16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účtový rozvrh vytlačený z účtovného programu pre daný Projekt s jasnou identifikáciou analytických účtov pre projekt (číslo účtu a názov)</w:t>
      </w:r>
      <w:r w:rsidR="000545FD" w:rsidRPr="00CF2D1E">
        <w:rPr>
          <w:rFonts w:asciiTheme="minorHAnsi" w:hAnsiTheme="minorHAnsi"/>
        </w:rPr>
        <w:t>;</w:t>
      </w:r>
      <w:r w:rsidRPr="00CF2D1E">
        <w:rPr>
          <w:rFonts w:asciiTheme="minorHAnsi" w:hAnsiTheme="minorHAnsi"/>
        </w:rPr>
        <w:t xml:space="preserve"> </w:t>
      </w:r>
    </w:p>
    <w:p w14:paraId="7EFF89B1" w14:textId="07C0A5CE" w:rsidR="008207C0" w:rsidRPr="004C19E9" w:rsidRDefault="008207C0" w:rsidP="004C19E9">
      <w:pPr>
        <w:pStyle w:val="Default"/>
        <w:numPr>
          <w:ilvl w:val="0"/>
          <w:numId w:val="55"/>
        </w:numPr>
        <w:ind w:left="714" w:hanging="357"/>
        <w:jc w:val="both"/>
        <w:rPr>
          <w:rFonts w:asciiTheme="minorHAnsi" w:hAnsiTheme="minorHAnsi"/>
        </w:rPr>
      </w:pPr>
      <w:r w:rsidRPr="004C19E9">
        <w:rPr>
          <w:rFonts w:asciiTheme="minorHAnsi" w:hAnsiTheme="minorHAnsi"/>
        </w:rPr>
        <w:t>kniha došlých faktúr s vyznačením jednotlivých faktúr v rámci projektu</w:t>
      </w:r>
      <w:r w:rsidR="000545FD" w:rsidRPr="004C19E9">
        <w:rPr>
          <w:rFonts w:asciiTheme="minorHAnsi" w:hAnsiTheme="minorHAnsi"/>
        </w:rPr>
        <w:t>;</w:t>
      </w:r>
      <w:r w:rsidR="00341B5C">
        <w:rPr>
          <w:rFonts w:asciiTheme="minorHAnsi" w:hAnsiTheme="minorHAnsi"/>
        </w:rPr>
        <w:t xml:space="preserve"> </w:t>
      </w:r>
      <w:proofErr w:type="spellStart"/>
      <w:r w:rsidR="00030F9D">
        <w:rPr>
          <w:rFonts w:asciiTheme="minorHAnsi" w:hAnsiTheme="minorHAnsi"/>
        </w:rPr>
        <w:t>sa</w:t>
      </w:r>
      <w:r w:rsidRPr="004C19E9">
        <w:rPr>
          <w:rFonts w:asciiTheme="minorHAnsi" w:hAnsiTheme="minorHAnsi"/>
        </w:rPr>
        <w:t>ldokonto</w:t>
      </w:r>
      <w:proofErr w:type="spellEnd"/>
      <w:r w:rsidRPr="004C19E9">
        <w:rPr>
          <w:rFonts w:asciiTheme="minorHAnsi" w:hAnsiTheme="minorHAnsi"/>
        </w:rPr>
        <w:t xml:space="preserve"> dodávateľov/zhotoviteľov účtu 321 xxx pre daný projekt</w:t>
      </w:r>
      <w:r w:rsidR="000545FD" w:rsidRPr="004C19E9">
        <w:rPr>
          <w:rFonts w:asciiTheme="minorHAnsi" w:hAnsiTheme="minorHAnsi"/>
        </w:rPr>
        <w:t>;</w:t>
      </w:r>
    </w:p>
    <w:p w14:paraId="2C524AFB" w14:textId="02198034"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účtovné zápisy v denníku preukazujúce zaúčtovanie príslušnej faktúry, jej úhrady </w:t>
      </w:r>
      <w:r w:rsidR="00F46C7A" w:rsidRPr="00CF2D1E">
        <w:rPr>
          <w:rFonts w:asciiTheme="minorHAnsi" w:hAnsiTheme="minorHAnsi"/>
        </w:rPr>
        <w:br/>
      </w:r>
      <w:r w:rsidRPr="00CF2D1E">
        <w:rPr>
          <w:rFonts w:asciiTheme="minorHAnsi" w:hAnsiTheme="minorHAnsi"/>
        </w:rPr>
        <w:t>a zaradenia do majetku (v prípade obstarania majetku) v účtovníctve Prijímateľa</w:t>
      </w:r>
      <w:r w:rsidR="000545FD" w:rsidRPr="00CF2D1E">
        <w:rPr>
          <w:rFonts w:asciiTheme="minorHAnsi" w:hAnsiTheme="minorHAnsi"/>
        </w:rPr>
        <w:t>;</w:t>
      </w:r>
    </w:p>
    <w:p w14:paraId="6C13467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14:paraId="3A822CED" w14:textId="27580D0E" w:rsidR="008207C0" w:rsidRPr="00CF2D1E" w:rsidRDefault="008207C0" w:rsidP="00215368">
      <w:pPr>
        <w:spacing w:before="120"/>
        <w:rPr>
          <w:rFonts w:asciiTheme="minorHAnsi" w:hAnsiTheme="minorHAnsi"/>
        </w:rPr>
      </w:pPr>
      <w:r w:rsidRPr="00CF2D1E">
        <w:rPr>
          <w:rFonts w:asciiTheme="minorHAnsi" w:hAnsiTheme="minorHAnsi"/>
        </w:rPr>
        <w:t>Zároveň je Prijímateľ povinný dodržiavať ustanovenia čl. 12 Kontrola/audit Všeobecných zmluvných podmienok k </w:t>
      </w:r>
      <w:r w:rsidR="002C72C0">
        <w:rPr>
          <w:rFonts w:asciiTheme="minorHAnsi" w:hAnsiTheme="minorHAnsi"/>
        </w:rPr>
        <w:t>z</w:t>
      </w:r>
      <w:r w:rsidRPr="00CF2D1E">
        <w:rPr>
          <w:rFonts w:asciiTheme="minorHAnsi" w:hAnsiTheme="minorHAnsi"/>
        </w:rPr>
        <w:t xml:space="preserve">mluve o  NFP. </w:t>
      </w:r>
    </w:p>
    <w:p w14:paraId="496D96DE" w14:textId="72F88379" w:rsidR="008207C0" w:rsidRPr="00CF2D1E" w:rsidRDefault="008207C0" w:rsidP="00215368">
      <w:pPr>
        <w:pStyle w:val="Default"/>
        <w:shd w:val="clear" w:color="auto" w:fill="FBD4B4" w:themeFill="accent6" w:themeFillTint="66"/>
        <w:spacing w:before="120"/>
        <w:jc w:val="both"/>
        <w:rPr>
          <w:rFonts w:asciiTheme="minorHAnsi" w:hAnsiTheme="minorHAnsi"/>
          <w:b/>
          <w:bCs/>
          <w:color w:val="365F91"/>
          <w:u w:val="single"/>
        </w:rPr>
      </w:pPr>
      <w:r w:rsidRPr="00CF2D1E">
        <w:rPr>
          <w:rFonts w:asciiTheme="minorHAnsi" w:hAnsiTheme="minorHAnsi"/>
          <w:b/>
          <w:bCs/>
          <w:color w:val="365F91"/>
          <w:u w:val="single"/>
        </w:rPr>
        <w:t>Výstupy z</w:t>
      </w:r>
      <w:r w:rsidR="000545FD" w:rsidRPr="00CF2D1E">
        <w:rPr>
          <w:rFonts w:asciiTheme="minorHAnsi" w:hAnsiTheme="minorHAnsi"/>
          <w:b/>
          <w:bCs/>
          <w:color w:val="365F91"/>
          <w:u w:val="single"/>
        </w:rPr>
        <w:t> FK/M</w:t>
      </w:r>
    </w:p>
    <w:p w14:paraId="0C41972C" w14:textId="7C5154F3" w:rsidR="008207C0" w:rsidRPr="00CF2D1E" w:rsidRDefault="008207C0" w:rsidP="00215368">
      <w:pPr>
        <w:pStyle w:val="Default"/>
        <w:spacing w:before="120"/>
        <w:jc w:val="both"/>
        <w:rPr>
          <w:rFonts w:asciiTheme="minorHAnsi" w:hAnsiTheme="minorHAnsi"/>
        </w:rPr>
      </w:pPr>
      <w:r w:rsidRPr="00CF2D1E">
        <w:rPr>
          <w:rFonts w:asciiTheme="minorHAnsi" w:hAnsiTheme="minorHAnsi"/>
          <w:b/>
          <w:bCs/>
        </w:rPr>
        <w:t>V prípade, ak boli v rámci kontroly zistené nedostatky</w:t>
      </w:r>
      <w:r w:rsidRPr="00CF2D1E">
        <w:rPr>
          <w:rFonts w:asciiTheme="minorHAnsi" w:hAnsiTheme="minorHAnsi"/>
        </w:rPr>
        <w:t xml:space="preserve">, </w:t>
      </w:r>
      <w:r w:rsidR="000545FD" w:rsidRPr="00CF2D1E">
        <w:rPr>
          <w:rFonts w:asciiTheme="minorHAnsi" w:hAnsiTheme="minorHAnsi"/>
        </w:rPr>
        <w:t xml:space="preserve">RO </w:t>
      </w:r>
      <w:r w:rsidRPr="00CF2D1E">
        <w:rPr>
          <w:rFonts w:asciiTheme="minorHAnsi" w:hAnsiTheme="minorHAnsi"/>
        </w:rPr>
        <w:t xml:space="preserve">vypracuje návrh </w:t>
      </w:r>
      <w:r w:rsidR="0004307F" w:rsidRPr="00CF2D1E">
        <w:rPr>
          <w:rFonts w:asciiTheme="minorHAnsi" w:hAnsiTheme="minorHAnsi"/>
        </w:rPr>
        <w:t xml:space="preserve">čiastkovej správy z kontroly/návrh </w:t>
      </w:r>
      <w:r w:rsidRPr="00CF2D1E">
        <w:rPr>
          <w:rFonts w:asciiTheme="minorHAnsi" w:hAnsiTheme="minorHAnsi"/>
        </w:rPr>
        <w:t>správy z kontroly s určením lehoty na podanie námietok a zároveň doručí návrh</w:t>
      </w:r>
      <w:r w:rsidR="0004307F" w:rsidRPr="00CF2D1E">
        <w:rPr>
          <w:rFonts w:asciiTheme="minorHAnsi" w:hAnsiTheme="minorHAnsi"/>
        </w:rPr>
        <w:t xml:space="preserve"> čiastkovej správy z kontroly/návrh</w:t>
      </w:r>
      <w:r w:rsidRPr="00CF2D1E">
        <w:rPr>
          <w:rFonts w:asciiTheme="minorHAnsi" w:hAnsiTheme="minorHAnsi"/>
        </w:rPr>
        <w:t xml:space="preserve"> správy z kontroly </w:t>
      </w:r>
      <w:r w:rsidR="008702BD">
        <w:rPr>
          <w:rFonts w:asciiTheme="minorHAnsi" w:hAnsiTheme="minorHAnsi"/>
        </w:rPr>
        <w:t xml:space="preserve">elektronicky </w:t>
      </w:r>
      <w:r w:rsidRPr="00CF2D1E">
        <w:rPr>
          <w:rFonts w:asciiTheme="minorHAnsi" w:hAnsiTheme="minorHAnsi"/>
        </w:rPr>
        <w:t>Prijímateľovi</w:t>
      </w:r>
      <w:r w:rsidR="008702BD">
        <w:rPr>
          <w:rFonts w:asciiTheme="minorHAnsi" w:hAnsiTheme="minorHAnsi"/>
        </w:rPr>
        <w:t xml:space="preserve"> (v osobitných prípadoch listinne)</w:t>
      </w:r>
      <w:r w:rsidRPr="00CF2D1E">
        <w:rPr>
          <w:rFonts w:asciiTheme="minorHAnsi" w:hAnsiTheme="minorHAnsi"/>
        </w:rPr>
        <w:t xml:space="preserve">. </w:t>
      </w:r>
    </w:p>
    <w:p w14:paraId="4B512244" w14:textId="4A54D54A" w:rsidR="008207C0" w:rsidRPr="00CF2D1E" w:rsidRDefault="008207C0" w:rsidP="00215368">
      <w:pPr>
        <w:pStyle w:val="Default"/>
        <w:spacing w:before="120" w:after="240"/>
        <w:jc w:val="both"/>
        <w:rPr>
          <w:rFonts w:asciiTheme="minorHAnsi" w:hAnsiTheme="minorHAnsi"/>
        </w:rPr>
      </w:pPr>
      <w:r w:rsidRPr="00CF2D1E">
        <w:rPr>
          <w:rFonts w:asciiTheme="minorHAnsi" w:hAnsiTheme="minorHAnsi"/>
        </w:rPr>
        <w:t xml:space="preserve">Prijímateľ je povinný doručiť </w:t>
      </w:r>
      <w:r w:rsidR="008702BD">
        <w:rPr>
          <w:rFonts w:asciiTheme="minorHAnsi" w:hAnsiTheme="minorHAnsi"/>
        </w:rPr>
        <w:t xml:space="preserve">elektronicky (v osobitných prípadoch listinne) v zmysle kapitoly </w:t>
      </w:r>
      <w:r w:rsidR="008702BD">
        <w:rPr>
          <w:rFonts w:asciiTheme="minorHAnsi" w:hAnsiTheme="minorHAnsi"/>
        </w:rPr>
        <w:fldChar w:fldCharType="begin"/>
      </w:r>
      <w:r w:rsidR="008702BD">
        <w:rPr>
          <w:rFonts w:asciiTheme="minorHAnsi" w:hAnsiTheme="minorHAnsi"/>
        </w:rPr>
        <w:instrText xml:space="preserve"> REF _Ref74130454 \r \h </w:instrText>
      </w:r>
      <w:r w:rsidR="008702BD">
        <w:rPr>
          <w:rFonts w:asciiTheme="minorHAnsi" w:hAnsiTheme="minorHAnsi"/>
        </w:rPr>
      </w:r>
      <w:r w:rsidR="008702BD">
        <w:rPr>
          <w:rFonts w:asciiTheme="minorHAnsi" w:hAnsiTheme="minorHAnsi"/>
        </w:rPr>
        <w:fldChar w:fldCharType="separate"/>
      </w:r>
      <w:r w:rsidR="005464DF">
        <w:rPr>
          <w:rFonts w:asciiTheme="minorHAnsi" w:hAnsiTheme="minorHAnsi"/>
        </w:rPr>
        <w:t>3</w:t>
      </w:r>
      <w:r w:rsidR="008702BD">
        <w:rPr>
          <w:rFonts w:asciiTheme="minorHAnsi" w:hAnsiTheme="minorHAnsi"/>
        </w:rPr>
        <w:fldChar w:fldCharType="end"/>
      </w:r>
      <w:r w:rsidR="008702BD">
        <w:rPr>
          <w:rFonts w:asciiTheme="minorHAnsi" w:hAnsiTheme="minorHAnsi"/>
        </w:rPr>
        <w:t xml:space="preserve"> tejto Príručky </w:t>
      </w:r>
      <w:r w:rsidRPr="00CF2D1E">
        <w:rPr>
          <w:rFonts w:asciiTheme="minorHAnsi" w:hAnsiTheme="minorHAnsi"/>
        </w:rPr>
        <w:t xml:space="preserve">námietky </w:t>
      </w:r>
      <w:r w:rsidR="000545FD" w:rsidRPr="00CF2D1E">
        <w:rPr>
          <w:rFonts w:asciiTheme="minorHAnsi" w:hAnsiTheme="minorHAnsi"/>
        </w:rPr>
        <w:t xml:space="preserve">RO </w:t>
      </w:r>
      <w:r w:rsidRPr="00CF2D1E">
        <w:rPr>
          <w:rFonts w:asciiTheme="minorHAnsi" w:hAnsiTheme="minorHAnsi"/>
        </w:rPr>
        <w:t xml:space="preserve">do </w:t>
      </w:r>
      <w:r w:rsidRPr="00CF2D1E">
        <w:rPr>
          <w:rFonts w:asciiTheme="minorHAnsi" w:hAnsiTheme="minorHAnsi"/>
          <w:b/>
        </w:rPr>
        <w:t>5 pracovných dní</w:t>
      </w:r>
      <w:r w:rsidRPr="00CF2D1E">
        <w:rPr>
          <w:rFonts w:asciiTheme="minorHAnsi" w:hAnsiTheme="minorHAnsi"/>
        </w:rPr>
        <w:t xml:space="preserve"> odo dňa doručenia návrhu </w:t>
      </w:r>
      <w:r w:rsidR="0004307F" w:rsidRPr="00CF2D1E">
        <w:rPr>
          <w:rFonts w:asciiTheme="minorHAnsi" w:hAnsiTheme="minorHAnsi"/>
        </w:rPr>
        <w:t xml:space="preserve">čiastkovej správy z kontroly/návrhu </w:t>
      </w:r>
      <w:r w:rsidRPr="00CF2D1E">
        <w:rPr>
          <w:rFonts w:asciiTheme="minorHAnsi" w:hAnsiTheme="minorHAnsi"/>
        </w:rPr>
        <w:t>správy z</w:t>
      </w:r>
      <w:r w:rsidR="00704574" w:rsidRPr="00CF2D1E">
        <w:rPr>
          <w:rFonts w:asciiTheme="minorHAnsi" w:hAnsiTheme="minorHAnsi"/>
        </w:rPr>
        <w:t> </w:t>
      </w:r>
      <w:r w:rsidRPr="00CF2D1E">
        <w:rPr>
          <w:rFonts w:asciiTheme="minorHAnsi" w:hAnsiTheme="minorHAnsi"/>
        </w:rPr>
        <w:t>kontroly</w:t>
      </w:r>
      <w:r w:rsidR="00704574" w:rsidRPr="00CF2D1E">
        <w:rPr>
          <w:rFonts w:asciiTheme="minorHAnsi" w:hAnsiTheme="minorHAnsi"/>
        </w:rPr>
        <w:t xml:space="preserve">, resp. v lehote stanovenej v návrhu </w:t>
      </w:r>
      <w:r w:rsidR="0004307F" w:rsidRPr="00CF2D1E">
        <w:rPr>
          <w:rFonts w:asciiTheme="minorHAnsi" w:hAnsiTheme="minorHAnsi"/>
        </w:rPr>
        <w:t xml:space="preserve">čiastkovej správy/návrhu </w:t>
      </w:r>
      <w:r w:rsidR="00704574" w:rsidRPr="00CF2D1E">
        <w:rPr>
          <w:rFonts w:asciiTheme="minorHAnsi" w:hAnsiTheme="minorHAnsi"/>
        </w:rPr>
        <w:t>správy</w:t>
      </w:r>
      <w:r w:rsidR="00A951CC">
        <w:rPr>
          <w:rFonts w:asciiTheme="minorHAnsi" w:hAnsiTheme="minorHAnsi"/>
        </w:rPr>
        <w:t xml:space="preserve"> po dohode s </w:t>
      </w:r>
      <w:r w:rsidR="00277346">
        <w:rPr>
          <w:rFonts w:asciiTheme="minorHAnsi" w:hAnsiTheme="minorHAnsi"/>
        </w:rPr>
        <w:t>P</w:t>
      </w:r>
      <w:r w:rsidR="00A951CC">
        <w:rPr>
          <w:rFonts w:asciiTheme="minorHAnsi" w:hAnsiTheme="minorHAnsi"/>
        </w:rPr>
        <w:t>rijímateľom</w:t>
      </w:r>
      <w:r w:rsidRPr="00CF2D1E">
        <w:rPr>
          <w:rFonts w:asciiTheme="minorHAnsi" w:hAnsiTheme="minorHAnsi"/>
        </w:rPr>
        <w:t xml:space="preserve">. </w:t>
      </w:r>
    </w:p>
    <w:p w14:paraId="029C55C9" w14:textId="3FB863B9" w:rsidR="008207C0" w:rsidRPr="00CF2D1E" w:rsidRDefault="000545FD" w:rsidP="00215368">
      <w:pPr>
        <w:pStyle w:val="Odsekzoznamu11"/>
        <w:spacing w:before="120" w:after="240"/>
        <w:ind w:left="0"/>
        <w:rPr>
          <w:rFonts w:asciiTheme="minorHAnsi" w:hAnsiTheme="minorHAnsi"/>
          <w:lang w:eastAsia="en-US"/>
        </w:rPr>
      </w:pPr>
      <w:r w:rsidRPr="00CF2D1E">
        <w:rPr>
          <w:rFonts w:asciiTheme="minorHAnsi" w:hAnsiTheme="minorHAnsi"/>
          <w:lang w:eastAsia="en-US"/>
        </w:rPr>
        <w:t xml:space="preserve">RO </w:t>
      </w:r>
      <w:r w:rsidR="008207C0" w:rsidRPr="00CF2D1E">
        <w:rPr>
          <w:rFonts w:asciiTheme="minorHAnsi" w:hAnsiTheme="minorHAnsi"/>
          <w:lang w:eastAsia="en-US"/>
        </w:rPr>
        <w:t xml:space="preserve">považuje za doručenie námietok deň osobného doručenia alebo deň odovzdania na poštovú prepravu. </w:t>
      </w:r>
    </w:p>
    <w:p w14:paraId="4293B3A5" w14:textId="034A0DBE"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V prípade, ak </w:t>
      </w:r>
      <w:r w:rsidR="000545FD" w:rsidRPr="00CF2D1E">
        <w:rPr>
          <w:rFonts w:asciiTheme="minorHAnsi" w:hAnsiTheme="minorHAnsi"/>
        </w:rPr>
        <w:t xml:space="preserve">RO </w:t>
      </w:r>
      <w:r w:rsidRPr="00CF2D1E">
        <w:rPr>
          <w:rFonts w:asciiTheme="minorHAnsi" w:hAnsiTheme="minorHAnsi"/>
        </w:rPr>
        <w:t xml:space="preserve">neakceptuje námietky podané Prijímateľom, resp. Prijímateľ </w:t>
      </w:r>
      <w:r w:rsidR="00F46C7A" w:rsidRPr="00CF2D1E">
        <w:rPr>
          <w:rFonts w:asciiTheme="minorHAnsi" w:hAnsiTheme="minorHAnsi"/>
        </w:rPr>
        <w:br/>
      </w:r>
      <w:r w:rsidRPr="00CF2D1E">
        <w:rPr>
          <w:rFonts w:asciiTheme="minorHAnsi" w:hAnsiTheme="minorHAnsi"/>
        </w:rPr>
        <w:t xml:space="preserve">v stanovenej lehote nedoručí námietky, resp. ak Prijímateľ doručí oznámenie, </w:t>
      </w:r>
      <w:r w:rsidR="00EA7AFB" w:rsidRPr="00CF2D1E">
        <w:rPr>
          <w:rFonts w:asciiTheme="minorHAnsi" w:hAnsiTheme="minorHAnsi"/>
        </w:rPr>
        <w:t xml:space="preserve">ak prijímateľ doručí oznámenie, že nemá námietky k zisteným nedostatkom, navrhnutým odporúčaniam, opatreniam alebo k lehotám uvedeným v návrhu čiastkovej správy/návrhu správy z kontroly </w:t>
      </w:r>
      <w:r w:rsidRPr="00CF2D1E">
        <w:rPr>
          <w:rFonts w:asciiTheme="minorHAnsi" w:hAnsiTheme="minorHAnsi"/>
        </w:rPr>
        <w:t xml:space="preserve">, </w:t>
      </w:r>
      <w:r w:rsidR="000545FD" w:rsidRPr="00CF2D1E">
        <w:rPr>
          <w:rFonts w:asciiTheme="minorHAnsi" w:hAnsiTheme="minorHAnsi"/>
        </w:rPr>
        <w:t xml:space="preserve">RO </w:t>
      </w:r>
      <w:r w:rsidRPr="00CF2D1E">
        <w:rPr>
          <w:rFonts w:asciiTheme="minorHAnsi" w:hAnsiTheme="minorHAnsi"/>
        </w:rPr>
        <w:t xml:space="preserve">vypracuje a zašle </w:t>
      </w:r>
      <w:r w:rsidR="0004307F" w:rsidRPr="00CF2D1E">
        <w:rPr>
          <w:rFonts w:asciiTheme="minorHAnsi" w:hAnsiTheme="minorHAnsi"/>
        </w:rPr>
        <w:t>čiastkovú správu/</w:t>
      </w:r>
      <w:r w:rsidRPr="00CF2D1E">
        <w:rPr>
          <w:rFonts w:asciiTheme="minorHAnsi" w:hAnsiTheme="minorHAnsi"/>
        </w:rPr>
        <w:t>správu z kontroly Prijímateľovi.</w:t>
      </w:r>
    </w:p>
    <w:p w14:paraId="375FA08E" w14:textId="54A18C81" w:rsidR="008207C0" w:rsidRPr="00CF2D1E" w:rsidRDefault="008207C0" w:rsidP="00215368">
      <w:pPr>
        <w:pStyle w:val="Default"/>
        <w:spacing w:before="120"/>
        <w:jc w:val="both"/>
        <w:rPr>
          <w:rFonts w:asciiTheme="minorHAnsi" w:hAnsiTheme="minorHAnsi"/>
        </w:rPr>
      </w:pPr>
      <w:r w:rsidRPr="00CF2D1E">
        <w:rPr>
          <w:rFonts w:asciiTheme="minorHAnsi" w:hAnsiTheme="minorHAnsi"/>
        </w:rPr>
        <w:t>Momentom ukončenia kontroly je zaslanie správy z kontroly</w:t>
      </w:r>
      <w:r w:rsidR="00EA7AFB" w:rsidRPr="00CF2D1E">
        <w:rPr>
          <w:rFonts w:asciiTheme="minorHAnsi" w:hAnsiTheme="minorHAnsi"/>
        </w:rPr>
        <w:t xml:space="preserve"> ak zákon o finančnej kontrole </w:t>
      </w:r>
      <w:r w:rsidR="00DB671B">
        <w:rPr>
          <w:rFonts w:asciiTheme="minorHAnsi" w:hAnsiTheme="minorHAnsi"/>
        </w:rPr>
        <w:t xml:space="preserve">a audite </w:t>
      </w:r>
      <w:r w:rsidR="00EA7AFB" w:rsidRPr="00CF2D1E">
        <w:rPr>
          <w:rFonts w:asciiTheme="minorHAnsi" w:hAnsiTheme="minorHAnsi"/>
        </w:rPr>
        <w:t xml:space="preserve">neustanovuje inak. </w:t>
      </w:r>
      <w:r w:rsidRPr="00CF2D1E">
        <w:rPr>
          <w:rFonts w:asciiTheme="minorHAnsi" w:hAnsiTheme="minorHAnsi"/>
        </w:rPr>
        <w:t>Uvedeným nie je dotknutý riadny postup určenia a schválenia ex-</w:t>
      </w:r>
      <w:proofErr w:type="spellStart"/>
      <w:r w:rsidRPr="00CF2D1E">
        <w:rPr>
          <w:rFonts w:asciiTheme="minorHAnsi" w:hAnsiTheme="minorHAnsi"/>
        </w:rPr>
        <w:t>ante</w:t>
      </w:r>
      <w:proofErr w:type="spellEnd"/>
      <w:r w:rsidRPr="00CF2D1E">
        <w:rPr>
          <w:rFonts w:asciiTheme="minorHAnsi" w:hAnsiTheme="minorHAnsi"/>
        </w:rPr>
        <w:t xml:space="preserve"> finančnej opravy za nedostatky pri VO. </w:t>
      </w:r>
    </w:p>
    <w:p w14:paraId="6A9F295F" w14:textId="4AFDF3E3"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Ak </w:t>
      </w:r>
      <w:r w:rsidR="000545FD" w:rsidRPr="00CF2D1E">
        <w:rPr>
          <w:rFonts w:asciiTheme="minorHAnsi" w:hAnsiTheme="minorHAnsi"/>
        </w:rPr>
        <w:t xml:space="preserve">RO </w:t>
      </w:r>
      <w:r w:rsidRPr="00CF2D1E">
        <w:rPr>
          <w:rFonts w:asciiTheme="minorHAnsi" w:hAnsiTheme="minorHAnsi"/>
        </w:rPr>
        <w:t>úplne alebo sčasti akceptuje námietky podané Prijímateľom, je povinný zohľadniť opodstatnenosť týchto námietok v</w:t>
      </w:r>
      <w:r w:rsidR="0004307F" w:rsidRPr="00CF2D1E">
        <w:rPr>
          <w:rFonts w:asciiTheme="minorHAnsi" w:hAnsiTheme="minorHAnsi"/>
        </w:rPr>
        <w:t> čiastkovej správe z kontroly/</w:t>
      </w:r>
      <w:r w:rsidRPr="00CF2D1E">
        <w:rPr>
          <w:rFonts w:asciiTheme="minorHAnsi" w:hAnsiTheme="minorHAnsi"/>
        </w:rPr>
        <w:t xml:space="preserve">správe z kontroly a zaslať túto </w:t>
      </w:r>
      <w:r w:rsidR="0004307F" w:rsidRPr="00CF2D1E">
        <w:rPr>
          <w:rFonts w:asciiTheme="minorHAnsi" w:hAnsiTheme="minorHAnsi"/>
        </w:rPr>
        <w:t>čiastkovú správu z kontroly/</w:t>
      </w:r>
      <w:r w:rsidRPr="00CF2D1E">
        <w:rPr>
          <w:rFonts w:asciiTheme="minorHAnsi" w:hAnsiTheme="minorHAnsi"/>
        </w:rPr>
        <w:t xml:space="preserve">správu z kontroly Prijímateľovi. </w:t>
      </w:r>
    </w:p>
    <w:p w14:paraId="77030DC8" w14:textId="77777777"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Za moment ukončenia kontroly je v takomto prípade považovaný moment odoslania  správy z kontroly Prijímateľovi. </w:t>
      </w:r>
      <w:r w:rsidR="0004307F" w:rsidRPr="00CF2D1E">
        <w:rPr>
          <w:rFonts w:asciiTheme="minorHAnsi" w:hAnsiTheme="minorHAnsi"/>
        </w:rPr>
        <w:t>Zaslaním čiastkovej správy je skončená tá časť administratívnej finančnej kontroly na mieste, ktorej sa čiastková správa týka.</w:t>
      </w:r>
    </w:p>
    <w:p w14:paraId="4B349D8D" w14:textId="0B821859" w:rsidR="008207C0" w:rsidRPr="00CF2D1E" w:rsidRDefault="008207C0" w:rsidP="00215368">
      <w:pPr>
        <w:pStyle w:val="Default"/>
        <w:spacing w:before="120"/>
        <w:jc w:val="both"/>
        <w:rPr>
          <w:rFonts w:asciiTheme="minorHAnsi" w:hAnsiTheme="minorHAnsi"/>
        </w:rPr>
      </w:pPr>
      <w:r w:rsidRPr="00CF2D1E">
        <w:rPr>
          <w:rFonts w:asciiTheme="minorHAnsi" w:hAnsiTheme="minorHAnsi"/>
          <w:b/>
          <w:bCs/>
        </w:rPr>
        <w:t>V prípade, ak kontrolou neboli zistené nedostatky</w:t>
      </w:r>
      <w:r w:rsidRPr="00CF2D1E">
        <w:rPr>
          <w:rFonts w:asciiTheme="minorHAnsi" w:hAnsiTheme="minorHAnsi"/>
        </w:rPr>
        <w:t xml:space="preserve">, vypracuje </w:t>
      </w:r>
      <w:r w:rsidR="000545FD" w:rsidRPr="00CF2D1E">
        <w:rPr>
          <w:rFonts w:asciiTheme="minorHAnsi" w:hAnsiTheme="minorHAnsi"/>
        </w:rPr>
        <w:t xml:space="preserve">RO </w:t>
      </w:r>
      <w:r w:rsidRPr="00CF2D1E">
        <w:rPr>
          <w:rFonts w:asciiTheme="minorHAnsi" w:hAnsiTheme="minorHAnsi"/>
        </w:rPr>
        <w:t xml:space="preserve">iba </w:t>
      </w:r>
      <w:r w:rsidR="0004307F" w:rsidRPr="00CF2D1E">
        <w:rPr>
          <w:rFonts w:asciiTheme="minorHAnsi" w:hAnsiTheme="minorHAnsi"/>
        </w:rPr>
        <w:t>čiastkovú správu z kontroly/</w:t>
      </w:r>
      <w:r w:rsidRPr="00CF2D1E">
        <w:rPr>
          <w:rFonts w:asciiTheme="minorHAnsi" w:hAnsiTheme="minorHAnsi"/>
        </w:rPr>
        <w:t>správu z kontroly a zašle ju Prijímateľovi. Momentom ukončenia kontroly je v tomto prípade zaslanie správy</w:t>
      </w:r>
      <w:r w:rsidR="0004307F" w:rsidRPr="00CF2D1E">
        <w:rPr>
          <w:rFonts w:asciiTheme="minorHAnsi" w:hAnsiTheme="minorHAnsi"/>
        </w:rPr>
        <w:t xml:space="preserve"> z kontroly</w:t>
      </w:r>
      <w:r w:rsidRPr="00CF2D1E">
        <w:rPr>
          <w:rFonts w:asciiTheme="minorHAnsi" w:hAnsiTheme="minorHAnsi"/>
        </w:rPr>
        <w:t xml:space="preserve"> Prijímateľovi. </w:t>
      </w:r>
    </w:p>
    <w:p w14:paraId="0C1D863E" w14:textId="77777777" w:rsidR="00DD586D" w:rsidRPr="00CF2D1E" w:rsidRDefault="008207C0" w:rsidP="00215368">
      <w:pPr>
        <w:pStyle w:val="Nadpis2"/>
        <w:rPr>
          <w:rFonts w:asciiTheme="minorHAnsi" w:hAnsiTheme="minorHAnsi"/>
          <w:color w:val="365F91"/>
          <w:lang w:val="sk-SK"/>
        </w:rPr>
      </w:pPr>
      <w:bookmarkStart w:id="379" w:name="_Toc106134811"/>
      <w:r w:rsidRPr="00CF2D1E">
        <w:rPr>
          <w:rFonts w:asciiTheme="minorHAnsi" w:hAnsiTheme="minorHAnsi"/>
          <w:color w:val="365F91"/>
        </w:rPr>
        <w:lastRenderedPageBreak/>
        <w:t>4.7 Sankčný mechanizmus</w:t>
      </w:r>
      <w:bookmarkEnd w:id="379"/>
    </w:p>
    <w:p w14:paraId="63B3ADF2" w14:textId="77777777" w:rsidR="008207C0" w:rsidRPr="00CF2D1E" w:rsidRDefault="008207C0" w:rsidP="00215368">
      <w:pPr>
        <w:pStyle w:val="Nadpis3"/>
        <w:rPr>
          <w:rFonts w:asciiTheme="minorHAnsi" w:hAnsiTheme="minorHAnsi"/>
          <w:color w:val="365F91"/>
        </w:rPr>
      </w:pPr>
      <w:bookmarkStart w:id="380" w:name="_Toc106134812"/>
      <w:bookmarkStart w:id="381" w:name="_Toc412549463"/>
      <w:r w:rsidRPr="00CF2D1E">
        <w:rPr>
          <w:rFonts w:asciiTheme="minorHAnsi" w:hAnsiTheme="minorHAnsi"/>
          <w:color w:val="365F91"/>
        </w:rPr>
        <w:t>4.7.1 Sankčný mechanizmus k verejnému obstarávaniu</w:t>
      </w:r>
      <w:bookmarkEnd w:id="380"/>
    </w:p>
    <w:p w14:paraId="7F250A4E" w14:textId="3B72DA47" w:rsidR="00433D48" w:rsidRPr="00CF2D1E" w:rsidRDefault="00433D48"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sidRPr="00CF2D1E">
        <w:rPr>
          <w:rFonts w:asciiTheme="minorHAnsi" w:eastAsia="Times New Roman" w:hAnsiTheme="minorHAnsi"/>
          <w:sz w:val="24"/>
          <w:szCs w:val="24"/>
          <w:lang w:eastAsia="en-GB"/>
        </w:rPr>
        <w:t xml:space="preserve">Všetky </w:t>
      </w:r>
      <w:r w:rsidR="00650D12">
        <w:rPr>
          <w:rFonts w:asciiTheme="minorHAnsi" w:eastAsia="Times New Roman" w:hAnsiTheme="minorHAnsi"/>
          <w:sz w:val="24"/>
          <w:szCs w:val="24"/>
          <w:lang w:eastAsia="en-GB"/>
        </w:rPr>
        <w:t>VO</w:t>
      </w:r>
      <w:r w:rsidRPr="00CF2D1E">
        <w:rPr>
          <w:rFonts w:asciiTheme="minorHAnsi" w:eastAsia="Times New Roman" w:hAnsiTheme="minorHAnsi"/>
          <w:sz w:val="24"/>
          <w:szCs w:val="24"/>
          <w:lang w:eastAsia="en-GB"/>
        </w:rPr>
        <w:t xml:space="preserve"> na výber dodávateľa/poskytovateľa prác, tovarov a služieb bezprostredne súvisiacich s projektom musia byť realizované v súlade so</w:t>
      </w:r>
      <w:r w:rsidR="000A4869">
        <w:rPr>
          <w:rFonts w:asciiTheme="minorHAnsi" w:eastAsia="Times New Roman" w:hAnsiTheme="minorHAnsi"/>
          <w:sz w:val="24"/>
          <w:szCs w:val="24"/>
          <w:lang w:eastAsia="en-GB"/>
        </w:rPr>
        <w:t xml:space="preserve"> ZVO.</w:t>
      </w:r>
    </w:p>
    <w:p w14:paraId="4B095A08" w14:textId="74604AD0" w:rsidR="00433D48" w:rsidRPr="00CF2D1E" w:rsidRDefault="00650D12"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Pr>
          <w:rFonts w:asciiTheme="minorHAnsi" w:eastAsia="Times New Roman" w:hAnsiTheme="minorHAnsi"/>
          <w:sz w:val="24"/>
          <w:szCs w:val="24"/>
          <w:lang w:eastAsia="en-GB"/>
        </w:rPr>
        <w:t>VO</w:t>
      </w:r>
      <w:r w:rsidR="00433D48" w:rsidRPr="00CF2D1E">
        <w:rPr>
          <w:rFonts w:asciiTheme="minorHAnsi" w:eastAsia="Times New Roman" w:hAnsiTheme="minorHAnsi"/>
          <w:sz w:val="24"/>
          <w:szCs w:val="24"/>
          <w:lang w:eastAsia="en-GB"/>
        </w:rPr>
        <w:t xml:space="preserve"> na výdavky súvisiace s realizáciou jednotlivých aktivít projektu bude overované zo strany </w:t>
      </w:r>
      <w:r>
        <w:rPr>
          <w:rFonts w:asciiTheme="minorHAnsi" w:eastAsia="Times New Roman" w:hAnsiTheme="minorHAnsi"/>
          <w:sz w:val="24"/>
          <w:szCs w:val="24"/>
          <w:lang w:eastAsia="en-GB"/>
        </w:rPr>
        <w:t>RO</w:t>
      </w:r>
      <w:r w:rsidRPr="00CF2D1E">
        <w:rPr>
          <w:rFonts w:asciiTheme="minorHAnsi" w:eastAsia="Times New Roman" w:hAnsiTheme="minorHAnsi"/>
          <w:sz w:val="24"/>
          <w:szCs w:val="24"/>
          <w:lang w:eastAsia="en-GB"/>
        </w:rPr>
        <w:t xml:space="preserve"> </w:t>
      </w:r>
      <w:r w:rsidR="00433D48" w:rsidRPr="00CF2D1E">
        <w:rPr>
          <w:rFonts w:asciiTheme="minorHAnsi" w:eastAsia="Times New Roman" w:hAnsiTheme="minorHAnsi"/>
          <w:sz w:val="24"/>
          <w:szCs w:val="24"/>
          <w:lang w:eastAsia="en-GB"/>
        </w:rPr>
        <w:t xml:space="preserve">počas výkonu </w:t>
      </w:r>
      <w:r w:rsidR="0004307F" w:rsidRPr="00CF2D1E">
        <w:rPr>
          <w:rFonts w:asciiTheme="minorHAnsi" w:eastAsia="Times New Roman" w:hAnsiTheme="minorHAnsi"/>
          <w:sz w:val="24"/>
          <w:szCs w:val="24"/>
          <w:lang w:eastAsia="en-GB"/>
        </w:rPr>
        <w:t xml:space="preserve">finančnej </w:t>
      </w:r>
      <w:r w:rsidR="00433D48" w:rsidRPr="00CF2D1E">
        <w:rPr>
          <w:rFonts w:asciiTheme="minorHAnsi" w:eastAsia="Times New Roman" w:hAnsiTheme="minorHAnsi"/>
          <w:sz w:val="24"/>
          <w:szCs w:val="24"/>
          <w:lang w:eastAsia="en-GB"/>
        </w:rPr>
        <w:t>kontroly VO</w:t>
      </w:r>
      <w:r w:rsidR="00BC21A3">
        <w:rPr>
          <w:rFonts w:asciiTheme="minorHAnsi" w:eastAsia="Times New Roman" w:hAnsiTheme="minorHAnsi"/>
          <w:sz w:val="24"/>
          <w:szCs w:val="24"/>
          <w:lang w:eastAsia="en-GB"/>
        </w:rPr>
        <w:t>.</w:t>
      </w:r>
      <w:r w:rsidR="00433D48" w:rsidRPr="00CF2D1E">
        <w:rPr>
          <w:rFonts w:asciiTheme="minorHAnsi" w:eastAsia="Times New Roman" w:hAnsiTheme="minorHAnsi"/>
          <w:sz w:val="24"/>
          <w:szCs w:val="24"/>
          <w:lang w:eastAsia="en-GB"/>
        </w:rPr>
        <w:t xml:space="preserve"> </w:t>
      </w:r>
    </w:p>
    <w:p w14:paraId="40CFBCF3" w14:textId="2D23011A" w:rsidR="00433D48" w:rsidRPr="00CF2D1E" w:rsidRDefault="00433D48"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sidRPr="00CF2D1E">
        <w:rPr>
          <w:rFonts w:asciiTheme="minorHAnsi" w:eastAsia="Times New Roman" w:hAnsiTheme="minorHAnsi"/>
          <w:sz w:val="24"/>
          <w:szCs w:val="24"/>
          <w:lang w:eastAsia="en-GB"/>
        </w:rPr>
        <w:t xml:space="preserve">V prípade identifikovania nedostatkov v procese VO zo strany </w:t>
      </w:r>
      <w:r w:rsidR="00650D12">
        <w:rPr>
          <w:rFonts w:asciiTheme="minorHAnsi" w:eastAsia="Times New Roman" w:hAnsiTheme="minorHAnsi"/>
          <w:sz w:val="24"/>
          <w:szCs w:val="24"/>
          <w:lang w:eastAsia="en-GB"/>
        </w:rPr>
        <w:t>RO</w:t>
      </w:r>
      <w:r w:rsidR="00650D12"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počas výkonu </w:t>
      </w:r>
      <w:r w:rsidR="00BC21A3">
        <w:rPr>
          <w:rFonts w:asciiTheme="minorHAnsi" w:eastAsia="Times New Roman" w:hAnsiTheme="minorHAnsi"/>
          <w:sz w:val="24"/>
          <w:szCs w:val="24"/>
          <w:lang w:eastAsia="en-GB"/>
        </w:rPr>
        <w:t>finančnej kontroly</w:t>
      </w:r>
      <w:r w:rsidR="00BC21A3"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VO, </w:t>
      </w:r>
      <w:r w:rsidR="00650D12">
        <w:rPr>
          <w:rFonts w:asciiTheme="minorHAnsi" w:eastAsia="Times New Roman" w:hAnsiTheme="minorHAnsi"/>
          <w:sz w:val="24"/>
          <w:szCs w:val="24"/>
          <w:lang w:eastAsia="en-GB"/>
        </w:rPr>
        <w:t>RO</w:t>
      </w:r>
      <w:r w:rsidR="00650D12"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uplatní (v prípade VO zrealizovaných pred podaním </w:t>
      </w:r>
      <w:proofErr w:type="spellStart"/>
      <w:r w:rsidRPr="00CF2D1E">
        <w:rPr>
          <w:rFonts w:asciiTheme="minorHAnsi" w:eastAsia="Times New Roman" w:hAnsiTheme="minorHAnsi"/>
          <w:sz w:val="24"/>
          <w:szCs w:val="24"/>
          <w:lang w:eastAsia="en-GB"/>
        </w:rPr>
        <w:t>ŽoNFP</w:t>
      </w:r>
      <w:proofErr w:type="spellEnd"/>
      <w:r w:rsidRPr="00CF2D1E">
        <w:rPr>
          <w:rFonts w:asciiTheme="minorHAnsi" w:eastAsia="Times New Roman" w:hAnsiTheme="minorHAnsi"/>
          <w:sz w:val="24"/>
          <w:szCs w:val="24"/>
          <w:lang w:eastAsia="en-GB"/>
        </w:rPr>
        <w:t xml:space="preserve">) </w:t>
      </w:r>
      <w:r w:rsidRPr="00CF2D1E">
        <w:rPr>
          <w:rFonts w:asciiTheme="minorHAnsi" w:eastAsia="Times New Roman" w:hAnsiTheme="minorHAnsi"/>
          <w:b/>
          <w:sz w:val="24"/>
          <w:szCs w:val="24"/>
          <w:lang w:eastAsia="en-GB"/>
        </w:rPr>
        <w:t>finančnú opravu</w:t>
      </w:r>
      <w:r w:rsidRPr="00CF2D1E">
        <w:rPr>
          <w:rStyle w:val="Odkaznapoznmkupodiarou"/>
          <w:rFonts w:asciiTheme="minorHAnsi" w:eastAsia="Times New Roman" w:hAnsiTheme="minorHAnsi"/>
          <w:sz w:val="24"/>
          <w:szCs w:val="24"/>
          <w:lang w:eastAsia="en-GB"/>
        </w:rPr>
        <w:footnoteReference w:id="54"/>
      </w:r>
      <w:r w:rsidRPr="00CF2D1E">
        <w:rPr>
          <w:rFonts w:asciiTheme="minorHAnsi" w:eastAsia="Times New Roman" w:hAnsiTheme="minorHAnsi"/>
          <w:sz w:val="16"/>
          <w:szCs w:val="16"/>
          <w:lang w:eastAsia="en-GB"/>
        </w:rPr>
        <w:t xml:space="preserve"> </w:t>
      </w:r>
      <w:r w:rsidRPr="00CF2D1E">
        <w:rPr>
          <w:rFonts w:asciiTheme="minorHAnsi" w:eastAsia="Times New Roman" w:hAnsiTheme="minorHAnsi"/>
          <w:sz w:val="24"/>
          <w:szCs w:val="24"/>
          <w:lang w:eastAsia="en-GB"/>
        </w:rPr>
        <w:t>v zodpovedajúcej výške, alebo budú dotknuté výdavky neoprávnené v plnom rozsahu.</w:t>
      </w:r>
    </w:p>
    <w:p w14:paraId="7C907A29" w14:textId="105A7270" w:rsidR="008207C0" w:rsidRPr="00CF2D1E" w:rsidRDefault="00433D48"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V prípade, že Prijímateľ zrealizuje VO po schválení </w:t>
      </w:r>
      <w:proofErr w:type="spellStart"/>
      <w:r w:rsidRPr="00CF2D1E">
        <w:rPr>
          <w:rFonts w:asciiTheme="minorHAnsi" w:eastAsia="Times New Roman" w:hAnsiTheme="minorHAnsi"/>
          <w:lang w:eastAsia="en-GB"/>
        </w:rPr>
        <w:t>ŽoNFP</w:t>
      </w:r>
      <w:proofErr w:type="spellEnd"/>
      <w:r w:rsidRPr="00CF2D1E">
        <w:rPr>
          <w:rFonts w:asciiTheme="minorHAnsi" w:eastAsia="Times New Roman" w:hAnsiTheme="minorHAnsi"/>
          <w:lang w:eastAsia="en-GB"/>
        </w:rPr>
        <w:t xml:space="preserve"> a </w:t>
      </w:r>
      <w:r w:rsidR="00650D12">
        <w:rPr>
          <w:rFonts w:asciiTheme="minorHAnsi" w:eastAsia="Times New Roman" w:hAnsiTheme="minorHAnsi"/>
          <w:lang w:eastAsia="en-GB"/>
        </w:rPr>
        <w:t>RO</w:t>
      </w:r>
      <w:r w:rsidR="00650D12"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identifikuje </w:t>
      </w:r>
      <w:r w:rsidR="00B96B38" w:rsidRPr="00CF2D1E">
        <w:rPr>
          <w:rFonts w:asciiTheme="minorHAnsi" w:eastAsia="Times New Roman" w:hAnsiTheme="minorHAnsi"/>
          <w:lang w:eastAsia="en-GB"/>
        </w:rPr>
        <w:t>v procese VO nedostatky</w:t>
      </w:r>
      <w:r w:rsidR="00D650AC" w:rsidRPr="00CF2D1E">
        <w:rPr>
          <w:rFonts w:asciiTheme="minorHAnsi" w:eastAsia="Times New Roman" w:hAnsiTheme="minorHAnsi"/>
          <w:lang w:eastAsia="en-GB"/>
        </w:rPr>
        <w:t xml:space="preserve"> (v rámci druhej ex </w:t>
      </w:r>
      <w:proofErr w:type="spellStart"/>
      <w:r w:rsidR="00D650AC" w:rsidRPr="00CF2D1E">
        <w:rPr>
          <w:rFonts w:asciiTheme="minorHAnsi" w:eastAsia="Times New Roman" w:hAnsiTheme="minorHAnsi"/>
          <w:lang w:eastAsia="en-GB"/>
        </w:rPr>
        <w:t>ante</w:t>
      </w:r>
      <w:proofErr w:type="spellEnd"/>
      <w:r w:rsidR="00D650AC" w:rsidRPr="00CF2D1E">
        <w:rPr>
          <w:rFonts w:asciiTheme="minorHAnsi" w:eastAsia="Times New Roman" w:hAnsiTheme="minorHAnsi"/>
          <w:lang w:eastAsia="en-GB"/>
        </w:rPr>
        <w:t xml:space="preserve"> finančnej kontroly VO pred podpisom zmluvy s úspešným uchádzačom)</w:t>
      </w:r>
      <w:r w:rsidR="00B96B38" w:rsidRPr="00CF2D1E">
        <w:rPr>
          <w:rFonts w:asciiTheme="minorHAnsi" w:eastAsia="Times New Roman" w:hAnsiTheme="minorHAnsi"/>
          <w:lang w:eastAsia="en-GB"/>
        </w:rPr>
        <w:t xml:space="preserve">, umožní </w:t>
      </w:r>
      <w:r w:rsidR="00650D12">
        <w:rPr>
          <w:rFonts w:asciiTheme="minorHAnsi" w:eastAsia="Times New Roman" w:hAnsiTheme="minorHAnsi"/>
          <w:lang w:eastAsia="en-GB"/>
        </w:rPr>
        <w:t>RO</w:t>
      </w:r>
      <w:r w:rsidR="00650D12" w:rsidRPr="00CF2D1E">
        <w:rPr>
          <w:rFonts w:asciiTheme="minorHAnsi" w:eastAsia="Times New Roman" w:hAnsiTheme="minorHAnsi"/>
          <w:lang w:eastAsia="en-GB"/>
        </w:rPr>
        <w:t xml:space="preserve"> </w:t>
      </w:r>
      <w:r w:rsidR="00B96B38" w:rsidRPr="00CF2D1E">
        <w:rPr>
          <w:rFonts w:asciiTheme="minorHAnsi" w:eastAsia="Times New Roman" w:hAnsiTheme="minorHAnsi"/>
          <w:lang w:eastAsia="en-GB"/>
        </w:rPr>
        <w:t>Prijímateľovi vykonanie nového VO a jeho opätovné predloženie na schválenie</w:t>
      </w:r>
      <w:r w:rsidR="00420CBA" w:rsidRPr="00CF2D1E">
        <w:rPr>
          <w:rFonts w:asciiTheme="minorHAnsi" w:eastAsia="Times New Roman" w:hAnsiTheme="minorHAnsi"/>
          <w:lang w:eastAsia="en-GB"/>
        </w:rPr>
        <w:t xml:space="preserve"> alebo </w:t>
      </w:r>
      <w:r w:rsidR="00D650AC" w:rsidRPr="00CF2D1E">
        <w:rPr>
          <w:rFonts w:asciiTheme="minorHAnsi" w:eastAsia="Times New Roman" w:hAnsiTheme="minorHAnsi"/>
          <w:lang w:eastAsia="en-GB"/>
        </w:rPr>
        <w:t xml:space="preserve">v riadne odôvodnených prípadoch </w:t>
      </w:r>
      <w:r w:rsidR="00420CBA" w:rsidRPr="00CF2D1E">
        <w:rPr>
          <w:rFonts w:asciiTheme="minorHAnsi" w:eastAsia="Times New Roman" w:hAnsiTheme="minorHAnsi"/>
          <w:lang w:eastAsia="en-GB"/>
        </w:rPr>
        <w:t>uplatní ex-</w:t>
      </w:r>
      <w:proofErr w:type="spellStart"/>
      <w:r w:rsidR="00420CBA" w:rsidRPr="00CF2D1E">
        <w:rPr>
          <w:rFonts w:asciiTheme="minorHAnsi" w:eastAsia="Times New Roman" w:hAnsiTheme="minorHAnsi"/>
          <w:lang w:eastAsia="en-GB"/>
        </w:rPr>
        <w:t>ante</w:t>
      </w:r>
      <w:proofErr w:type="spellEnd"/>
      <w:r w:rsidR="00420CBA" w:rsidRPr="00CF2D1E">
        <w:rPr>
          <w:rFonts w:asciiTheme="minorHAnsi" w:eastAsia="Times New Roman" w:hAnsiTheme="minorHAnsi"/>
          <w:lang w:eastAsia="en-GB"/>
        </w:rPr>
        <w:t xml:space="preserve"> finančnú opravu</w:t>
      </w:r>
      <w:r w:rsidR="00D650AC" w:rsidRPr="00215368">
        <w:rPr>
          <w:rStyle w:val="Odkaznapoznmkupodiarou"/>
          <w:rFonts w:asciiTheme="minorHAnsi" w:eastAsia="Times New Roman" w:hAnsiTheme="minorHAnsi"/>
          <w:lang w:eastAsia="en-GB"/>
        </w:rPr>
        <w:footnoteReference w:id="55"/>
      </w:r>
      <w:r w:rsidR="009B3FF6" w:rsidRPr="00CF2D1E">
        <w:rPr>
          <w:rFonts w:asciiTheme="minorHAnsi" w:eastAsia="Times New Roman" w:hAnsiTheme="minorHAnsi"/>
          <w:lang w:eastAsia="en-GB"/>
        </w:rPr>
        <w:t xml:space="preserve"> v zmysle článku 3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 xml:space="preserve">mluvy </w:t>
      </w:r>
      <w:r w:rsidR="009B3FF6" w:rsidRPr="00CF2D1E">
        <w:rPr>
          <w:rFonts w:asciiTheme="minorHAnsi" w:eastAsia="Times New Roman" w:hAnsiTheme="minorHAnsi"/>
          <w:lang w:eastAsia="en-GB"/>
        </w:rPr>
        <w:t>o NFP</w:t>
      </w:r>
      <w:r w:rsidR="00B96B38" w:rsidRPr="00CF2D1E">
        <w:rPr>
          <w:rFonts w:asciiTheme="minorHAnsi" w:eastAsia="Times New Roman" w:hAnsiTheme="minorHAnsi"/>
          <w:lang w:eastAsia="en-GB"/>
        </w:rPr>
        <w:t>.</w:t>
      </w:r>
    </w:p>
    <w:p w14:paraId="4DAB6676" w14:textId="77777777" w:rsidR="008207C0" w:rsidRPr="00CF2D1E" w:rsidRDefault="008207C0" w:rsidP="00215368">
      <w:pPr>
        <w:pStyle w:val="Nadpis3"/>
        <w:rPr>
          <w:rFonts w:asciiTheme="minorHAnsi" w:hAnsiTheme="minorHAnsi"/>
          <w:color w:val="365F91"/>
        </w:rPr>
      </w:pPr>
      <w:bookmarkStart w:id="382" w:name="_Toc106134813"/>
      <w:r w:rsidRPr="00CF2D1E">
        <w:rPr>
          <w:rFonts w:asciiTheme="minorHAnsi" w:hAnsiTheme="minorHAnsi"/>
          <w:color w:val="365F91"/>
        </w:rPr>
        <w:t>4.7.4 Sankčný mechanizmus pri nenapĺňaní merateľných ukazovateľov</w:t>
      </w:r>
      <w:bookmarkEnd w:id="382"/>
      <w:r w:rsidRPr="00CF2D1E">
        <w:rPr>
          <w:rFonts w:asciiTheme="minorHAnsi" w:hAnsiTheme="minorHAnsi"/>
          <w:color w:val="365F91"/>
        </w:rPr>
        <w:t xml:space="preserve"> </w:t>
      </w:r>
    </w:p>
    <w:bookmarkEnd w:id="381"/>
    <w:p w14:paraId="4386A88A" w14:textId="00EE191A" w:rsidR="007A61A2"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Zmluva o </w:t>
      </w:r>
      <w:r w:rsidR="0096015C" w:rsidRPr="00CF2D1E">
        <w:rPr>
          <w:rFonts w:asciiTheme="minorHAnsi" w:eastAsia="Times New Roman" w:hAnsiTheme="minorHAnsi"/>
          <w:lang w:eastAsia="en-GB"/>
        </w:rPr>
        <w:t>NFP</w:t>
      </w:r>
      <w:r w:rsidRPr="00CF2D1E">
        <w:rPr>
          <w:rFonts w:asciiTheme="minorHAnsi" w:eastAsia="Times New Roman" w:hAnsiTheme="minorHAnsi"/>
          <w:lang w:eastAsia="en-GB"/>
        </w:rPr>
        <w:t xml:space="preserve"> definuje nenaplnenie merateľných ukazovateľov výsledku ako podstatné porušenie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00650D12">
        <w:rPr>
          <w:rFonts w:asciiTheme="minorHAnsi" w:eastAsia="Times New Roman" w:hAnsiTheme="minorHAnsi"/>
          <w:lang w:eastAsia="en-GB"/>
        </w:rPr>
        <w:t xml:space="preserve"> o NFP</w:t>
      </w:r>
      <w:r w:rsidRPr="00CF2D1E">
        <w:rPr>
          <w:rFonts w:asciiTheme="minorHAnsi" w:eastAsia="Times New Roman" w:hAnsiTheme="minorHAnsi"/>
          <w:lang w:eastAsia="en-GB"/>
        </w:rPr>
        <w:t xml:space="preserve">: „Na účely Zmluvy sa za podstatné porušenie Zmluvy zo strany Prijímateľa považuje najmä porušenie záväzkov vyplývajúcich z vecnej alebo časovej realizácie aktivít Projektu a/alebo nesplnenie podmienok a povinností, ktoré Prijímateľovi vyplývajú zo Zmluvy...“, v dôsledku ktorého je </w:t>
      </w:r>
      <w:r w:rsidR="000545FD" w:rsidRPr="00CF2D1E">
        <w:rPr>
          <w:rFonts w:asciiTheme="minorHAnsi" w:eastAsia="Times New Roman" w:hAnsiTheme="minorHAnsi"/>
          <w:lang w:eastAsia="en-GB"/>
        </w:rPr>
        <w:t xml:space="preserve">RO </w:t>
      </w:r>
      <w:r w:rsidR="0096015C" w:rsidRPr="00CF2D1E">
        <w:rPr>
          <w:rFonts w:asciiTheme="minorHAnsi" w:eastAsia="Times New Roman" w:hAnsiTheme="minorHAnsi"/>
          <w:lang w:eastAsia="en-GB"/>
        </w:rPr>
        <w:t>v zmysle ustanovení</w:t>
      </w:r>
      <w:r w:rsidRPr="00CF2D1E">
        <w:rPr>
          <w:rFonts w:asciiTheme="minorHAnsi" w:eastAsia="Times New Roman" w:hAnsiTheme="minorHAnsi"/>
          <w:lang w:eastAsia="en-GB"/>
        </w:rPr>
        <w:t xml:space="preserve"> Zmluvy oprávnený odstúpiť od Zmluvy: „Od Zmluvy môže Prijímateľ alebo Poskytovateľ odstúpiť v prípadoch podstatného porušenia Zmluvy, nepodstatného porušenia Zmluvy a ďalej v prípadoch, ktoré ustanovujú právne predpisy SR a EÚ.“</w:t>
      </w:r>
    </w:p>
    <w:p w14:paraId="1FFC90A6" w14:textId="4945A5D4"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Podľa </w:t>
      </w:r>
      <w:r w:rsidR="00050E2D" w:rsidRPr="00CF2D1E">
        <w:rPr>
          <w:rFonts w:asciiTheme="minorHAnsi" w:eastAsia="Times New Roman" w:hAnsiTheme="minorHAnsi"/>
          <w:lang w:eastAsia="en-GB"/>
        </w:rPr>
        <w:t xml:space="preserve">ustanovení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Pr="00CF2D1E">
        <w:rPr>
          <w:rFonts w:asciiTheme="minorHAnsi" w:eastAsia="Times New Roman" w:hAnsiTheme="minorHAnsi"/>
          <w:lang w:eastAsia="en-GB"/>
        </w:rPr>
        <w:t xml:space="preserve">: „Prijímateľ je povinný, ak to určí Poskytovateľ, vrátiť NFP alebo jeho časť v prípade, ak sa dosiahnutá hodnota merateľných ukazovateľov výsledku Projektu znížila o viac ako 5 % oproti pôvodne dohodnutej hodnote merateľných ukazovateľov výsledku Projektu v zmysle prílohy č. 2 Predmet podpory“. </w:t>
      </w:r>
    </w:p>
    <w:p w14:paraId="3745F3F7" w14:textId="39D72EB4"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V prípade, ak Prijímateľ požiada o zmenu </w:t>
      </w:r>
      <w:r w:rsidR="007A61A2" w:rsidRPr="00CF2D1E">
        <w:rPr>
          <w:rFonts w:asciiTheme="minorHAnsi" w:eastAsia="Times New Roman" w:hAnsiTheme="minorHAnsi"/>
          <w:lang w:eastAsia="en-GB"/>
        </w:rPr>
        <w:t>projektu</w:t>
      </w:r>
      <w:r w:rsidR="00050E2D" w:rsidRPr="00CF2D1E">
        <w:rPr>
          <w:rFonts w:asciiTheme="minorHAnsi" w:eastAsia="Times New Roman" w:hAnsiTheme="minorHAnsi"/>
          <w:lang w:eastAsia="en-GB"/>
        </w:rPr>
        <w:t>/</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 xml:space="preserve">mluvy </w:t>
      </w:r>
      <w:r w:rsidRPr="00CF2D1E">
        <w:rPr>
          <w:rFonts w:asciiTheme="minorHAnsi" w:eastAsia="Times New Roman" w:hAnsiTheme="minorHAnsi"/>
          <w:lang w:eastAsia="en-GB"/>
        </w:rPr>
        <w:t xml:space="preserve">z dôvodu zníženia hodnoty merateľného ukazovateľa výsledku Projektu o viac ako 5 % oproti pôvodne dohodnutej hodnote ukazovateľa výsledku Projektu uvedenej v prílohe č. 2,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posúdi predloženú žiadosť o zmenu a v nadväznosti na charakter, závažnosť zmeny a jej dopad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 xml:space="preserve">na plnenie cieľov projektu žiadosť o zmenu </w:t>
      </w:r>
      <w:r w:rsidR="007A61A2" w:rsidRPr="00CF2D1E">
        <w:rPr>
          <w:rFonts w:asciiTheme="minorHAnsi" w:eastAsia="Times New Roman" w:hAnsiTheme="minorHAnsi"/>
          <w:lang w:eastAsia="en-GB"/>
        </w:rPr>
        <w:t>projektu</w:t>
      </w:r>
      <w:r w:rsidRPr="00CF2D1E">
        <w:rPr>
          <w:rFonts w:asciiTheme="minorHAnsi" w:eastAsia="Times New Roman" w:hAnsiTheme="minorHAnsi"/>
          <w:lang w:eastAsia="en-GB"/>
        </w:rPr>
        <w:t xml:space="preserve"> schváli, alebo neschváli a pristúpi ku kráteniu NFP. V takomto prípade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môže pri krátení NFP aplikovať na </w:t>
      </w:r>
      <w:r w:rsidR="00EA68D0" w:rsidRPr="00CF2D1E">
        <w:rPr>
          <w:rFonts w:asciiTheme="minorHAnsi" w:eastAsia="Times New Roman" w:hAnsiTheme="minorHAnsi"/>
          <w:lang w:eastAsia="en-GB"/>
        </w:rPr>
        <w:t>zistené</w:t>
      </w:r>
      <w:r w:rsidR="00C84B9F" w:rsidRPr="00CF2D1E">
        <w:rPr>
          <w:rFonts w:asciiTheme="minorHAnsi" w:eastAsia="Times New Roman" w:hAnsiTheme="minorHAnsi"/>
          <w:lang w:eastAsia="en-GB"/>
        </w:rPr>
        <w:br/>
      </w:r>
      <w:r w:rsidR="00EA68D0"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naplnenia ukazovateľa nanajvýš hodnotu finančnej korekcie zodpovedajúcu tabuľke č. 1. </w:t>
      </w:r>
    </w:p>
    <w:p w14:paraId="11AD2566" w14:textId="1637969D"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 xml:space="preserve">Ak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zistí nenaplnenie merateľných ukazovateľov výsledku pri </w:t>
      </w:r>
      <w:r w:rsidR="000545FD" w:rsidRPr="00CF2D1E">
        <w:rPr>
          <w:rFonts w:asciiTheme="minorHAnsi" w:hAnsiTheme="minorHAnsi"/>
        </w:rPr>
        <w:t xml:space="preserve">FK/M </w:t>
      </w:r>
      <w:r w:rsidRPr="00CF2D1E">
        <w:rPr>
          <w:rFonts w:asciiTheme="minorHAnsi" w:eastAsia="Times New Roman" w:hAnsiTheme="minorHAnsi"/>
          <w:lang w:eastAsia="en-GB"/>
        </w:rPr>
        <w:t xml:space="preserve">alebo na základe záverečnej monitorovacej správy, pričom </w:t>
      </w:r>
      <w:r w:rsidR="00EA68D0"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naplnenia ukazovateľa výsledku je </w:t>
      </w:r>
      <w:r w:rsidR="00C84B9F" w:rsidRPr="00CF2D1E">
        <w:rPr>
          <w:rFonts w:asciiTheme="minorHAnsi" w:eastAsia="Times New Roman" w:hAnsiTheme="minorHAnsi"/>
          <w:lang w:eastAsia="en-GB"/>
        </w:rPr>
        <w:t xml:space="preserve">nižšie </w:t>
      </w:r>
      <w:r w:rsidRPr="00CF2D1E">
        <w:rPr>
          <w:rFonts w:asciiTheme="minorHAnsi" w:eastAsia="Times New Roman" w:hAnsiTheme="minorHAnsi"/>
          <w:lang w:eastAsia="en-GB"/>
        </w:rPr>
        <w:t xml:space="preserve">ako </w:t>
      </w:r>
      <w:r w:rsidR="00EA68D0" w:rsidRPr="00CF2D1E">
        <w:rPr>
          <w:rFonts w:asciiTheme="minorHAnsi" w:eastAsia="Times New Roman" w:hAnsiTheme="minorHAnsi"/>
          <w:lang w:eastAsia="en-GB"/>
        </w:rPr>
        <w:t>95</w:t>
      </w:r>
      <w:r w:rsidR="00C84B9F" w:rsidRPr="00CF2D1E">
        <w:rPr>
          <w:rFonts w:asciiTheme="minorHAnsi" w:eastAsia="Times New Roman" w:hAnsiTheme="minorHAnsi"/>
          <w:lang w:eastAsia="en-GB"/>
        </w:rPr>
        <w:t>,</w:t>
      </w:r>
      <w:r w:rsidRPr="00CF2D1E">
        <w:rPr>
          <w:rFonts w:asciiTheme="minorHAnsi" w:eastAsia="Times New Roman" w:hAnsiTheme="minorHAnsi"/>
          <w:lang w:eastAsia="en-GB"/>
        </w:rPr>
        <w:t xml:space="preserve"> pristúpi ku kráteniu NFP. </w:t>
      </w:r>
    </w:p>
    <w:p w14:paraId="3A80654A" w14:textId="6D99BB35"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lastRenderedPageBreak/>
        <w:t xml:space="preserve">V riadne odôvodnených prípadoch hodných osobitného zreteľa (napr. krátenie NFP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by ohrozilo výsledk</w:t>
      </w:r>
      <w:r w:rsidR="00EA68D0" w:rsidRPr="00CF2D1E">
        <w:rPr>
          <w:rFonts w:asciiTheme="minorHAnsi" w:eastAsia="Times New Roman" w:hAnsiTheme="minorHAnsi"/>
          <w:lang w:eastAsia="en-GB"/>
        </w:rPr>
        <w:t>y</w:t>
      </w:r>
      <w:r w:rsidRPr="00CF2D1E">
        <w:rPr>
          <w:rFonts w:asciiTheme="minorHAnsi" w:eastAsia="Times New Roman" w:hAnsiTheme="minorHAnsi"/>
          <w:lang w:eastAsia="en-GB"/>
        </w:rPr>
        <w:t xml:space="preserve"> Projektu) je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oprávnený uplatniť krátenie NFP iba do výšky zodpovedajúcej hodnote finančnej korekcie podľa predchádzajúcej úrovne koeficientu naplnenia ukazovateľa výsledku. </w:t>
      </w:r>
    </w:p>
    <w:p w14:paraId="6ABA9A4D" w14:textId="3DAFC69B"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Pri krátení NFP z dôvodu nenaplnenia merateľných ukazovateľov výsledku bude </w:t>
      </w:r>
      <w:r w:rsidR="006A36C9"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uplatňovať nasledovné pravidlá:</w:t>
      </w:r>
    </w:p>
    <w:p w14:paraId="13BE74AF" w14:textId="77777777"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Tabuľka č. 1</w:t>
      </w:r>
    </w:p>
    <w:p w14:paraId="0C8F28F5" w14:textId="77777777" w:rsidR="00BD7BC0" w:rsidRPr="00CF2D1E" w:rsidRDefault="00BD7BC0" w:rsidP="00215368">
      <w:pPr>
        <w:rPr>
          <w:rFonts w:asciiTheme="minorHAnsi" w:hAnsiTheme="minorHAnsi" w:cs="Calibri"/>
          <w:b/>
          <w:color w:val="FF0000"/>
          <w:sz w:val="20"/>
          <w:szCs w:val="20"/>
          <w:lang w:eastAsia="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3"/>
        <w:gridCol w:w="6139"/>
      </w:tblGrid>
      <w:tr w:rsidR="00BD7BC0" w:rsidRPr="00AA6C0A" w14:paraId="2019A98A" w14:textId="77777777" w:rsidTr="00CF2D1E">
        <w:trPr>
          <w:tblHeader/>
        </w:trPr>
        <w:tc>
          <w:tcPr>
            <w:tcW w:w="1613" w:type="pct"/>
            <w:shd w:val="clear" w:color="auto" w:fill="FABF8F" w:themeFill="accent6" w:themeFillTint="99"/>
            <w:vAlign w:val="center"/>
          </w:tcPr>
          <w:p w14:paraId="6B22E823"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i/>
                <w:iCs/>
                <w:sz w:val="20"/>
                <w:szCs w:val="20"/>
              </w:rPr>
              <w:t>% naplnenia merateľných ukazovateľov</w:t>
            </w:r>
          </w:p>
        </w:tc>
        <w:tc>
          <w:tcPr>
            <w:tcW w:w="3387" w:type="pct"/>
            <w:tcBorders>
              <w:bottom w:val="single" w:sz="4" w:space="0" w:color="auto"/>
            </w:tcBorders>
            <w:shd w:val="clear" w:color="auto" w:fill="FABF8F" w:themeFill="accent6" w:themeFillTint="99"/>
            <w:vAlign w:val="center"/>
          </w:tcPr>
          <w:p w14:paraId="35307C34"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i/>
                <w:iCs/>
                <w:sz w:val="20"/>
                <w:szCs w:val="20"/>
              </w:rPr>
              <w:t>Výška uznaného NFP</w:t>
            </w:r>
          </w:p>
        </w:tc>
      </w:tr>
      <w:tr w:rsidR="00BD7BC0" w:rsidRPr="00AA6C0A" w14:paraId="3A42B3CA" w14:textId="77777777" w:rsidTr="00CF2D1E">
        <w:tc>
          <w:tcPr>
            <w:tcW w:w="1613" w:type="pct"/>
            <w:shd w:val="clear" w:color="auto" w:fill="D9D9D9" w:themeFill="background1" w:themeFillShade="D9"/>
            <w:vAlign w:val="center"/>
          </w:tcPr>
          <w:p w14:paraId="1389D406" w14:textId="77777777" w:rsidR="00BD7BC0" w:rsidRPr="00CF2D1E" w:rsidRDefault="00BD7BC0" w:rsidP="00215368">
            <w:pPr>
              <w:pStyle w:val="Default"/>
              <w:tabs>
                <w:tab w:val="left" w:pos="1605"/>
              </w:tabs>
              <w:spacing w:before="120" w:after="120" w:line="288" w:lineRule="auto"/>
              <w:jc w:val="both"/>
              <w:rPr>
                <w:rFonts w:asciiTheme="minorHAnsi" w:hAnsiTheme="minorHAnsi" w:cs="Calibri"/>
                <w:sz w:val="20"/>
                <w:szCs w:val="20"/>
              </w:rPr>
            </w:pPr>
            <w:r w:rsidRPr="00CF2D1E">
              <w:rPr>
                <w:rFonts w:asciiTheme="minorHAnsi" w:hAnsiTheme="minorHAnsi" w:cs="Calibri"/>
                <w:b/>
                <w:bCs/>
                <w:sz w:val="20"/>
                <w:szCs w:val="20"/>
              </w:rPr>
              <w:t>od 95 do 100</w:t>
            </w:r>
          </w:p>
        </w:tc>
        <w:tc>
          <w:tcPr>
            <w:tcW w:w="3387" w:type="pct"/>
            <w:shd w:val="clear" w:color="auto" w:fill="auto"/>
            <w:vAlign w:val="center"/>
          </w:tcPr>
          <w:p w14:paraId="2997A932"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možnosť čerpania rozpočtu vo výške 100 %</w:t>
            </w:r>
          </w:p>
        </w:tc>
      </w:tr>
      <w:tr w:rsidR="00BD7BC0" w:rsidRPr="00AA6C0A" w14:paraId="14348921" w14:textId="77777777" w:rsidTr="00CF2D1E">
        <w:tc>
          <w:tcPr>
            <w:tcW w:w="1613" w:type="pct"/>
            <w:shd w:val="clear" w:color="auto" w:fill="D9D9D9" w:themeFill="background1" w:themeFillShade="D9"/>
            <w:vAlign w:val="center"/>
          </w:tcPr>
          <w:p w14:paraId="2BF810F2" w14:textId="77777777" w:rsidR="00BD7BC0" w:rsidRPr="00CF2D1E" w:rsidRDefault="00BD7BC0" w:rsidP="00215368">
            <w:pPr>
              <w:pStyle w:val="Default"/>
              <w:spacing w:before="120" w:after="120" w:line="288" w:lineRule="auto"/>
              <w:jc w:val="both"/>
              <w:rPr>
                <w:rFonts w:asciiTheme="minorHAnsi" w:hAnsiTheme="minorHAnsi" w:cs="Calibri"/>
                <w:b/>
                <w:bCs/>
                <w:sz w:val="20"/>
                <w:szCs w:val="20"/>
              </w:rPr>
            </w:pPr>
            <w:r w:rsidRPr="00CF2D1E">
              <w:rPr>
                <w:rFonts w:asciiTheme="minorHAnsi" w:hAnsiTheme="minorHAnsi" w:cs="Calibri"/>
                <w:b/>
                <w:bCs/>
                <w:sz w:val="20"/>
                <w:szCs w:val="20"/>
              </w:rPr>
              <w:t xml:space="preserve">od 80 do </w:t>
            </w:r>
            <w:r w:rsidR="00580843" w:rsidRPr="00CF2D1E">
              <w:rPr>
                <w:rFonts w:asciiTheme="minorHAnsi" w:hAnsiTheme="minorHAnsi" w:cs="Calibri"/>
                <w:b/>
                <w:bCs/>
                <w:sz w:val="20"/>
                <w:szCs w:val="20"/>
              </w:rPr>
              <w:t>94,99</w:t>
            </w:r>
            <w:r w:rsidRPr="00CF2D1E">
              <w:rPr>
                <w:rFonts w:asciiTheme="minorHAnsi" w:hAnsiTheme="minorHAnsi" w:cs="Calibri"/>
                <w:b/>
                <w:bCs/>
                <w:sz w:val="20"/>
                <w:szCs w:val="20"/>
              </w:rPr>
              <w:t>*</w:t>
            </w:r>
          </w:p>
          <w:p w14:paraId="66AECF1B"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sz w:val="20"/>
                <w:szCs w:val="20"/>
              </w:rPr>
              <w:t xml:space="preserve">od 50 do </w:t>
            </w:r>
            <w:r w:rsidR="00580843" w:rsidRPr="00CF2D1E">
              <w:rPr>
                <w:rFonts w:asciiTheme="minorHAnsi" w:hAnsiTheme="minorHAnsi" w:cs="Calibri"/>
                <w:b/>
                <w:bCs/>
                <w:sz w:val="20"/>
                <w:szCs w:val="20"/>
              </w:rPr>
              <w:t>94,99</w:t>
            </w:r>
            <w:r w:rsidRPr="00CF2D1E">
              <w:rPr>
                <w:rFonts w:asciiTheme="minorHAnsi" w:hAnsiTheme="minorHAnsi" w:cs="Calibri"/>
                <w:b/>
                <w:bCs/>
                <w:sz w:val="20"/>
                <w:szCs w:val="20"/>
              </w:rPr>
              <w:t>**</w:t>
            </w:r>
          </w:p>
        </w:tc>
        <w:tc>
          <w:tcPr>
            <w:tcW w:w="3387" w:type="pct"/>
            <w:shd w:val="clear" w:color="auto" w:fill="auto"/>
            <w:vAlign w:val="center"/>
          </w:tcPr>
          <w:p w14:paraId="5B4C2BAE"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krátenie všetkých výdavkov podľa rozpočtu percentom krátenia rozpočtu vypočítaným ako rozdiel medzi 100 % a percentom napĺňania merateľných ukazovateľov projektu, pričom krátená položka (podpoložka) bude zaokrúhlená na desať centov nahor</w:t>
            </w:r>
          </w:p>
        </w:tc>
      </w:tr>
      <w:tr w:rsidR="00BD7BC0" w:rsidRPr="00AA6C0A" w14:paraId="01331100" w14:textId="77777777" w:rsidTr="00CF2D1E">
        <w:tc>
          <w:tcPr>
            <w:tcW w:w="1613" w:type="pct"/>
            <w:shd w:val="clear" w:color="auto" w:fill="D9D9D9" w:themeFill="background1" w:themeFillShade="D9"/>
            <w:vAlign w:val="center"/>
          </w:tcPr>
          <w:p w14:paraId="3E7D8570" w14:textId="77777777" w:rsidR="00BD7BC0" w:rsidRPr="00CF2D1E" w:rsidRDefault="00BD7BC0" w:rsidP="00215368">
            <w:pPr>
              <w:pStyle w:val="Default"/>
              <w:spacing w:before="120" w:after="120" w:line="288" w:lineRule="auto"/>
              <w:jc w:val="both"/>
              <w:rPr>
                <w:rFonts w:asciiTheme="minorHAnsi" w:hAnsiTheme="minorHAnsi" w:cs="Calibri"/>
                <w:b/>
                <w:bCs/>
                <w:sz w:val="20"/>
                <w:szCs w:val="20"/>
              </w:rPr>
            </w:pPr>
            <w:r w:rsidRPr="00CF2D1E">
              <w:rPr>
                <w:rFonts w:asciiTheme="minorHAnsi" w:hAnsiTheme="minorHAnsi" w:cs="Calibri"/>
                <w:b/>
                <w:bCs/>
                <w:sz w:val="20"/>
                <w:szCs w:val="20"/>
              </w:rPr>
              <w:t xml:space="preserve">do </w:t>
            </w:r>
            <w:r w:rsidR="00580843" w:rsidRPr="00CF2D1E">
              <w:rPr>
                <w:rFonts w:asciiTheme="minorHAnsi" w:hAnsiTheme="minorHAnsi" w:cs="Calibri"/>
                <w:b/>
                <w:bCs/>
                <w:sz w:val="20"/>
                <w:szCs w:val="20"/>
              </w:rPr>
              <w:t>79,99</w:t>
            </w:r>
            <w:r w:rsidRPr="00CF2D1E">
              <w:rPr>
                <w:rFonts w:asciiTheme="minorHAnsi" w:hAnsiTheme="minorHAnsi" w:cs="Calibri"/>
                <w:b/>
                <w:bCs/>
                <w:sz w:val="20"/>
                <w:szCs w:val="20"/>
              </w:rPr>
              <w:t>*</w:t>
            </w:r>
          </w:p>
          <w:p w14:paraId="7074FA58" w14:textId="77777777" w:rsidR="00BD7BC0" w:rsidRPr="00CF2D1E" w:rsidRDefault="00BD7BC0" w:rsidP="00215368">
            <w:pPr>
              <w:pStyle w:val="Default"/>
              <w:spacing w:before="120" w:after="120" w:line="288" w:lineRule="auto"/>
              <w:jc w:val="both"/>
              <w:rPr>
                <w:rFonts w:asciiTheme="minorHAnsi" w:hAnsiTheme="minorHAnsi" w:cs="Calibri"/>
                <w:b/>
                <w:sz w:val="20"/>
                <w:szCs w:val="20"/>
              </w:rPr>
            </w:pPr>
            <w:r w:rsidRPr="00CF2D1E">
              <w:rPr>
                <w:rFonts w:asciiTheme="minorHAnsi" w:hAnsiTheme="minorHAnsi" w:cs="Calibri"/>
                <w:b/>
                <w:sz w:val="20"/>
                <w:szCs w:val="20"/>
              </w:rPr>
              <w:t xml:space="preserve">do </w:t>
            </w:r>
            <w:r w:rsidR="00580843" w:rsidRPr="00CF2D1E">
              <w:rPr>
                <w:rFonts w:asciiTheme="minorHAnsi" w:hAnsiTheme="minorHAnsi" w:cs="Calibri"/>
                <w:b/>
                <w:sz w:val="20"/>
                <w:szCs w:val="20"/>
              </w:rPr>
              <w:t>49,99</w:t>
            </w:r>
            <w:r w:rsidRPr="00CF2D1E">
              <w:rPr>
                <w:rFonts w:asciiTheme="minorHAnsi" w:hAnsiTheme="minorHAnsi" w:cs="Calibri"/>
                <w:b/>
                <w:sz w:val="20"/>
                <w:szCs w:val="20"/>
              </w:rPr>
              <w:t>**</w:t>
            </w:r>
          </w:p>
        </w:tc>
        <w:tc>
          <w:tcPr>
            <w:tcW w:w="3387" w:type="pct"/>
            <w:shd w:val="clear" w:color="auto" w:fill="auto"/>
            <w:vAlign w:val="center"/>
          </w:tcPr>
          <w:p w14:paraId="52B4E7F2" w14:textId="7D75BD6F"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P</w:t>
            </w:r>
            <w:r w:rsidR="00C84B9F" w:rsidRPr="00CF2D1E">
              <w:rPr>
                <w:rFonts w:asciiTheme="minorHAnsi" w:hAnsiTheme="minorHAnsi" w:cs="Calibri"/>
                <w:sz w:val="20"/>
                <w:szCs w:val="20"/>
              </w:rPr>
              <w:t>oskytovateľ</w:t>
            </w:r>
            <w:r w:rsidRPr="00CF2D1E">
              <w:rPr>
                <w:rFonts w:asciiTheme="minorHAnsi" w:hAnsiTheme="minorHAnsi" w:cs="Calibri"/>
                <w:sz w:val="20"/>
                <w:szCs w:val="20"/>
              </w:rPr>
              <w:t xml:space="preserve"> posúdi, či zníženie ukazovateľa ovplyvní povahu alebo ciele Projektu alebo podmienky jeho realizácie, v porovnaní so stavom, v akom bol Projekt schválený.  V prípade, ak dôjde k podstatnej zmene projektu vypracuje návrh na odstúpenie od Zmluvy o NFP/návrh oznámenia o mimoriadnom ukončení projektu. V prípade, že nedôjde k podstatnej zmene,  postupuje rovnako ako v predchádzajúcom prípade (krátenie výdavkov). V prípade primeraného  naplnenia merateľných ukazovateľov projektu k finančnej realizácii projektu nie je potrebná  zmena projektu (krátenie  rozpočtu).</w:t>
            </w:r>
          </w:p>
        </w:tc>
      </w:tr>
    </w:tbl>
    <w:p w14:paraId="1F1FD790" w14:textId="77777777" w:rsidR="00BD7BC0" w:rsidRPr="00CF2D1E" w:rsidRDefault="00BD7BC0" w:rsidP="00215368">
      <w:pPr>
        <w:pStyle w:val="Default"/>
        <w:spacing w:before="60" w:line="288" w:lineRule="auto"/>
        <w:jc w:val="both"/>
        <w:rPr>
          <w:rFonts w:asciiTheme="minorHAnsi" w:hAnsiTheme="minorHAnsi"/>
          <w:i/>
          <w:sz w:val="18"/>
          <w:szCs w:val="18"/>
          <w:u w:val="single"/>
        </w:rPr>
      </w:pPr>
      <w:r w:rsidRPr="00CF2D1E">
        <w:rPr>
          <w:rFonts w:asciiTheme="minorHAnsi" w:hAnsiTheme="minorHAnsi"/>
          <w:i/>
          <w:sz w:val="18"/>
          <w:szCs w:val="18"/>
          <w:u w:val="single"/>
        </w:rPr>
        <w:t>* merateľný ukazovateľ bez príznaku /   ** merateľný ukazovateľ s príznakom</w:t>
      </w:r>
    </w:p>
    <w:p w14:paraId="239D6963" w14:textId="77777777" w:rsidR="00BD7BC0" w:rsidRPr="00CF2D1E" w:rsidRDefault="00BD7BC0" w:rsidP="00215368">
      <w:pPr>
        <w:pStyle w:val="Default"/>
        <w:spacing w:before="120" w:after="120" w:line="288" w:lineRule="auto"/>
        <w:jc w:val="both"/>
        <w:rPr>
          <w:rFonts w:asciiTheme="minorHAnsi" w:hAnsiTheme="minorHAnsi" w:cs="Calibri"/>
          <w:i/>
          <w:sz w:val="20"/>
          <w:szCs w:val="20"/>
        </w:rPr>
      </w:pPr>
      <w:r w:rsidRPr="00CF2D1E">
        <w:rPr>
          <w:rFonts w:asciiTheme="minorHAnsi" w:hAnsiTheme="minorHAnsi" w:cs="Calibri"/>
          <w:i/>
          <w:sz w:val="20"/>
          <w:szCs w:val="20"/>
          <w:u w:val="single"/>
        </w:rPr>
        <w:t>Napr.:</w:t>
      </w:r>
      <w:r w:rsidRPr="00CF2D1E">
        <w:rPr>
          <w:rFonts w:asciiTheme="minorHAnsi" w:hAnsiTheme="minorHAnsi" w:cs="Calibri"/>
          <w:i/>
          <w:sz w:val="20"/>
          <w:szCs w:val="20"/>
        </w:rPr>
        <w:t xml:space="preserve"> </w:t>
      </w:r>
    </w:p>
    <w:p w14:paraId="68E0B12C" w14:textId="19300352" w:rsidR="00BD7BC0" w:rsidRPr="00CF2D1E" w:rsidRDefault="00EA68D0" w:rsidP="00215368">
      <w:pPr>
        <w:pStyle w:val="Default"/>
        <w:spacing w:before="120" w:after="120" w:line="288" w:lineRule="auto"/>
        <w:jc w:val="both"/>
        <w:rPr>
          <w:rFonts w:asciiTheme="minorHAnsi" w:hAnsiTheme="minorHAnsi" w:cs="Calibri"/>
          <w:i/>
          <w:sz w:val="20"/>
          <w:szCs w:val="20"/>
        </w:rPr>
      </w:pPr>
      <w:r w:rsidRPr="00CF2D1E">
        <w:rPr>
          <w:rFonts w:asciiTheme="minorHAnsi" w:hAnsiTheme="minorHAnsi" w:cs="Calibri"/>
          <w:i/>
          <w:sz w:val="20"/>
          <w:szCs w:val="20"/>
        </w:rPr>
        <w:t xml:space="preserve">RO </w:t>
      </w:r>
      <w:r w:rsidR="00BD7BC0" w:rsidRPr="00CF2D1E">
        <w:rPr>
          <w:rFonts w:asciiTheme="minorHAnsi" w:hAnsiTheme="minorHAnsi" w:cs="Calibri"/>
          <w:i/>
          <w:sz w:val="20"/>
          <w:szCs w:val="20"/>
        </w:rPr>
        <w:t xml:space="preserve">zistí napĺňanie ukazovateľa na úrovni 67% plánovej hodnoty. Percento krátenia rozpočtu sa vypočíta ako 100% – 67% = </w:t>
      </w:r>
      <w:r w:rsidR="00BD7BC0" w:rsidRPr="00CF2D1E">
        <w:rPr>
          <w:rFonts w:asciiTheme="minorHAnsi" w:hAnsiTheme="minorHAnsi" w:cs="Calibri"/>
          <w:b/>
          <w:i/>
          <w:sz w:val="20"/>
          <w:szCs w:val="20"/>
        </w:rPr>
        <w:t>33%</w:t>
      </w:r>
      <w:r w:rsidR="00BD7BC0" w:rsidRPr="00CF2D1E">
        <w:rPr>
          <w:rFonts w:asciiTheme="minorHAnsi" w:hAnsiTheme="minorHAnsi" w:cs="Calibri"/>
          <w:i/>
          <w:sz w:val="20"/>
          <w:szCs w:val="20"/>
        </w:rPr>
        <w:t xml:space="preserve">. </w:t>
      </w:r>
      <w:r w:rsidRPr="00CF2D1E">
        <w:rPr>
          <w:rFonts w:asciiTheme="minorHAnsi" w:hAnsiTheme="minorHAnsi" w:cs="Calibri"/>
          <w:i/>
          <w:sz w:val="20"/>
          <w:szCs w:val="20"/>
        </w:rPr>
        <w:t xml:space="preserve">RO </w:t>
      </w:r>
      <w:r w:rsidR="00BD7BC0" w:rsidRPr="00CF2D1E">
        <w:rPr>
          <w:rFonts w:asciiTheme="minorHAnsi" w:hAnsiTheme="minorHAnsi" w:cs="Calibri"/>
          <w:i/>
          <w:sz w:val="20"/>
          <w:szCs w:val="20"/>
        </w:rPr>
        <w:t xml:space="preserve">následne uplatní percento krátenia rozpočtu vo výške 33% </w:t>
      </w:r>
      <w:proofErr w:type="spellStart"/>
      <w:r w:rsidR="00BD7BC0" w:rsidRPr="00CF2D1E">
        <w:rPr>
          <w:rFonts w:asciiTheme="minorHAnsi" w:hAnsiTheme="minorHAnsi" w:cs="Calibri"/>
          <w:i/>
          <w:sz w:val="20"/>
          <w:szCs w:val="20"/>
        </w:rPr>
        <w:t>zazmluvneného</w:t>
      </w:r>
      <w:proofErr w:type="spellEnd"/>
      <w:r w:rsidR="00BD7BC0" w:rsidRPr="00CF2D1E">
        <w:rPr>
          <w:rFonts w:asciiTheme="minorHAnsi" w:hAnsiTheme="minorHAnsi" w:cs="Calibri"/>
          <w:i/>
          <w:sz w:val="20"/>
          <w:szCs w:val="20"/>
        </w:rPr>
        <w:t xml:space="preserve"> NFP. </w:t>
      </w:r>
    </w:p>
    <w:p w14:paraId="0EF9E201" w14:textId="61FC3156" w:rsidR="008207C0" w:rsidRPr="00CF2D1E" w:rsidRDefault="008207C0" w:rsidP="00215368">
      <w:pPr>
        <w:pStyle w:val="Zkladntext"/>
        <w:spacing w:before="120"/>
        <w:rPr>
          <w:rFonts w:asciiTheme="minorHAnsi" w:eastAsia="Times New Roman" w:hAnsiTheme="minorHAnsi"/>
          <w:lang w:val="sk-SK" w:eastAsia="en-GB"/>
        </w:rPr>
      </w:pPr>
      <w:r w:rsidRPr="00CF2D1E">
        <w:rPr>
          <w:rFonts w:asciiTheme="minorHAnsi" w:eastAsia="Times New Roman" w:hAnsiTheme="minorHAnsi"/>
          <w:lang w:eastAsia="en-GB"/>
        </w:rPr>
        <w:t xml:space="preserve">V prípadoch, keď Prijímateľ zvolil viac ako jeden merateľný ukazovateľ výsledku, NFP sa bude krátiť na základe percenta vypočítaného ako </w:t>
      </w:r>
      <w:r w:rsidR="00EA68D0" w:rsidRPr="00CF2D1E">
        <w:rPr>
          <w:rFonts w:asciiTheme="minorHAnsi" w:eastAsia="Times New Roman" w:hAnsiTheme="minorHAnsi"/>
          <w:lang w:eastAsia="en-GB"/>
        </w:rPr>
        <w:t xml:space="preserve">rozdiel medzi 100 % a aritmetickým priemerom </w:t>
      </w:r>
      <w:r w:rsidR="00EA68D0" w:rsidRPr="00CF2D1E">
        <w:rPr>
          <w:rFonts w:asciiTheme="minorHAnsi" w:eastAsia="Times New Roman" w:hAnsiTheme="minorHAnsi"/>
          <w:lang w:eastAsia="en-GB"/>
        </w:rPr>
        <w:br/>
        <w:t>z hodnôt napĺňania jednotlivých ukazovateľov vyjadrených v percentách.</w:t>
      </w:r>
      <w:r w:rsidRPr="00CF2D1E">
        <w:rPr>
          <w:rFonts w:asciiTheme="minorHAnsi" w:eastAsia="Times New Roman" w:hAnsiTheme="minorHAnsi"/>
          <w:lang w:eastAsia="en-GB"/>
        </w:rPr>
        <w:t xml:space="preserve"> Pri výpočte </w:t>
      </w:r>
      <w:r w:rsidR="00EA68D0" w:rsidRPr="00CF2D1E">
        <w:rPr>
          <w:rFonts w:asciiTheme="minorHAnsi" w:eastAsia="Times New Roman" w:hAnsiTheme="minorHAnsi"/>
          <w:lang w:eastAsia="en-GB"/>
        </w:rPr>
        <w:t xml:space="preserve">aritmetického priemeru </w:t>
      </w:r>
      <w:r w:rsidR="006A36C9" w:rsidRPr="00CF2D1E">
        <w:rPr>
          <w:rFonts w:asciiTheme="minorHAnsi" w:eastAsia="Times New Roman" w:hAnsiTheme="minorHAnsi"/>
          <w:lang w:val="sk-SK" w:eastAsia="en-GB"/>
        </w:rPr>
        <w:t>RO</w:t>
      </w:r>
      <w:r w:rsidR="006A36C9"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zohľadní ukazovatele výsledku Projektu, pri ktorých bola prekročená pôvodne plánovaná hodnota, len do výšky 100 %</w:t>
      </w:r>
      <w:r w:rsidR="00EA68D0" w:rsidRPr="00CF2D1E">
        <w:rPr>
          <w:rStyle w:val="Odkaznapoznmkupodiarou"/>
          <w:rFonts w:asciiTheme="minorHAnsi" w:hAnsiTheme="minorHAnsi" w:cs="Calibri"/>
          <w:sz w:val="20"/>
        </w:rPr>
        <w:footnoteReference w:id="56"/>
      </w:r>
      <w:r w:rsidRPr="00CF2D1E">
        <w:rPr>
          <w:rFonts w:asciiTheme="minorHAnsi" w:eastAsia="Times New Roman" w:hAnsiTheme="minorHAnsi"/>
          <w:lang w:eastAsia="en-GB"/>
        </w:rPr>
        <w:t xml:space="preserve">. </w:t>
      </w:r>
    </w:p>
    <w:p w14:paraId="236009A5" w14:textId="77777777" w:rsidR="00EA68D0" w:rsidRPr="00CF2D1E" w:rsidRDefault="00EA68D0" w:rsidP="00215368">
      <w:pPr>
        <w:rPr>
          <w:rFonts w:asciiTheme="minorHAnsi" w:hAnsiTheme="minorHAnsi" w:cs="Calibri"/>
          <w:bCs/>
          <w:i/>
          <w:sz w:val="20"/>
          <w:szCs w:val="20"/>
        </w:rPr>
      </w:pPr>
      <w:r w:rsidRPr="00CF2D1E">
        <w:rPr>
          <w:rFonts w:asciiTheme="minorHAnsi" w:hAnsiTheme="minorHAnsi" w:cs="Calibri"/>
          <w:bCs/>
          <w:i/>
          <w:sz w:val="20"/>
          <w:szCs w:val="20"/>
          <w:u w:val="single"/>
        </w:rPr>
        <w:t>Napr.</w:t>
      </w:r>
      <w:r w:rsidRPr="00CF2D1E">
        <w:rPr>
          <w:rFonts w:asciiTheme="minorHAnsi" w:hAnsiTheme="minorHAnsi" w:cs="Calibri"/>
          <w:bCs/>
          <w:i/>
          <w:sz w:val="20"/>
          <w:szCs w:val="20"/>
        </w:rPr>
        <w:t xml:space="preserve">: </w:t>
      </w:r>
    </w:p>
    <w:p w14:paraId="365ECB25" w14:textId="5423A2B5" w:rsidR="00EA68D0" w:rsidRPr="00CF2D1E" w:rsidRDefault="00EA68D0" w:rsidP="00215368">
      <w:pPr>
        <w:pStyle w:val="Default"/>
        <w:spacing w:before="120" w:after="120" w:line="288" w:lineRule="auto"/>
        <w:jc w:val="both"/>
        <w:rPr>
          <w:rFonts w:asciiTheme="minorHAnsi" w:hAnsiTheme="minorHAnsi" w:cs="Calibri"/>
          <w:bCs/>
          <w:i/>
          <w:sz w:val="20"/>
          <w:szCs w:val="20"/>
        </w:rPr>
      </w:pPr>
      <w:r w:rsidRPr="00CF2D1E">
        <w:rPr>
          <w:rFonts w:asciiTheme="minorHAnsi" w:hAnsiTheme="minorHAnsi" w:cs="Calibri"/>
          <w:bCs/>
          <w:i/>
          <w:sz w:val="20"/>
          <w:szCs w:val="20"/>
        </w:rPr>
        <w:t>Plnenie indikátorov</w:t>
      </w:r>
      <w:r w:rsidR="00C84B9F" w:rsidRPr="00CF2D1E">
        <w:rPr>
          <w:rFonts w:asciiTheme="minorHAnsi" w:hAnsiTheme="minorHAnsi" w:cs="Calibri"/>
          <w:bCs/>
          <w:i/>
          <w:sz w:val="20"/>
          <w:szCs w:val="20"/>
        </w:rPr>
        <w:t>:</w:t>
      </w:r>
      <w:r w:rsidRPr="00CF2D1E">
        <w:rPr>
          <w:rFonts w:asciiTheme="minorHAnsi" w:hAnsiTheme="minorHAnsi" w:cs="Calibri"/>
          <w:bCs/>
          <w:i/>
          <w:sz w:val="20"/>
          <w:szCs w:val="20"/>
        </w:rPr>
        <w:t xml:space="preserve"> Indik.1 = 120%, Indik.2 = 90%, Indik.3 = 50%, Indik.4 = 75</w:t>
      </w:r>
      <w:r w:rsidR="00496162">
        <w:rPr>
          <w:rFonts w:asciiTheme="minorHAnsi" w:hAnsiTheme="minorHAnsi" w:cs="Calibri"/>
          <w:bCs/>
          <w:i/>
          <w:sz w:val="20"/>
          <w:szCs w:val="20"/>
        </w:rPr>
        <w:t xml:space="preserve"> </w:t>
      </w:r>
      <w:r w:rsidRPr="00CF2D1E">
        <w:rPr>
          <w:rFonts w:asciiTheme="minorHAnsi" w:hAnsiTheme="minorHAnsi" w:cs="Calibri"/>
          <w:bCs/>
          <w:i/>
          <w:sz w:val="20"/>
          <w:szCs w:val="20"/>
        </w:rPr>
        <w:t xml:space="preserve">%. </w:t>
      </w:r>
    </w:p>
    <w:p w14:paraId="6DA419DD" w14:textId="5DAC1E58" w:rsidR="00EA68D0" w:rsidRPr="00CF2D1E" w:rsidRDefault="00EA68D0" w:rsidP="00215368">
      <w:pPr>
        <w:tabs>
          <w:tab w:val="num" w:pos="540"/>
          <w:tab w:val="num" w:pos="1440"/>
        </w:tabs>
        <w:spacing w:before="120"/>
        <w:rPr>
          <w:rFonts w:asciiTheme="minorHAnsi" w:eastAsia="Times New Roman" w:hAnsiTheme="minorHAnsi"/>
          <w:lang w:eastAsia="en-GB"/>
        </w:rPr>
      </w:pPr>
      <w:r w:rsidRPr="00CF2D1E">
        <w:rPr>
          <w:rFonts w:asciiTheme="minorHAnsi" w:hAnsiTheme="minorHAnsi" w:cs="Calibri"/>
          <w:bCs/>
          <w:i/>
          <w:sz w:val="20"/>
          <w:szCs w:val="20"/>
        </w:rPr>
        <w:t xml:space="preserve">Následne PM vypočíta aritmetický priemer ako </w:t>
      </w:r>
      <w:r w:rsidRPr="00CF2D1E">
        <w:rPr>
          <w:rFonts w:asciiTheme="minorHAnsi" w:hAnsiTheme="minorHAnsi" w:cs="Calibri"/>
          <w:i/>
          <w:iCs/>
          <w:sz w:val="20"/>
          <w:szCs w:val="20"/>
        </w:rPr>
        <w:t>(</w:t>
      </w:r>
      <w:r w:rsidRPr="00CF2D1E">
        <w:rPr>
          <w:rFonts w:asciiTheme="minorHAnsi" w:hAnsiTheme="minorHAnsi" w:cs="Calibri"/>
          <w:bCs/>
          <w:i/>
          <w:iCs/>
          <w:sz w:val="20"/>
          <w:szCs w:val="20"/>
        </w:rPr>
        <w:t xml:space="preserve">100 </w:t>
      </w:r>
      <w:r w:rsidRPr="00CF2D1E">
        <w:rPr>
          <w:rFonts w:asciiTheme="minorHAnsi" w:hAnsiTheme="minorHAnsi" w:cs="Calibri"/>
          <w:i/>
          <w:iCs/>
          <w:sz w:val="20"/>
          <w:szCs w:val="20"/>
        </w:rPr>
        <w:t xml:space="preserve">+ 90 + 50 + 75)/4 = </w:t>
      </w:r>
      <w:r w:rsidRPr="00CF2D1E">
        <w:rPr>
          <w:rFonts w:asciiTheme="minorHAnsi" w:hAnsiTheme="minorHAnsi" w:cs="Calibri"/>
          <w:bCs/>
          <w:i/>
          <w:iCs/>
          <w:sz w:val="20"/>
          <w:szCs w:val="20"/>
        </w:rPr>
        <w:t xml:space="preserve">78,75 % a percento krátenia rozpočtu ako </w:t>
      </w:r>
      <w:r w:rsidRPr="00CF2D1E">
        <w:rPr>
          <w:rFonts w:asciiTheme="minorHAnsi" w:hAnsiTheme="minorHAnsi" w:cs="Calibri"/>
          <w:i/>
          <w:sz w:val="20"/>
          <w:szCs w:val="20"/>
        </w:rPr>
        <w:t>100</w:t>
      </w:r>
      <w:r w:rsidR="00496162">
        <w:rPr>
          <w:rFonts w:asciiTheme="minorHAnsi" w:hAnsiTheme="minorHAnsi" w:cs="Calibri"/>
          <w:i/>
          <w:sz w:val="20"/>
          <w:szCs w:val="20"/>
        </w:rPr>
        <w:t> </w:t>
      </w:r>
      <w:r w:rsidRPr="00CF2D1E">
        <w:rPr>
          <w:rFonts w:asciiTheme="minorHAnsi" w:hAnsiTheme="minorHAnsi" w:cs="Calibri"/>
          <w:i/>
          <w:sz w:val="20"/>
          <w:szCs w:val="20"/>
        </w:rPr>
        <w:t>% - 78,75</w:t>
      </w:r>
      <w:r w:rsidR="00496162">
        <w:rPr>
          <w:rFonts w:asciiTheme="minorHAnsi" w:hAnsiTheme="minorHAnsi" w:cs="Calibri"/>
          <w:i/>
          <w:sz w:val="20"/>
          <w:szCs w:val="20"/>
        </w:rPr>
        <w:t xml:space="preserve"> </w:t>
      </w:r>
      <w:r w:rsidRPr="00CF2D1E">
        <w:rPr>
          <w:rFonts w:asciiTheme="minorHAnsi" w:hAnsiTheme="minorHAnsi" w:cs="Calibri"/>
          <w:i/>
          <w:sz w:val="20"/>
          <w:szCs w:val="20"/>
        </w:rPr>
        <w:t>% =21,25</w:t>
      </w:r>
      <w:r w:rsidR="00496162">
        <w:rPr>
          <w:rFonts w:asciiTheme="minorHAnsi" w:hAnsiTheme="minorHAnsi" w:cs="Calibri"/>
          <w:i/>
          <w:sz w:val="20"/>
          <w:szCs w:val="20"/>
        </w:rPr>
        <w:t xml:space="preserve"> </w:t>
      </w:r>
      <w:r w:rsidRPr="00CF2D1E">
        <w:rPr>
          <w:rFonts w:asciiTheme="minorHAnsi" w:hAnsiTheme="minorHAnsi" w:cs="Calibri"/>
          <w:i/>
          <w:sz w:val="20"/>
          <w:szCs w:val="20"/>
        </w:rPr>
        <w:t>%</w:t>
      </w:r>
      <w:r w:rsidR="00C84B9F" w:rsidRPr="00CF2D1E">
        <w:rPr>
          <w:rFonts w:asciiTheme="minorHAnsi" w:hAnsiTheme="minorHAnsi" w:cs="Calibri"/>
          <w:i/>
          <w:sz w:val="20"/>
          <w:szCs w:val="20"/>
        </w:rPr>
        <w:t>.</w:t>
      </w:r>
    </w:p>
    <w:p w14:paraId="4B8121CE" w14:textId="20265F04" w:rsidR="008207C0" w:rsidRPr="00CF2D1E" w:rsidRDefault="006A36C9" w:rsidP="00215368">
      <w:pPr>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 xml:space="preserve">RO </w:t>
      </w:r>
      <w:r w:rsidR="008207C0" w:rsidRPr="00CF2D1E">
        <w:rPr>
          <w:rFonts w:asciiTheme="minorHAnsi" w:eastAsia="Times New Roman" w:hAnsiTheme="minorHAnsi"/>
          <w:lang w:eastAsia="en-GB"/>
        </w:rPr>
        <w:t xml:space="preserve">pri vysporiadaní použije vzájomné započítanie za predpokladu, že pohľadávka Prijímateľa zo záverečnej </w:t>
      </w:r>
      <w:proofErr w:type="spellStart"/>
      <w:r w:rsidR="008207C0" w:rsidRPr="00CF2D1E">
        <w:rPr>
          <w:rFonts w:asciiTheme="minorHAnsi" w:eastAsia="Times New Roman" w:hAnsiTheme="minorHAnsi"/>
          <w:lang w:eastAsia="en-GB"/>
        </w:rPr>
        <w:t>ŽoP</w:t>
      </w:r>
      <w:proofErr w:type="spellEnd"/>
      <w:r w:rsidR="008207C0" w:rsidRPr="00CF2D1E">
        <w:rPr>
          <w:rFonts w:asciiTheme="minorHAnsi" w:eastAsia="Times New Roman" w:hAnsiTheme="minorHAnsi"/>
          <w:lang w:eastAsia="en-GB"/>
        </w:rPr>
        <w:t xml:space="preserve"> je vyššia ako finančné prostriedky vyplývajúce z krátenia NFP v zmysle </w:t>
      </w:r>
      <w:r w:rsidR="000A4869">
        <w:rPr>
          <w:rFonts w:asciiTheme="minorHAnsi" w:eastAsia="Times New Roman" w:hAnsiTheme="minorHAnsi"/>
          <w:lang w:eastAsia="en-GB"/>
        </w:rPr>
        <w:lastRenderedPageBreak/>
        <w:t>z</w:t>
      </w:r>
      <w:r w:rsidR="008207C0" w:rsidRPr="00CF2D1E">
        <w:rPr>
          <w:rFonts w:asciiTheme="minorHAnsi" w:eastAsia="Times New Roman" w:hAnsiTheme="minorHAnsi"/>
          <w:lang w:eastAsia="en-GB"/>
        </w:rPr>
        <w:t>ákona o</w:t>
      </w:r>
      <w:r w:rsidR="003069D2">
        <w:rPr>
          <w:rFonts w:asciiTheme="minorHAnsi" w:eastAsia="Times New Roman" w:hAnsiTheme="minorHAnsi"/>
          <w:lang w:eastAsia="en-GB"/>
        </w:rPr>
        <w:t> </w:t>
      </w:r>
      <w:r w:rsidR="00181F01" w:rsidRPr="00CF2D1E">
        <w:rPr>
          <w:rFonts w:asciiTheme="minorHAnsi" w:eastAsia="Times New Roman" w:hAnsiTheme="minorHAnsi"/>
          <w:lang w:eastAsia="en-GB"/>
        </w:rPr>
        <w:t>príspevku</w:t>
      </w:r>
      <w:r w:rsidR="003069D2">
        <w:rPr>
          <w:rFonts w:asciiTheme="minorHAnsi" w:eastAsia="Times New Roman" w:hAnsiTheme="minorHAnsi"/>
          <w:lang w:eastAsia="en-GB"/>
        </w:rPr>
        <w:t xml:space="preserve"> z EŠIF</w:t>
      </w:r>
      <w:r w:rsidR="008207C0" w:rsidRPr="00CF2D1E">
        <w:rPr>
          <w:rFonts w:asciiTheme="minorHAnsi" w:eastAsia="Times New Roman" w:hAnsiTheme="minorHAnsi"/>
          <w:lang w:eastAsia="en-GB"/>
        </w:rPr>
        <w:t>.</w:t>
      </w:r>
      <w:r w:rsidR="00AD6537" w:rsidRPr="00CF2D1E">
        <w:rPr>
          <w:rFonts w:asciiTheme="minorHAnsi" w:eastAsia="Times New Roman" w:hAnsiTheme="minorHAnsi"/>
          <w:lang w:eastAsia="en-GB"/>
        </w:rPr>
        <w:t xml:space="preserve"> </w:t>
      </w:r>
      <w:r w:rsidR="00AD6537" w:rsidRPr="00215368">
        <w:rPr>
          <w:rFonts w:asciiTheme="minorHAnsi" w:hAnsiTheme="minorHAnsi" w:cs="ITCBookmanEE"/>
          <w:color w:val="231F20"/>
          <w:lang w:eastAsia="sk-SK"/>
        </w:rPr>
        <w:t xml:space="preserve">Vzájomné započítanie pohľadávok nie je možné vykonať, ak je </w:t>
      </w:r>
      <w:r w:rsidR="00CC42FD" w:rsidRPr="00215368">
        <w:rPr>
          <w:rFonts w:asciiTheme="minorHAnsi" w:hAnsiTheme="minorHAnsi" w:cs="ITCBookmanEE"/>
          <w:color w:val="231F20"/>
          <w:lang w:eastAsia="sk-SK"/>
        </w:rPr>
        <w:t>P</w:t>
      </w:r>
      <w:r w:rsidR="00AD6537" w:rsidRPr="00215368">
        <w:rPr>
          <w:rFonts w:asciiTheme="minorHAnsi" w:hAnsiTheme="minorHAnsi" w:cs="ITCBookmanEE"/>
          <w:color w:val="231F20"/>
          <w:lang w:eastAsia="sk-SK"/>
        </w:rPr>
        <w:t>rijímateľom štátna rozpočtová organizácia</w:t>
      </w:r>
      <w:r w:rsidR="00AD6537" w:rsidRPr="00CF2D1E">
        <w:rPr>
          <w:rFonts w:asciiTheme="minorHAnsi" w:hAnsiTheme="minorHAnsi" w:cs="ITCBookmanEE"/>
          <w:color w:val="231F20"/>
          <w:sz w:val="19"/>
          <w:szCs w:val="19"/>
          <w:lang w:eastAsia="sk-SK"/>
        </w:rPr>
        <w:t>.</w:t>
      </w:r>
      <w:r w:rsidR="008207C0" w:rsidRPr="00CF2D1E">
        <w:rPr>
          <w:rFonts w:asciiTheme="minorHAnsi" w:eastAsia="Times New Roman" w:hAnsiTheme="minorHAnsi"/>
          <w:lang w:eastAsia="en-GB"/>
        </w:rPr>
        <w:t xml:space="preserve"> V opačnom prípade bude </w:t>
      </w:r>
      <w:r w:rsidRPr="00CF2D1E">
        <w:rPr>
          <w:rFonts w:asciiTheme="minorHAnsi" w:eastAsia="Times New Roman" w:hAnsiTheme="minorHAnsi"/>
          <w:lang w:eastAsia="en-GB"/>
        </w:rPr>
        <w:t xml:space="preserve">RO </w:t>
      </w:r>
      <w:r w:rsidR="008207C0" w:rsidRPr="00CF2D1E">
        <w:rPr>
          <w:rFonts w:asciiTheme="minorHAnsi" w:eastAsia="Times New Roman" w:hAnsiTheme="minorHAnsi"/>
          <w:lang w:eastAsia="en-GB"/>
        </w:rPr>
        <w:t>postupovať v súlade s</w:t>
      </w:r>
      <w:r w:rsidR="00650D12">
        <w:rPr>
          <w:rFonts w:asciiTheme="minorHAnsi" w:eastAsia="Times New Roman" w:hAnsiTheme="minorHAnsi"/>
          <w:lang w:eastAsia="en-GB"/>
        </w:rPr>
        <w:t> </w:t>
      </w:r>
      <w:r w:rsidR="008207C0" w:rsidRPr="00CF2D1E">
        <w:rPr>
          <w:rFonts w:asciiTheme="minorHAnsi" w:eastAsia="Times New Roman" w:hAnsiTheme="minorHAnsi"/>
          <w:lang w:eastAsia="en-GB"/>
        </w:rPr>
        <w:t>kapitolou</w:t>
      </w:r>
      <w:r w:rsidR="00650D12">
        <w:rPr>
          <w:rFonts w:asciiTheme="minorHAnsi" w:eastAsia="Times New Roman" w:hAnsiTheme="minorHAnsi"/>
          <w:lang w:eastAsia="en-GB"/>
        </w:rPr>
        <w:t xml:space="preserve"> </w:t>
      </w:r>
      <w:r w:rsidR="008207C0" w:rsidRPr="00CF2D1E">
        <w:rPr>
          <w:rFonts w:asciiTheme="minorHAnsi" w:eastAsia="Times New Roman" w:hAnsiTheme="minorHAnsi"/>
          <w:lang w:eastAsia="en-GB"/>
        </w:rPr>
        <w:t>4.3.6 Nezrovnalosti,</w:t>
      </w:r>
      <w:r w:rsidR="00650D12">
        <w:rPr>
          <w:rFonts w:asciiTheme="minorHAnsi" w:eastAsia="Times New Roman" w:hAnsiTheme="minorHAnsi"/>
          <w:lang w:eastAsia="en-GB"/>
        </w:rPr>
        <w:t xml:space="preserve"> </w:t>
      </w:r>
      <w:r w:rsidR="008207C0" w:rsidRPr="00CF2D1E">
        <w:rPr>
          <w:rFonts w:asciiTheme="minorHAnsi" w:eastAsia="Times New Roman" w:hAnsiTheme="minorHAnsi"/>
          <w:lang w:eastAsia="en-GB"/>
        </w:rPr>
        <w:t xml:space="preserve">resp. kapitolou 4.3.6.2 Vysporiadanie finančných vzťahov. </w:t>
      </w:r>
    </w:p>
    <w:p w14:paraId="33FAB2AE" w14:textId="73200C9E"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Ak Prijímateľ odmietne vysporiadať finančné prostriedky vyplývajúce z krátenia NFP, </w:t>
      </w:r>
      <w:r w:rsidR="006A36C9"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môže odstúpiť od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00F65DDF" w:rsidRPr="00CF2D1E">
        <w:rPr>
          <w:rFonts w:asciiTheme="minorHAnsi" w:eastAsia="Times New Roman" w:hAnsiTheme="minorHAnsi"/>
          <w:lang w:eastAsia="en-GB"/>
        </w:rPr>
        <w:t>/mimoriadne ukončiť projekt</w:t>
      </w:r>
      <w:r w:rsidRPr="00CF2D1E">
        <w:rPr>
          <w:rFonts w:asciiTheme="minorHAnsi" w:eastAsia="Times New Roman" w:hAnsiTheme="minorHAnsi"/>
          <w:lang w:eastAsia="en-GB"/>
        </w:rPr>
        <w:t xml:space="preserve">. </w:t>
      </w:r>
    </w:p>
    <w:p w14:paraId="33A584B2" w14:textId="77777777"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Tento sankčný mechanizmus nebude uplatňovaný bez výnimky, avšak v prípade, ak RO pristúpi k aplikácii tohto sankčného mechanizmu, pri krátení NFP budú dodržané vyššie uvedené pravidlá.</w:t>
      </w:r>
      <w:r w:rsidR="00F65DDF"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Princíp nediskriminácie musí byť dodržaný.</w:t>
      </w:r>
    </w:p>
    <w:p w14:paraId="0DAC67DF" w14:textId="77777777" w:rsidR="008207C0" w:rsidRPr="00CF2D1E" w:rsidRDefault="008207C0" w:rsidP="00215368">
      <w:pPr>
        <w:pStyle w:val="Nadpis2"/>
        <w:rPr>
          <w:rFonts w:asciiTheme="minorHAnsi" w:hAnsiTheme="minorHAnsi"/>
          <w:color w:val="365F91"/>
        </w:rPr>
      </w:pPr>
      <w:bookmarkStart w:id="383" w:name="_Toc106134814"/>
      <w:r w:rsidRPr="00CF2D1E">
        <w:rPr>
          <w:rFonts w:asciiTheme="minorHAnsi" w:hAnsiTheme="minorHAnsi"/>
          <w:color w:val="365F91"/>
        </w:rPr>
        <w:t xml:space="preserve">4.8 </w:t>
      </w:r>
      <w:bookmarkStart w:id="384" w:name="_Toc406485337"/>
      <w:r w:rsidRPr="00CF2D1E">
        <w:rPr>
          <w:rFonts w:asciiTheme="minorHAnsi" w:hAnsiTheme="minorHAnsi"/>
          <w:color w:val="365F91"/>
        </w:rPr>
        <w:t>Ukončenie realizácie projektu</w:t>
      </w:r>
      <w:bookmarkEnd w:id="383"/>
      <w:bookmarkEnd w:id="384"/>
      <w:r w:rsidRPr="00CF2D1E">
        <w:rPr>
          <w:rFonts w:asciiTheme="minorHAnsi" w:hAnsiTheme="minorHAnsi"/>
          <w:color w:val="365F91"/>
        </w:rPr>
        <w:t xml:space="preserve"> </w:t>
      </w:r>
    </w:p>
    <w:p w14:paraId="2A19952E" w14:textId="1C93A6F3" w:rsidR="008207C0" w:rsidRPr="00CF2D1E" w:rsidRDefault="008207C0" w:rsidP="00215368">
      <w:pPr>
        <w:spacing w:before="120"/>
        <w:rPr>
          <w:rFonts w:asciiTheme="minorHAnsi" w:hAnsiTheme="minorHAnsi"/>
        </w:rPr>
      </w:pPr>
      <w:r w:rsidRPr="00CF2D1E">
        <w:rPr>
          <w:rFonts w:asciiTheme="minorHAnsi" w:hAnsiTheme="minorHAnsi"/>
          <w:b/>
          <w:bCs/>
        </w:rPr>
        <w:t>Ukončenie realizácie projektu - projekt sa považuje za ukončený</w:t>
      </w:r>
      <w:r w:rsidRPr="00CF2D1E">
        <w:rPr>
          <w:rFonts w:asciiTheme="minorHAnsi" w:hAnsiTheme="minorHAnsi"/>
        </w:rPr>
        <w:t>, ak došlo k fyzickému ukončeniu projektu (skutočne sa zrealizovali všetky aktivity projektu), t.</w:t>
      </w:r>
      <w:r w:rsidR="00650D12">
        <w:rPr>
          <w:rFonts w:asciiTheme="minorHAnsi" w:hAnsiTheme="minorHAnsi"/>
        </w:rPr>
        <w:t xml:space="preserve"> </w:t>
      </w:r>
      <w:r w:rsidRPr="00CF2D1E">
        <w:rPr>
          <w:rFonts w:asciiTheme="minorHAnsi" w:hAnsiTheme="minorHAnsi"/>
        </w:rPr>
        <w:t xml:space="preserve">j. došlo k ukončeniu realizácie aktivít projektu a k finančnému ukončeniu projektu (Prijímateľ uhradil všetky oprávnené výdavky a Prijímateľovi bol uhradený zodpovedajúci NFP). Momentom ukončenia realizácie projektu sa začína obdobie udržateľnosti projektu. </w:t>
      </w:r>
    </w:p>
    <w:p w14:paraId="327CBDE9" w14:textId="77777777" w:rsidR="008207C0" w:rsidRPr="00CF2D1E" w:rsidRDefault="008207C0" w:rsidP="00215368">
      <w:pPr>
        <w:spacing w:before="120"/>
        <w:rPr>
          <w:rFonts w:asciiTheme="minorHAnsi" w:hAnsiTheme="minorHAnsi"/>
        </w:rPr>
      </w:pPr>
      <w:r w:rsidRPr="00CF2D1E">
        <w:rPr>
          <w:rFonts w:asciiTheme="minorHAnsi" w:hAnsiTheme="minorHAnsi"/>
          <w:b/>
        </w:rPr>
        <w:t xml:space="preserve">Ukončenie realizácie hlavných aktivít Projektu </w:t>
      </w:r>
      <w:r w:rsidRPr="00CF2D1E">
        <w:rPr>
          <w:rFonts w:asciiTheme="minorHAnsi" w:hAnsiTheme="minorHAnsi"/>
        </w:rPr>
        <w:t xml:space="preserve">– predstavuje ukončenie fyzickej realizácie Projektu, pričom Prijímateľ je povinný kumulatívne splniť nasledujúce podmienky: </w:t>
      </w:r>
    </w:p>
    <w:p w14:paraId="768E4FF5" w14:textId="77777777" w:rsidR="008207C0" w:rsidRPr="00CF2D1E" w:rsidRDefault="008207C0" w:rsidP="00CF2D1E">
      <w:pPr>
        <w:pStyle w:val="Odsekzoznamu"/>
        <w:numPr>
          <w:ilvl w:val="0"/>
          <w:numId w:val="171"/>
        </w:numPr>
        <w:jc w:val="both"/>
        <w:rPr>
          <w:rFonts w:asciiTheme="minorHAnsi" w:hAnsiTheme="minorHAnsi"/>
        </w:rPr>
      </w:pPr>
      <w:r w:rsidRPr="00CF2D1E">
        <w:rPr>
          <w:rFonts w:asciiTheme="minorHAnsi" w:hAnsiTheme="minorHAnsi"/>
        </w:rPr>
        <w:t xml:space="preserve">fyzicky sa zrealizovali hlavné aktivity projektu, </w:t>
      </w:r>
    </w:p>
    <w:p w14:paraId="4C9E72AC" w14:textId="77777777" w:rsidR="008207C0" w:rsidRPr="00CF2D1E" w:rsidRDefault="008207C0" w:rsidP="00CF2D1E">
      <w:pPr>
        <w:pStyle w:val="Odsekzoznamu"/>
        <w:numPr>
          <w:ilvl w:val="0"/>
          <w:numId w:val="171"/>
        </w:numPr>
        <w:jc w:val="both"/>
        <w:rPr>
          <w:rFonts w:asciiTheme="minorHAnsi" w:hAnsiTheme="minorHAnsi"/>
          <w:bCs/>
        </w:rPr>
      </w:pPr>
      <w:r w:rsidRPr="00CF2D1E">
        <w:rPr>
          <w:rFonts w:asciiTheme="minorHAnsi" w:hAnsiTheme="minorHAnsi"/>
        </w:rPr>
        <w:t xml:space="preserve">predmet projektu bol riadne dodaný Prijímateľovi, Prijímateľ ho prevzal a ak to vyplýva z charakteru plnenia, aj ho uviedol do užívania. Splnenie tejto podmienky sa preukazuje najmä: </w:t>
      </w:r>
    </w:p>
    <w:p w14:paraId="75A2164F"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rPr>
        <w:t>preberacím/odovzdávacím protokolom/dodacím listom;</w:t>
      </w:r>
    </w:p>
    <w:p w14:paraId="663ECF21"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rPr>
        <w:t>iným obdobným dokumentom, z ktorého nepochybným, určitým a zrozumiteľným spôsobom  vyplýva, že predmet projektu bol odovzdaný Prijímateľovi.</w:t>
      </w:r>
    </w:p>
    <w:p w14:paraId="129D1DB3" w14:textId="77777777" w:rsidR="008207C0" w:rsidRPr="00CF2D1E" w:rsidRDefault="008207C0" w:rsidP="00215368">
      <w:pPr>
        <w:spacing w:before="120" w:line="264" w:lineRule="auto"/>
        <w:rPr>
          <w:rFonts w:asciiTheme="minorHAnsi" w:hAnsiTheme="minorHAnsi"/>
        </w:rPr>
      </w:pPr>
      <w:r w:rsidRPr="00CF2D1E">
        <w:rPr>
          <w:rFonts w:asciiTheme="minorHAnsi" w:hAnsiTheme="minorHAnsi"/>
        </w:rPr>
        <w:t>V prípade projektu</w:t>
      </w:r>
      <w:r w:rsidR="004B737B" w:rsidRPr="00CF2D1E">
        <w:rPr>
          <w:rFonts w:asciiTheme="minorHAnsi" w:hAnsiTheme="minorHAnsi"/>
        </w:rPr>
        <w:t>,</w:t>
      </w:r>
      <w:r w:rsidRPr="00CF2D1E">
        <w:rPr>
          <w:rFonts w:asciiTheme="minorHAnsi" w:hAnsiTheme="minorHAnsi"/>
        </w:rPr>
        <w:t xml:space="preserve"> ktorého výsledk</w:t>
      </w:r>
      <w:r w:rsidR="009F5B96" w:rsidRPr="00CF2D1E">
        <w:rPr>
          <w:rFonts w:asciiTheme="minorHAnsi" w:hAnsiTheme="minorHAnsi"/>
        </w:rPr>
        <w:t xml:space="preserve">om sú viaceré predmety projektu, </w:t>
      </w:r>
      <w:r w:rsidRPr="00CF2D1E">
        <w:rPr>
          <w:rFonts w:asciiTheme="minorHAnsi" w:hAnsiTheme="minorHAnsi"/>
        </w:rPr>
        <w:t xml:space="preserve">ukončenie realizácie hlavných aktivít nastane dodaním resp. ukončením posledného predmetu projektu Prijímateľovi, pričom všetky ostatné predmety projektu musia byť už dodané resp. ukončené. </w:t>
      </w:r>
    </w:p>
    <w:p w14:paraId="30892768" w14:textId="2154AF54" w:rsidR="008207C0" w:rsidRPr="00CF2D1E" w:rsidRDefault="008207C0" w:rsidP="00CF2D1E">
      <w:pPr>
        <w:spacing w:before="120"/>
        <w:rPr>
          <w:rFonts w:asciiTheme="minorHAnsi" w:hAnsiTheme="minorHAnsi"/>
        </w:rPr>
      </w:pPr>
      <w:r w:rsidRPr="00CF2D1E">
        <w:rPr>
          <w:rFonts w:asciiTheme="minorHAnsi" w:hAnsiTheme="minorHAnsi"/>
        </w:rPr>
        <w:t>Termín (</w:t>
      </w:r>
      <w:proofErr w:type="spellStart"/>
      <w:r w:rsidRPr="00CF2D1E">
        <w:rPr>
          <w:rFonts w:asciiTheme="minorHAnsi" w:hAnsiTheme="minorHAnsi"/>
        </w:rPr>
        <w:t>dd</w:t>
      </w:r>
      <w:proofErr w:type="spellEnd"/>
      <w:r w:rsidRPr="00CF2D1E">
        <w:rPr>
          <w:rFonts w:asciiTheme="minorHAnsi" w:hAnsiTheme="minorHAnsi"/>
        </w:rPr>
        <w:t xml:space="preserve">/mm) ukončenia realizácie hlavných aktivít projektu musí Prijímateľ uviesť </w:t>
      </w:r>
      <w:r w:rsidR="00F46C7A" w:rsidRPr="00CF2D1E">
        <w:rPr>
          <w:rFonts w:asciiTheme="minorHAnsi" w:hAnsiTheme="minorHAnsi"/>
        </w:rPr>
        <w:br/>
      </w:r>
      <w:r w:rsidRPr="00CF2D1E">
        <w:rPr>
          <w:rFonts w:asciiTheme="minorHAnsi" w:hAnsiTheme="minorHAnsi"/>
        </w:rPr>
        <w:t xml:space="preserve">v </w:t>
      </w:r>
      <w:r w:rsidR="00650D12" w:rsidRPr="00CF2D1E">
        <w:rPr>
          <w:rFonts w:asciiTheme="minorHAnsi" w:hAnsiTheme="minorHAnsi"/>
        </w:rPr>
        <w:t>MS</w:t>
      </w:r>
      <w:r w:rsidRPr="00CF2D1E">
        <w:rPr>
          <w:rFonts w:asciiTheme="minorHAnsi" w:hAnsiTheme="minorHAnsi"/>
        </w:rPr>
        <w:t xml:space="preserve"> (s príznakom ,,záverečná“). Podrobnejšie informácie sú uvedené v kapitole 4.4.2</w:t>
      </w:r>
      <w:hyperlink w:anchor="_5.2_Monitorovanie_pri" w:history="1">
        <w:r w:rsidRPr="00CF2D1E">
          <w:rPr>
            <w:rStyle w:val="Hypertextovprepojenie"/>
            <w:rFonts w:asciiTheme="minorHAnsi" w:hAnsiTheme="minorHAnsi"/>
            <w:i/>
            <w:color w:val="auto"/>
            <w:u w:val="none"/>
          </w:rPr>
          <w:t xml:space="preserve"> Monitorovanie pri ukončení realizácie projektov</w:t>
        </w:r>
      </w:hyperlink>
      <w:r w:rsidRPr="00CF2D1E">
        <w:rPr>
          <w:rFonts w:asciiTheme="minorHAnsi" w:hAnsiTheme="minorHAnsi"/>
          <w:i/>
        </w:rPr>
        <w:t>.</w:t>
      </w:r>
    </w:p>
    <w:p w14:paraId="18B99048" w14:textId="77777777" w:rsidR="008207C0" w:rsidRPr="00CF2D1E" w:rsidRDefault="008207C0" w:rsidP="00215368">
      <w:pPr>
        <w:spacing w:before="120" w:line="264" w:lineRule="auto"/>
        <w:rPr>
          <w:rFonts w:asciiTheme="minorHAnsi" w:hAnsiTheme="minorHAnsi"/>
        </w:rPr>
      </w:pPr>
      <w:r w:rsidRPr="00CF2D1E">
        <w:rPr>
          <w:rFonts w:asciiTheme="minorHAnsi" w:hAnsiTheme="minorHAnsi"/>
          <w:b/>
        </w:rPr>
        <w:t xml:space="preserve">Finančné ukončenie Projektu - </w:t>
      </w:r>
      <w:r w:rsidRPr="00CF2D1E">
        <w:rPr>
          <w:rFonts w:asciiTheme="minorHAnsi" w:hAnsiTheme="minorHAnsi"/>
        </w:rPr>
        <w:t xml:space="preserve">nastane dňom, kedy po zrealizovaní všetkých aktivít v rámci realizácie aktivít projektu došlo k splneniu oboch nasledovných podmienok: </w:t>
      </w:r>
    </w:p>
    <w:p w14:paraId="21E0E948" w14:textId="48D6F98A" w:rsidR="008207C0" w:rsidRPr="00CF2D1E" w:rsidRDefault="008207C0" w:rsidP="00CF2D1E">
      <w:pPr>
        <w:pStyle w:val="Odsekzoznamu"/>
        <w:numPr>
          <w:ilvl w:val="0"/>
          <w:numId w:val="171"/>
        </w:numPr>
        <w:jc w:val="both"/>
        <w:rPr>
          <w:rFonts w:asciiTheme="minorHAnsi" w:hAnsiTheme="minorHAnsi"/>
        </w:rPr>
      </w:pPr>
      <w:r w:rsidRPr="00CF2D1E">
        <w:rPr>
          <w:rFonts w:asciiTheme="minorHAnsi" w:hAnsiTheme="minorHAnsi"/>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w:t>
      </w:r>
      <w:r w:rsidR="002C72C0">
        <w:rPr>
          <w:rFonts w:asciiTheme="minorHAnsi" w:hAnsiTheme="minorHAnsi"/>
        </w:rPr>
        <w:t>z</w:t>
      </w:r>
      <w:r w:rsidRPr="00CF2D1E">
        <w:rPr>
          <w:rFonts w:asciiTheme="minorHAnsi" w:hAnsiTheme="minorHAnsi"/>
        </w:rPr>
        <w:t>mluve o  NFP  a</w:t>
      </w:r>
    </w:p>
    <w:p w14:paraId="4C6241CD" w14:textId="77777777" w:rsidR="008207C0" w:rsidRPr="00CF2D1E" w:rsidRDefault="008207C0" w:rsidP="00CF2D1E">
      <w:pPr>
        <w:pStyle w:val="Odsekzoznamu"/>
        <w:numPr>
          <w:ilvl w:val="0"/>
          <w:numId w:val="171"/>
        </w:numPr>
        <w:jc w:val="both"/>
        <w:rPr>
          <w:rFonts w:asciiTheme="minorHAnsi" w:hAnsiTheme="minorHAnsi"/>
          <w:bCs/>
        </w:rPr>
      </w:pPr>
      <w:r w:rsidRPr="00CF2D1E">
        <w:rPr>
          <w:rFonts w:asciiTheme="minorHAnsi" w:hAnsiTheme="minorHAnsi"/>
        </w:rPr>
        <w:t>Prijímateľovi bol uhradený/zúčtovaný zodpovedajúci NFP.</w:t>
      </w:r>
    </w:p>
    <w:p w14:paraId="70833CB9" w14:textId="56CF3365" w:rsidR="008207C0" w:rsidRPr="00CF2D1E" w:rsidRDefault="008207C0" w:rsidP="00215368">
      <w:pPr>
        <w:pStyle w:val="Odsekzoznamu4"/>
        <w:spacing w:before="120"/>
        <w:ind w:left="0"/>
        <w:rPr>
          <w:rFonts w:asciiTheme="minorHAnsi" w:hAnsiTheme="minorHAnsi"/>
          <w:lang w:eastAsia="en-US"/>
        </w:rPr>
      </w:pPr>
      <w:r w:rsidRPr="00CF2D1E">
        <w:rPr>
          <w:rFonts w:asciiTheme="minorHAnsi" w:hAnsiTheme="minorHAnsi"/>
          <w:lang w:eastAsia="en-US"/>
        </w:rPr>
        <w:t xml:space="preserve">Prijímateľ je povinný predložiť </w:t>
      </w:r>
      <w:r w:rsidR="006A36C9" w:rsidRPr="00CF2D1E">
        <w:rPr>
          <w:rFonts w:asciiTheme="minorHAnsi" w:hAnsiTheme="minorHAnsi"/>
          <w:lang w:eastAsia="en-US"/>
        </w:rPr>
        <w:t xml:space="preserve">RO </w:t>
      </w:r>
      <w:r w:rsidRPr="00CF2D1E">
        <w:rPr>
          <w:rFonts w:asciiTheme="minorHAnsi" w:hAnsiTheme="minorHAnsi"/>
          <w:lang w:eastAsia="en-US"/>
        </w:rPr>
        <w:t xml:space="preserve">záverečnú </w:t>
      </w:r>
      <w:proofErr w:type="spellStart"/>
      <w:r w:rsidR="00650D12">
        <w:rPr>
          <w:rFonts w:asciiTheme="minorHAnsi" w:hAnsiTheme="minorHAnsi"/>
          <w:lang w:eastAsia="en-US"/>
        </w:rPr>
        <w:t>ŽoP</w:t>
      </w:r>
      <w:proofErr w:type="spellEnd"/>
      <w:r w:rsidRPr="00CF2D1E">
        <w:rPr>
          <w:rFonts w:asciiTheme="minorHAnsi" w:hAnsiTheme="minorHAnsi"/>
          <w:lang w:eastAsia="en-US"/>
        </w:rPr>
        <w:t xml:space="preserve"> najneskôr </w:t>
      </w:r>
      <w:r w:rsidR="00F46C7A" w:rsidRPr="00CF2D1E">
        <w:rPr>
          <w:rFonts w:asciiTheme="minorHAnsi" w:hAnsiTheme="minorHAnsi"/>
          <w:lang w:eastAsia="en-US"/>
        </w:rPr>
        <w:br/>
      </w:r>
      <w:r w:rsidRPr="00CF2D1E">
        <w:rPr>
          <w:rFonts w:asciiTheme="minorHAnsi" w:hAnsiTheme="minorHAnsi"/>
          <w:lang w:eastAsia="en-US"/>
        </w:rPr>
        <w:t xml:space="preserve">do </w:t>
      </w:r>
      <w:r w:rsidR="00A42F19" w:rsidRPr="00CF2D1E">
        <w:rPr>
          <w:rFonts w:asciiTheme="minorHAnsi" w:hAnsiTheme="minorHAnsi"/>
          <w:lang w:eastAsia="en-US"/>
        </w:rPr>
        <w:t>3</w:t>
      </w:r>
      <w:r w:rsidR="0077077C" w:rsidRPr="00CF2D1E">
        <w:rPr>
          <w:rFonts w:asciiTheme="minorHAnsi" w:hAnsiTheme="minorHAnsi"/>
          <w:lang w:eastAsia="en-US"/>
        </w:rPr>
        <w:t xml:space="preserve"> </w:t>
      </w:r>
      <w:r w:rsidRPr="00CF2D1E">
        <w:rPr>
          <w:rFonts w:asciiTheme="minorHAnsi" w:hAnsiTheme="minorHAnsi"/>
          <w:lang w:eastAsia="en-US"/>
        </w:rPr>
        <w:t>mesiacov</w:t>
      </w:r>
      <w:r w:rsidRPr="00CF2D1E">
        <w:rPr>
          <w:rStyle w:val="Odkaznakomentr"/>
          <w:rFonts w:asciiTheme="minorHAnsi" w:hAnsiTheme="minorHAnsi"/>
          <w:sz w:val="24"/>
          <w:lang w:eastAsia="en-US"/>
        </w:rPr>
        <w:t> </w:t>
      </w:r>
      <w:r w:rsidRPr="00CF2D1E">
        <w:rPr>
          <w:rFonts w:asciiTheme="minorHAnsi" w:hAnsiTheme="minorHAnsi"/>
          <w:lang w:eastAsia="en-US"/>
        </w:rPr>
        <w:t xml:space="preserve">od termínu ukončenia realizácie aktivít projektu podľa </w:t>
      </w:r>
      <w:r w:rsidR="00650D12">
        <w:rPr>
          <w:rFonts w:asciiTheme="minorHAnsi" w:hAnsiTheme="minorHAnsi"/>
          <w:lang w:eastAsia="en-US"/>
        </w:rPr>
        <w:t>z</w:t>
      </w:r>
      <w:r w:rsidR="00650D12" w:rsidRPr="00CF2D1E">
        <w:rPr>
          <w:rFonts w:asciiTheme="minorHAnsi" w:hAnsiTheme="minorHAnsi"/>
          <w:lang w:eastAsia="en-US"/>
        </w:rPr>
        <w:t xml:space="preserve">mluvy </w:t>
      </w:r>
      <w:r w:rsidRPr="00CF2D1E">
        <w:rPr>
          <w:rFonts w:asciiTheme="minorHAnsi" w:hAnsiTheme="minorHAnsi"/>
          <w:lang w:eastAsia="en-US"/>
        </w:rPr>
        <w:t xml:space="preserve">o </w:t>
      </w:r>
      <w:r w:rsidR="00424EF4" w:rsidRPr="00CF2D1E">
        <w:rPr>
          <w:rFonts w:asciiTheme="minorHAnsi" w:hAnsiTheme="minorHAnsi"/>
          <w:lang w:eastAsia="en-US"/>
        </w:rPr>
        <w:t xml:space="preserve"> NFP</w:t>
      </w:r>
      <w:r w:rsidR="00B176EA" w:rsidRPr="00CF2D1E">
        <w:rPr>
          <w:rFonts w:asciiTheme="minorHAnsi" w:hAnsiTheme="minorHAnsi"/>
          <w:lang w:eastAsia="en-US"/>
        </w:rPr>
        <w:t>/Rozhodnutia o schválení</w:t>
      </w:r>
      <w:r w:rsidR="00424EF4" w:rsidRPr="00CF2D1E">
        <w:rPr>
          <w:rFonts w:asciiTheme="minorHAnsi" w:hAnsiTheme="minorHAnsi"/>
          <w:lang w:eastAsia="en-US"/>
        </w:rPr>
        <w:t>.</w:t>
      </w:r>
    </w:p>
    <w:p w14:paraId="13029C68" w14:textId="6E4ADA97" w:rsidR="008207C0" w:rsidRPr="00CF2D1E" w:rsidRDefault="008207C0" w:rsidP="00215368">
      <w:pPr>
        <w:pStyle w:val="Nadpis2"/>
        <w:spacing w:before="120"/>
        <w:rPr>
          <w:rFonts w:asciiTheme="minorHAnsi" w:hAnsiTheme="minorHAnsi"/>
          <w:color w:val="365F91"/>
          <w:lang w:val="sk-SK"/>
        </w:rPr>
      </w:pPr>
      <w:bookmarkStart w:id="385" w:name="_Toc106134815"/>
      <w:r w:rsidRPr="00CF2D1E">
        <w:rPr>
          <w:rFonts w:asciiTheme="minorHAnsi" w:hAnsiTheme="minorHAnsi"/>
          <w:color w:val="365F91"/>
        </w:rPr>
        <w:lastRenderedPageBreak/>
        <w:t>4.9  Najčastejšie chyby v priebehu implementácie projektov</w:t>
      </w:r>
      <w:r w:rsidR="006A36C9" w:rsidRPr="00CF2D1E">
        <w:rPr>
          <w:rFonts w:asciiTheme="minorHAnsi" w:hAnsiTheme="minorHAnsi"/>
          <w:color w:val="365F91"/>
          <w:lang w:val="sk-SK"/>
        </w:rPr>
        <w:t xml:space="preserve"> a najčastejšie sa vyskytujúce neoprávnené výdavky</w:t>
      </w:r>
      <w:bookmarkEnd w:id="385"/>
    </w:p>
    <w:p w14:paraId="48782E87" w14:textId="77777777" w:rsidR="002B7D83" w:rsidRPr="00326668" w:rsidRDefault="002B7D83" w:rsidP="002B7D83">
      <w:pPr>
        <w:spacing w:before="120"/>
        <w:rPr>
          <w:rFonts w:ascii="Calibri" w:hAnsi="Calibri"/>
          <w:b/>
          <w:i/>
          <w:color w:val="365F91"/>
          <w:sz w:val="28"/>
          <w:szCs w:val="20"/>
        </w:rPr>
      </w:pPr>
      <w:r w:rsidRPr="00326668">
        <w:rPr>
          <w:rFonts w:asciiTheme="minorHAnsi" w:hAnsiTheme="minorHAnsi"/>
          <w:b/>
        </w:rPr>
        <w:t>Najčastejšie chyby v predkladaných žiadostiach o NFP:</w:t>
      </w:r>
    </w:p>
    <w:p w14:paraId="459DD021" w14:textId="43DDC6CB"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nedostatočne zdôvodňuje potrebu/n</w:t>
      </w:r>
      <w:r w:rsidR="00F35B42">
        <w:rPr>
          <w:rFonts w:asciiTheme="minorHAnsi" w:hAnsiTheme="minorHAnsi"/>
        </w:rPr>
        <w:t>evyhnutnosť realizácie projektu;</w:t>
      </w:r>
    </w:p>
    <w:p w14:paraId="524648B8" w14:textId="2C03E5CF"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nesprávne stanovuje hodnoty merateľných ukazovateľov z pohľadu deklarovaných aktivít a výdavkov projektu (neuvádza žiadne hodnoty k relevantným ukazovateľom alebo nepostupuje v súlade s definíciou ukazovateľa pri výpočte hodnoty ukazovateľa, nesprávne vypočíta celkovú hodnotu ukazovateľa za viaceré</w:t>
      </w:r>
      <w:r w:rsidR="00F35B42">
        <w:rPr>
          <w:rFonts w:asciiTheme="minorHAnsi" w:hAnsiTheme="minorHAnsi"/>
        </w:rPr>
        <w:t xml:space="preserve"> aktivity);</w:t>
      </w:r>
    </w:p>
    <w:p w14:paraId="6D60A6AA" w14:textId="1A232C4D"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nesprávne zaraďuje výdavky do skupín výdavkov (najmä problém s rozlišovaním b</w:t>
      </w:r>
      <w:r w:rsidR="00F35B42">
        <w:rPr>
          <w:rFonts w:asciiTheme="minorHAnsi" w:hAnsiTheme="minorHAnsi"/>
        </w:rPr>
        <w:t>ežných a kapitálových výdavkov);</w:t>
      </w:r>
    </w:p>
    <w:p w14:paraId="2FE6B036" w14:textId="5A31035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nedostatočne zdôvodňuje výdavky, </w:t>
      </w:r>
      <w:r w:rsidR="00F35B42">
        <w:rPr>
          <w:rFonts w:asciiTheme="minorHAnsi" w:hAnsiTheme="minorHAnsi"/>
        </w:rPr>
        <w:t>ich výšku, rozsah a efektívnosť;</w:t>
      </w:r>
    </w:p>
    <w:p w14:paraId="4002C32F" w14:textId="2B06E19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nevychádza vo výpočte žiadanej sumy z reálnych výdavkov, ktoré má v č</w:t>
      </w:r>
      <w:r w:rsidR="00F35B42">
        <w:rPr>
          <w:rFonts w:asciiTheme="minorHAnsi" w:hAnsiTheme="minorHAnsi"/>
        </w:rPr>
        <w:t xml:space="preserve">ase prípravy </w:t>
      </w:r>
      <w:proofErr w:type="spellStart"/>
      <w:r w:rsidR="00F35B42">
        <w:rPr>
          <w:rFonts w:asciiTheme="minorHAnsi" w:hAnsiTheme="minorHAnsi"/>
        </w:rPr>
        <w:t>ŽoNFP</w:t>
      </w:r>
      <w:proofErr w:type="spellEnd"/>
      <w:r w:rsidR="00F35B42">
        <w:rPr>
          <w:rFonts w:asciiTheme="minorHAnsi" w:hAnsiTheme="minorHAnsi"/>
        </w:rPr>
        <w:t xml:space="preserve"> k dispozícii;</w:t>
      </w:r>
    </w:p>
    <w:p w14:paraId="4506CB6C" w14:textId="53A53254"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nesprávne vypĺňa rozpočet projektu v </w:t>
      </w:r>
      <w:proofErr w:type="spellStart"/>
      <w:r w:rsidRPr="00326668">
        <w:rPr>
          <w:rFonts w:asciiTheme="minorHAnsi" w:hAnsiTheme="minorHAnsi"/>
        </w:rPr>
        <w:t>ŽoNFP</w:t>
      </w:r>
      <w:proofErr w:type="spellEnd"/>
      <w:r w:rsidRPr="00326668">
        <w:rPr>
          <w:rFonts w:asciiTheme="minorHAnsi" w:hAnsiTheme="minorHAnsi"/>
        </w:rPr>
        <w:t xml:space="preserve"> (často vypĺňa sumu výdavkov generujúcich príjem, č</w:t>
      </w:r>
      <w:r w:rsidR="00F35B42">
        <w:rPr>
          <w:rFonts w:asciiTheme="minorHAnsi" w:hAnsiTheme="minorHAnsi"/>
        </w:rPr>
        <w:t>o je irelevantné pre oblasť TP);</w:t>
      </w:r>
    </w:p>
    <w:p w14:paraId="30B6D6E9" w14:textId="7B4166E3"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predkladá </w:t>
      </w:r>
      <w:proofErr w:type="spellStart"/>
      <w:r w:rsidRPr="00326668">
        <w:rPr>
          <w:rFonts w:asciiTheme="minorHAnsi" w:hAnsiTheme="minorHAnsi"/>
        </w:rPr>
        <w:t>ŽoNFP</w:t>
      </w:r>
      <w:proofErr w:type="spellEnd"/>
      <w:r w:rsidRPr="00326668">
        <w:rPr>
          <w:rFonts w:asciiTheme="minorHAnsi" w:hAnsiTheme="minorHAnsi"/>
        </w:rPr>
        <w:t xml:space="preserve"> po termíne ukončenia realizácie aktivít projektu, čím nedodržiava podmienku vyzvania na projekty technickej pomoci v časti 2.2 Oprávnenosť aktivít realizácie projektu, kde je uvedené, že žiadateľ nesmie plne zrealizovať/ukončiť všetky hlavné aktivity projektu pred predložením </w:t>
      </w:r>
      <w:proofErr w:type="spellStart"/>
      <w:r w:rsidRPr="00326668">
        <w:rPr>
          <w:rFonts w:asciiTheme="minorHAnsi" w:hAnsiTheme="minorHAnsi"/>
        </w:rPr>
        <w:t>ŽoNFP</w:t>
      </w:r>
      <w:proofErr w:type="spellEnd"/>
      <w:r w:rsidRPr="00326668">
        <w:rPr>
          <w:rFonts w:asciiTheme="minorHAnsi" w:hAnsiTheme="minorHAnsi"/>
        </w:rPr>
        <w:t xml:space="preserve"> na RO</w:t>
      </w:r>
      <w:r w:rsidR="00F35B42">
        <w:rPr>
          <w:rFonts w:asciiTheme="minorHAnsi" w:hAnsiTheme="minorHAnsi"/>
        </w:rPr>
        <w:t xml:space="preserve"> pre OP TP;</w:t>
      </w:r>
    </w:p>
    <w:p w14:paraId="715F78F7" w14:textId="33875DC9"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nedostatočne alebo zmätočne popisuje projekt (informácie nakombino</w:t>
      </w:r>
      <w:r w:rsidR="00030F9D">
        <w:rPr>
          <w:rFonts w:asciiTheme="minorHAnsi" w:hAnsiTheme="minorHAnsi"/>
        </w:rPr>
        <w:t>van</w:t>
      </w:r>
      <w:r w:rsidRPr="00326668">
        <w:rPr>
          <w:rFonts w:asciiTheme="minorHAnsi" w:hAnsiTheme="minorHAnsi"/>
        </w:rPr>
        <w:t>é z</w:t>
      </w:r>
      <w:r w:rsidR="00496162">
        <w:rPr>
          <w:rFonts w:asciiTheme="minorHAnsi" w:hAnsiTheme="minorHAnsi"/>
        </w:rPr>
        <w:t> </w:t>
      </w:r>
      <w:r w:rsidRPr="00326668">
        <w:rPr>
          <w:rFonts w:asciiTheme="minorHAnsi" w:hAnsiTheme="minorHAnsi"/>
        </w:rPr>
        <w:t>rôznych zdrojov (niekedy protichodné), vytrhnuté z kontextu a neupravené do uceleného a zmysluplného textu; doslovne prenesené texty z dodávateľských zmlúv neupravené</w:t>
      </w:r>
      <w:r w:rsidR="00F35B42">
        <w:rPr>
          <w:rFonts w:asciiTheme="minorHAnsi" w:hAnsiTheme="minorHAnsi"/>
        </w:rPr>
        <w:t xml:space="preserve"> </w:t>
      </w:r>
      <w:r w:rsidRPr="00326668">
        <w:rPr>
          <w:rFonts w:asciiTheme="minorHAnsi" w:hAnsiTheme="minorHAnsi"/>
        </w:rPr>
        <w:t xml:space="preserve">z pohľadu projektu a </w:t>
      </w:r>
      <w:r w:rsidR="00F35B42">
        <w:rPr>
          <w:rFonts w:asciiTheme="minorHAnsi" w:hAnsiTheme="minorHAnsi"/>
        </w:rPr>
        <w:t>vzťahu poskytovateľ/prijímateľ);</w:t>
      </w:r>
    </w:p>
    <w:p w14:paraId="76B09124" w14:textId="1F681A2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V </w:t>
      </w:r>
      <w:proofErr w:type="spellStart"/>
      <w:r w:rsidRPr="00326668">
        <w:rPr>
          <w:rFonts w:asciiTheme="minorHAnsi" w:hAnsiTheme="minorHAnsi"/>
        </w:rPr>
        <w:t>ŽoNFP</w:t>
      </w:r>
      <w:proofErr w:type="spellEnd"/>
      <w:r w:rsidRPr="00326668">
        <w:rPr>
          <w:rFonts w:asciiTheme="minorHAnsi" w:hAnsiTheme="minorHAnsi"/>
        </w:rPr>
        <w:t xml:space="preserve"> a jej prílohách sú identifikované čas</w:t>
      </w:r>
      <w:r w:rsidR="00F35B42">
        <w:rPr>
          <w:rFonts w:asciiTheme="minorHAnsi" w:hAnsiTheme="minorHAnsi"/>
        </w:rPr>
        <w:t>té formálne a matematické chyby;</w:t>
      </w:r>
    </w:p>
    <w:p w14:paraId="6EBD0431" w14:textId="6B29A17F"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V </w:t>
      </w:r>
      <w:proofErr w:type="spellStart"/>
      <w:r w:rsidRPr="00326668">
        <w:rPr>
          <w:rFonts w:asciiTheme="minorHAnsi" w:hAnsiTheme="minorHAnsi"/>
        </w:rPr>
        <w:t>ŽoNFP</w:t>
      </w:r>
      <w:proofErr w:type="spellEnd"/>
      <w:r w:rsidRPr="00326668">
        <w:rPr>
          <w:rFonts w:asciiTheme="minorHAnsi" w:hAnsiTheme="minorHAnsi"/>
        </w:rPr>
        <w:t xml:space="preserve"> a jej prílohách je identifikovaný nesúlad v údajoch (opakovane sa vyskytujúce informácie v dokumentácii vrátane číselných údajov nie sú uvádzané zhodne - nesúlad medzi údajmi v </w:t>
      </w:r>
      <w:proofErr w:type="spellStart"/>
      <w:r w:rsidRPr="00326668">
        <w:rPr>
          <w:rFonts w:asciiTheme="minorHAnsi" w:hAnsiTheme="minorHAnsi"/>
        </w:rPr>
        <w:t>ŽoNFP</w:t>
      </w:r>
      <w:proofErr w:type="spellEnd"/>
      <w:r w:rsidRPr="00326668">
        <w:rPr>
          <w:rFonts w:asciiTheme="minorHAnsi" w:hAnsiTheme="minorHAnsi"/>
        </w:rPr>
        <w:t xml:space="preserve"> a Opise projektu – odlišné sumy, názvy a čísla aktivít, odlišný názov pro</w:t>
      </w:r>
      <w:r w:rsidR="00F35B42">
        <w:rPr>
          <w:rFonts w:asciiTheme="minorHAnsi" w:hAnsiTheme="minorHAnsi"/>
        </w:rPr>
        <w:t>jektu a informácie o projekte);</w:t>
      </w:r>
    </w:p>
    <w:p w14:paraId="6456BE37" w14:textId="0F41661E"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V </w:t>
      </w:r>
      <w:proofErr w:type="spellStart"/>
      <w:r w:rsidRPr="00326668">
        <w:rPr>
          <w:rFonts w:asciiTheme="minorHAnsi" w:hAnsiTheme="minorHAnsi"/>
        </w:rPr>
        <w:t>ŽoNFP</w:t>
      </w:r>
      <w:proofErr w:type="spellEnd"/>
      <w:r w:rsidRPr="00326668">
        <w:rPr>
          <w:rFonts w:asciiTheme="minorHAnsi" w:hAnsiTheme="minorHAnsi"/>
        </w:rPr>
        <w:t xml:space="preserve"> a jej prílohách sú uvádzané informácie nezhodujúce sa s projektom (napr. názov aktivity nesúvisí so zameraním projektu, pri vytváraní </w:t>
      </w:r>
      <w:proofErr w:type="spellStart"/>
      <w:r w:rsidRPr="00326668">
        <w:rPr>
          <w:rFonts w:asciiTheme="minorHAnsi" w:hAnsiTheme="minorHAnsi"/>
        </w:rPr>
        <w:t>ŽoNFP</w:t>
      </w:r>
      <w:proofErr w:type="spellEnd"/>
      <w:r w:rsidRPr="00326668">
        <w:rPr>
          <w:rFonts w:asciiTheme="minorHAnsi" w:hAnsiTheme="minorHAnsi"/>
        </w:rPr>
        <w:t xml:space="preserve"> žiadateľ zjavne prepisuje inú </w:t>
      </w:r>
      <w:proofErr w:type="spellStart"/>
      <w:r w:rsidRPr="00326668">
        <w:rPr>
          <w:rFonts w:asciiTheme="minorHAnsi" w:hAnsiTheme="minorHAnsi"/>
        </w:rPr>
        <w:t>ŽoNFP</w:t>
      </w:r>
      <w:proofErr w:type="spellEnd"/>
      <w:r w:rsidRPr="00326668">
        <w:rPr>
          <w:rFonts w:asciiTheme="minorHAnsi" w:hAnsiTheme="minorHAnsi"/>
        </w:rPr>
        <w:t>, pričom niektoré čast</w:t>
      </w:r>
      <w:r w:rsidR="00F35B42">
        <w:rPr>
          <w:rFonts w:asciiTheme="minorHAnsi" w:hAnsiTheme="minorHAnsi"/>
        </w:rPr>
        <w:t>i a informácie ponechá pôvodné);</w:t>
      </w:r>
    </w:p>
    <w:p w14:paraId="6ECC2BE7" w14:textId="2E3CF673"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v </w:t>
      </w:r>
      <w:proofErr w:type="spellStart"/>
      <w:r w:rsidRPr="00326668">
        <w:rPr>
          <w:rFonts w:asciiTheme="minorHAnsi" w:hAnsiTheme="minorHAnsi"/>
        </w:rPr>
        <w:t>ŽoNFP</w:t>
      </w:r>
      <w:proofErr w:type="spellEnd"/>
      <w:r w:rsidRPr="00326668">
        <w:rPr>
          <w:rFonts w:asciiTheme="minorHAnsi" w:hAnsiTheme="minorHAnsi"/>
        </w:rPr>
        <w:t xml:space="preserve"> neuvádza popis rizík projektu pri uplatnení merateľných ukazovateľov </w:t>
      </w:r>
      <w:r w:rsidRPr="00326668">
        <w:rPr>
          <w:rFonts w:asciiTheme="minorHAnsi" w:hAnsiTheme="minorHAnsi"/>
        </w:rPr>
        <w:br/>
        <w:t>s príznak</w:t>
      </w:r>
      <w:r w:rsidR="00F35B42">
        <w:rPr>
          <w:rFonts w:asciiTheme="minorHAnsi" w:hAnsiTheme="minorHAnsi"/>
        </w:rPr>
        <w:t>om rizika;</w:t>
      </w:r>
    </w:p>
    <w:p w14:paraId="29BD3AA6" w14:textId="380A03E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v Opise projektu uvádza namiesto iných údajov základné merateľné ukazovatele (nerozlišuje rozdiel v typoch ukazovateľov), prípadne neuvádza žiadne iné údaje alebo uvádza iné údaje s nesp</w:t>
      </w:r>
      <w:r w:rsidR="00F35B42">
        <w:rPr>
          <w:rFonts w:asciiTheme="minorHAnsi" w:hAnsiTheme="minorHAnsi"/>
        </w:rPr>
        <w:t>rávnymi identifikačnými údajmi;</w:t>
      </w:r>
    </w:p>
    <w:p w14:paraId="5B7FC45A" w14:textId="21EEC79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v Opise projektu neuvádza odkazy na podpornú dokumentáciu k výpočtu jednotlivých výdavkov, ktorú predkladá ako prílohy k </w:t>
      </w:r>
      <w:proofErr w:type="spellStart"/>
      <w:r w:rsidRPr="00326668">
        <w:rPr>
          <w:rFonts w:asciiTheme="minorHAnsi" w:hAnsiTheme="minorHAnsi"/>
        </w:rPr>
        <w:t>ŽoNFP</w:t>
      </w:r>
      <w:proofErr w:type="spellEnd"/>
      <w:r w:rsidRPr="00326668">
        <w:rPr>
          <w:rFonts w:asciiTheme="minorHAnsi" w:hAnsiTheme="minorHAnsi"/>
        </w:rPr>
        <w:t>, čo spôsobuje zlú orientá</w:t>
      </w:r>
      <w:r w:rsidR="00F35B42">
        <w:rPr>
          <w:rFonts w:asciiTheme="minorHAnsi" w:hAnsiTheme="minorHAnsi"/>
        </w:rPr>
        <w:t>ciu v predkladanej dokumentácii;</w:t>
      </w:r>
    </w:p>
    <w:p w14:paraId="4F9C8690" w14:textId="77777777" w:rsidR="002B7D83"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nepredkladá všetky povinné prílohy v zmysle vyzvaní na projekty technickej pomoci.</w:t>
      </w:r>
      <w:bookmarkStart w:id="386" w:name="_Toc506451617"/>
    </w:p>
    <w:p w14:paraId="1EA78B3D" w14:textId="77777777" w:rsidR="002B7D83" w:rsidRDefault="002B7D83" w:rsidP="002B7D83">
      <w:pPr>
        <w:spacing w:before="120"/>
        <w:rPr>
          <w:rFonts w:asciiTheme="minorHAnsi" w:hAnsiTheme="minorHAnsi"/>
          <w:b/>
        </w:rPr>
      </w:pPr>
      <w:r w:rsidRPr="00326668">
        <w:rPr>
          <w:rFonts w:asciiTheme="minorHAnsi" w:hAnsiTheme="minorHAnsi"/>
          <w:b/>
        </w:rPr>
        <w:t>Najčastejšie chyby v priebehu implementácie projektov</w:t>
      </w:r>
      <w:bookmarkEnd w:id="386"/>
      <w:r w:rsidRPr="00326668">
        <w:rPr>
          <w:rFonts w:asciiTheme="minorHAnsi" w:hAnsiTheme="minorHAnsi"/>
          <w:b/>
        </w:rPr>
        <w:t>:</w:t>
      </w:r>
    </w:p>
    <w:p w14:paraId="4484BE70" w14:textId="743EDFF1" w:rsidR="00A761A5" w:rsidRPr="004C19E9" w:rsidRDefault="00BE2FD9" w:rsidP="004C19E9">
      <w:pPr>
        <w:pStyle w:val="Odsekzoznamu"/>
        <w:numPr>
          <w:ilvl w:val="0"/>
          <w:numId w:val="184"/>
        </w:numPr>
        <w:spacing w:before="120"/>
        <w:rPr>
          <w:rFonts w:asciiTheme="minorHAnsi" w:hAnsiTheme="minorHAnsi"/>
          <w:b/>
        </w:rPr>
      </w:pPr>
      <w:r>
        <w:rPr>
          <w:rFonts w:asciiTheme="minorHAnsi" w:hAnsiTheme="minorHAnsi"/>
          <w:b/>
        </w:rPr>
        <w:t xml:space="preserve">všeobecne </w:t>
      </w:r>
      <w:r w:rsidR="00A761A5">
        <w:rPr>
          <w:rFonts w:asciiTheme="minorHAnsi" w:hAnsiTheme="minorHAnsi"/>
          <w:b/>
        </w:rPr>
        <w:t>vo vzťahu k zmluvným podmienkam:</w:t>
      </w:r>
    </w:p>
    <w:p w14:paraId="1C955D8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lastRenderedPageBreak/>
        <w:t xml:space="preserve">Prijímateľ nerešpektuje zmluvné povinnosti vyplývajúce zo Zmluvy o  NFP/Rozhodnutia </w:t>
      </w:r>
      <w:r w:rsidRPr="00326668">
        <w:rPr>
          <w:rFonts w:asciiTheme="minorHAnsi" w:hAnsiTheme="minorHAnsi"/>
        </w:rPr>
        <w:br/>
        <w:t>o schválení (napr. nedodržanie postupov VO, nezasielanie žiadostí o platbu, nedodržiavanie termínov pri vyžiadaní doplnenia/vysvetlenia dokumentácie, neinformovanie o problémoch vznikajúcich pri implementácii projektu);</w:t>
      </w:r>
    </w:p>
    <w:p w14:paraId="2931F0FE" w14:textId="7EDC1FE5"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nere</w:t>
      </w:r>
      <w:r w:rsidR="00F35B42">
        <w:rPr>
          <w:rFonts w:asciiTheme="minorHAnsi" w:hAnsiTheme="minorHAnsi"/>
        </w:rPr>
        <w:t>š</w:t>
      </w:r>
      <w:r w:rsidRPr="00326668">
        <w:rPr>
          <w:rFonts w:asciiTheme="minorHAnsi" w:hAnsiTheme="minorHAnsi"/>
        </w:rPr>
        <w:t>pektuje pokyny Poskytovateľa pri implementácii projektov (napr. nenahráva dokumentáciu do ITMS a podobne);</w:t>
      </w:r>
    </w:p>
    <w:p w14:paraId="7BF6F7CB"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nedodržuje lehoty na výzvu resp. doplnenie dokumentácie;</w:t>
      </w:r>
    </w:p>
    <w:p w14:paraId="4C8D1770"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neinformuje Poskytovateľa o všetkých zmenách a skutočnostiach, ktoré majú vplyv alebo súvisia s plnením zmluvy a to aj v prípade ak má Prijímateľ čo i len pochybnosť o dodržiavaní svojich záväzkov vyplývajúcich zo zmluvy;</w:t>
      </w:r>
    </w:p>
    <w:p w14:paraId="5BC904B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neuchováva originály dokumentov v zmysle ustanovením Zmluvy o  NFP/Rozhodnutia o schválení;</w:t>
      </w:r>
    </w:p>
    <w:p w14:paraId="49C6E94D"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často žiadosť o zmenu projektu/Zmluvy o NFP počas realizácie projektu (pričom nejde o nepredvídateľné skutočnosti/problémy) z dôvodu nedostatočného plánovania aktivít projektu;</w:t>
      </w:r>
    </w:p>
    <w:p w14:paraId="6EF0FC5F"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nedostatočne zdôvodní potrebu požadovanej zmeny v rámci zmenového konania a nepredložil relevantnú dokumentáciu;</w:t>
      </w:r>
    </w:p>
    <w:p w14:paraId="2E0EBAB4" w14:textId="77777777" w:rsidR="002B7D83"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v rozpore so Zmluvou o  NFP/Rozhodnutím o schválení nepreukáže povinnosť účtovať v rámci svojho účtovníctva o skutočnostiach súvisiacich s realizáciou aktivít projektu, ktoré sú predmetom projektu na analytických účtoch a v analytickej evidencii;</w:t>
      </w:r>
    </w:p>
    <w:p w14:paraId="56668869" w14:textId="77777777" w:rsidR="00BE2FD9" w:rsidRDefault="00BE2FD9" w:rsidP="004C19E9">
      <w:pPr>
        <w:pStyle w:val="Default"/>
        <w:ind w:left="714"/>
        <w:jc w:val="both"/>
        <w:rPr>
          <w:rFonts w:asciiTheme="minorHAnsi" w:hAnsiTheme="minorHAnsi"/>
        </w:rPr>
      </w:pPr>
    </w:p>
    <w:p w14:paraId="4AD35058" w14:textId="38FE4E1A" w:rsidR="00BE2FD9" w:rsidRPr="004C19E9" w:rsidRDefault="00BE2FD9" w:rsidP="004C19E9">
      <w:pPr>
        <w:pStyle w:val="Default"/>
        <w:numPr>
          <w:ilvl w:val="0"/>
          <w:numId w:val="184"/>
        </w:numPr>
        <w:jc w:val="both"/>
        <w:rPr>
          <w:rFonts w:asciiTheme="minorHAnsi" w:hAnsiTheme="minorHAnsi"/>
          <w:b/>
          <w:bCs/>
        </w:rPr>
      </w:pPr>
      <w:r>
        <w:rPr>
          <w:rFonts w:asciiTheme="minorHAnsi" w:hAnsiTheme="minorHAnsi"/>
        </w:rPr>
        <w:t xml:space="preserve"> </w:t>
      </w:r>
      <w:r>
        <w:rPr>
          <w:rFonts w:asciiTheme="minorHAnsi" w:hAnsiTheme="minorHAnsi"/>
          <w:b/>
          <w:bCs/>
        </w:rPr>
        <w:t>v</w:t>
      </w:r>
      <w:r w:rsidRPr="004C19E9">
        <w:rPr>
          <w:rFonts w:asciiTheme="minorHAnsi" w:hAnsiTheme="minorHAnsi"/>
          <w:b/>
          <w:bCs/>
        </w:rPr>
        <w:t>o vzťahu k </w:t>
      </w:r>
      <w:proofErr w:type="spellStart"/>
      <w:r w:rsidRPr="004C19E9">
        <w:rPr>
          <w:rFonts w:asciiTheme="minorHAnsi" w:hAnsiTheme="minorHAnsi"/>
          <w:b/>
          <w:bCs/>
        </w:rPr>
        <w:t>ŽoP</w:t>
      </w:r>
      <w:proofErr w:type="spellEnd"/>
      <w:r w:rsidRPr="004C19E9">
        <w:rPr>
          <w:rFonts w:asciiTheme="minorHAnsi" w:hAnsiTheme="minorHAnsi"/>
          <w:b/>
          <w:bCs/>
        </w:rPr>
        <w:t>:</w:t>
      </w:r>
    </w:p>
    <w:p w14:paraId="061D5E57"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V rámci </w:t>
      </w:r>
      <w:proofErr w:type="spellStart"/>
      <w:r w:rsidRPr="00326668">
        <w:rPr>
          <w:rFonts w:asciiTheme="minorHAnsi" w:hAnsiTheme="minorHAnsi"/>
        </w:rPr>
        <w:t>ŽoP</w:t>
      </w:r>
      <w:proofErr w:type="spellEnd"/>
      <w:r w:rsidRPr="00326668">
        <w:rPr>
          <w:rFonts w:asciiTheme="minorHAnsi" w:hAnsiTheme="minorHAnsi"/>
        </w:rPr>
        <w:t xml:space="preserve"> sú identifikované časté formálne a matematické chyby v účtovných dokladoch;</w:t>
      </w:r>
    </w:p>
    <w:p w14:paraId="2FB8E601" w14:textId="5E50D722"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(štátna rozpočtová organizácia)  v </w:t>
      </w:r>
      <w:proofErr w:type="spellStart"/>
      <w:r w:rsidRPr="00326668">
        <w:rPr>
          <w:rFonts w:asciiTheme="minorHAnsi" w:hAnsiTheme="minorHAnsi"/>
        </w:rPr>
        <w:t>ŽoP</w:t>
      </w:r>
      <w:proofErr w:type="spellEnd"/>
      <w:r w:rsidRPr="00326668">
        <w:rPr>
          <w:rFonts w:asciiTheme="minorHAnsi" w:hAnsiTheme="minorHAnsi"/>
        </w:rPr>
        <w:t xml:space="preserve"> nesprávne uvádza kód prvku štátneho rozpočtu, na ktorý mu majú byť poskytnuté finančné prostriedky do rozpočtu. Z uvedeného dôvodu RO OP TP odporúča prijímateľovi (štátna rozpočtová organizácia) zaslať projektovému manažérovi kód prvku štátneho rozpočtu (Registračný list prvku zo</w:t>
      </w:r>
      <w:r>
        <w:rPr>
          <w:rFonts w:asciiTheme="minorHAnsi" w:hAnsiTheme="minorHAnsi"/>
        </w:rPr>
        <w:t xml:space="preserve"> </w:t>
      </w:r>
      <w:r w:rsidRPr="00326668">
        <w:rPr>
          <w:rFonts w:asciiTheme="minorHAnsi" w:hAnsiTheme="minorHAnsi"/>
        </w:rPr>
        <w:t>systému</w:t>
      </w:r>
      <w:r>
        <w:rPr>
          <w:rFonts w:asciiTheme="minorHAnsi" w:hAnsiTheme="minorHAnsi"/>
        </w:rPr>
        <w:t xml:space="preserve"> </w:t>
      </w:r>
      <w:r w:rsidRPr="00326668">
        <w:rPr>
          <w:rFonts w:asciiTheme="minorHAnsi" w:hAnsiTheme="minorHAnsi"/>
        </w:rPr>
        <w:t>RIS)</w:t>
      </w:r>
      <w:r>
        <w:rPr>
          <w:rFonts w:asciiTheme="minorHAnsi" w:hAnsiTheme="minorHAnsi"/>
        </w:rPr>
        <w:t xml:space="preserve"> </w:t>
      </w:r>
      <w:r w:rsidRPr="00326668">
        <w:rPr>
          <w:rFonts w:asciiTheme="minorHAnsi" w:hAnsiTheme="minorHAnsi"/>
        </w:rPr>
        <w:t>najneskôr s prvou žiadosťou o platbu v rámci projektu z dôvodu zabezpečenia kontroly správnosti zo strany RO OP TP ešte pred uh</w:t>
      </w:r>
      <w:r w:rsidR="00F35B42">
        <w:rPr>
          <w:rFonts w:asciiTheme="minorHAnsi" w:hAnsiTheme="minorHAnsi"/>
        </w:rPr>
        <w:t>radením finančných prostriedkov;</w:t>
      </w:r>
    </w:p>
    <w:p w14:paraId="635C8941"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nerešpektuje vecnú oprávnenosť výdavkov projektu – nezohľadňuje percento oprávnenosti oprávnených zamestnancov, ktorí využívajú výsledok projektu -</w:t>
      </w:r>
      <w:r>
        <w:rPr>
          <w:rFonts w:asciiTheme="minorHAnsi" w:hAnsiTheme="minorHAnsi"/>
        </w:rPr>
        <w:t xml:space="preserve"> </w:t>
      </w:r>
      <w:r w:rsidRPr="00326668">
        <w:rPr>
          <w:rFonts w:asciiTheme="minorHAnsi" w:hAnsiTheme="minorHAnsi"/>
        </w:rPr>
        <w:t>napr. pri výpočtovej technike, prenajatých priestoroch;</w:t>
      </w:r>
    </w:p>
    <w:p w14:paraId="700A7B1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Prijímateľ si uplatňuje nesprávne vypočítané mzdové náklady, resp. odvody </w:t>
      </w:r>
      <w:r w:rsidRPr="00326668">
        <w:rPr>
          <w:rFonts w:asciiTheme="minorHAnsi" w:hAnsiTheme="minorHAnsi"/>
        </w:rPr>
        <w:br/>
        <w:t>za zamestnávateľa;</w:t>
      </w:r>
    </w:p>
    <w:p w14:paraId="5D214AEB"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nedostatočne verifikovanú podpornú dokumentáciu (chýbajú podpisy na výkazoch, na odmenách, na faktúrach, na objednávkach, chýbajú dátumy pri podpisoch, chýbajú identifikácie projektov na likvidačných listoch, nesprávne vykonaná ZFK);</w:t>
      </w:r>
    </w:p>
    <w:p w14:paraId="6143F54E"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nepredkladá žiadosť o kontrolu VO najneskôr spolu so žiadosťou o platbu;</w:t>
      </w:r>
    </w:p>
    <w:p w14:paraId="0726ACAC"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Prijímateľ  nesprávne zadáva kód ekonomickej klasifikácie a funkčnej klasifikácie </w:t>
      </w:r>
      <w:r w:rsidRPr="00326668">
        <w:rPr>
          <w:rFonts w:asciiTheme="minorHAnsi" w:hAnsiTheme="minorHAnsi"/>
        </w:rPr>
        <w:br/>
        <w:t>pri deklarovaných výdavkov do ITMS2014+;</w:t>
      </w:r>
    </w:p>
    <w:p w14:paraId="71BAF535"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nedostatočnú/nekompletnú podpornú dokumentáciu k </w:t>
      </w:r>
      <w:proofErr w:type="spellStart"/>
      <w:r w:rsidRPr="00326668">
        <w:rPr>
          <w:rFonts w:asciiTheme="minorHAnsi" w:hAnsiTheme="minorHAnsi"/>
        </w:rPr>
        <w:t>ŽoP</w:t>
      </w:r>
      <w:proofErr w:type="spellEnd"/>
      <w:r w:rsidRPr="00326668">
        <w:rPr>
          <w:rFonts w:asciiTheme="minorHAnsi" w:hAnsiTheme="minorHAnsi"/>
        </w:rPr>
        <w:t xml:space="preserve"> v listinnej podobe a ako prílohu  </w:t>
      </w:r>
      <w:proofErr w:type="spellStart"/>
      <w:r w:rsidRPr="00326668">
        <w:rPr>
          <w:rFonts w:asciiTheme="minorHAnsi" w:hAnsiTheme="minorHAnsi"/>
        </w:rPr>
        <w:t>ŽoP</w:t>
      </w:r>
      <w:proofErr w:type="spellEnd"/>
      <w:r w:rsidRPr="00326668">
        <w:rPr>
          <w:rFonts w:asciiTheme="minorHAnsi" w:hAnsiTheme="minorHAnsi"/>
        </w:rPr>
        <w:t xml:space="preserve"> v ITMS2014+ (napr. chýbajúce doklady </w:t>
      </w:r>
      <w:r w:rsidRPr="00326668">
        <w:rPr>
          <w:rFonts w:asciiTheme="minorHAnsi" w:hAnsiTheme="minorHAnsi"/>
        </w:rPr>
        <w:lastRenderedPageBreak/>
        <w:t>preukazujúce úhradu výdavkov, chýbajúce podpisy a dátumu podpisov na dokladoch,..).</w:t>
      </w:r>
    </w:p>
    <w:p w14:paraId="2C5DF155" w14:textId="77777777" w:rsidR="002B7D83" w:rsidRPr="004C19E9" w:rsidRDefault="002B7D83" w:rsidP="004C19E9">
      <w:pPr>
        <w:pStyle w:val="Odsekzoznamu"/>
        <w:numPr>
          <w:ilvl w:val="0"/>
          <w:numId w:val="107"/>
        </w:numPr>
        <w:spacing w:before="120"/>
        <w:rPr>
          <w:rFonts w:asciiTheme="minorHAnsi" w:hAnsiTheme="minorHAnsi"/>
          <w:b/>
        </w:rPr>
      </w:pPr>
      <w:r w:rsidRPr="004C19E9">
        <w:rPr>
          <w:rFonts w:asciiTheme="minorHAnsi" w:hAnsiTheme="minorHAnsi"/>
          <w:b/>
        </w:rPr>
        <w:t>Vo všeobecnosti možno za najčastejšie sa vyskytujúce skupiny neoprávnených výdavkov  OP TP považovať nasledovné:</w:t>
      </w:r>
    </w:p>
    <w:p w14:paraId="2B00261E"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bez priameho vzťahu k projektu;</w:t>
      </w:r>
    </w:p>
    <w:p w14:paraId="3FC31761"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nie sú nevyhnutné k dosiahnutiu cieľov projektu;</w:t>
      </w:r>
    </w:p>
    <w:p w14:paraId="3A64ACD8"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sú zo strany prijímateľa nedostatočne odôvodnené a preukázané;</w:t>
      </w:r>
    </w:p>
    <w:p w14:paraId="4347B4AF"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nie sú v súlade s rozpočtom projektu;</w:t>
      </w:r>
    </w:p>
    <w:p w14:paraId="30EB6BBA"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vznikli pred 1. 1. 2014 a po 31. 12. 2023;</w:t>
      </w:r>
    </w:p>
    <w:p w14:paraId="5290835B"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na projekty s celkovým či prevažujúcim dopadom mimo cieľový región;</w:t>
      </w:r>
    </w:p>
    <w:p w14:paraId="0D0C0A29"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 xml:space="preserve">výdavky, ktoré nie sú v účtovníctve jednoznačne označené ako výdavky súvisiace </w:t>
      </w:r>
      <w:r>
        <w:rPr>
          <w:rFonts w:asciiTheme="minorHAnsi" w:hAnsiTheme="minorHAnsi"/>
        </w:rPr>
        <w:br/>
      </w:r>
      <w:r w:rsidRPr="00215368">
        <w:rPr>
          <w:rFonts w:asciiTheme="minorHAnsi" w:hAnsiTheme="minorHAnsi"/>
        </w:rPr>
        <w:t>s realizovaným projektom v súlade s vnútorným predpisom účtovnej jednotky k vedeniu účtovníctva;</w:t>
      </w:r>
    </w:p>
    <w:p w14:paraId="21EE810B"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odpisy dlhodobého majetku;</w:t>
      </w:r>
    </w:p>
    <w:p w14:paraId="55D934AC"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 xml:space="preserve">správne poplatky, ktoré nie sú pre realizáciu projektu nevyhnutné a nemajú priamu väzbu na projekt; </w:t>
      </w:r>
    </w:p>
    <w:p w14:paraId="08C694BD"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bankové poplatky;</w:t>
      </w:r>
    </w:p>
    <w:p w14:paraId="4544B980"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daňové poplatky a dovozné prirážky;</w:t>
      </w:r>
    </w:p>
    <w:p w14:paraId="788D4F18"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položky financované z iných finančných zdrojov;</w:t>
      </w:r>
    </w:p>
    <w:p w14:paraId="602045A0"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iné výdavky priamo nesúvisiace s projektom;</w:t>
      </w:r>
    </w:p>
    <w:p w14:paraId="511BF958"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akákoľvek časť výdavkov, ktorou by sa prekročila maximálna intenzita pomoci, alebo stanovené finančné limity.</w:t>
      </w:r>
    </w:p>
    <w:p w14:paraId="3939863A" w14:textId="77777777" w:rsidR="002B7D83" w:rsidRPr="004C19E9" w:rsidRDefault="002B7D83" w:rsidP="004C19E9">
      <w:pPr>
        <w:pStyle w:val="Odsekzoznamu"/>
        <w:numPr>
          <w:ilvl w:val="0"/>
          <w:numId w:val="107"/>
        </w:numPr>
        <w:spacing w:before="120"/>
        <w:rPr>
          <w:rFonts w:asciiTheme="minorHAnsi" w:hAnsiTheme="minorHAnsi"/>
          <w:b/>
        </w:rPr>
      </w:pPr>
      <w:r w:rsidRPr="004C19E9">
        <w:rPr>
          <w:rFonts w:asciiTheme="minorHAnsi" w:hAnsiTheme="minorHAnsi"/>
          <w:b/>
        </w:rPr>
        <w:t>Konkrétne príklady najčastejšie sa vyskytujúcich neoprávnených výdavkov sú nasledovné:</w:t>
      </w:r>
    </w:p>
    <w:p w14:paraId="6EDF3011"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 xml:space="preserve">výdavky na doplnkové dôchodkové sporenie vrátane prislúchajúcich odvodov; </w:t>
      </w:r>
    </w:p>
    <w:p w14:paraId="0343E395"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výdavky na odmeny za neoprávnené činnosti vo vzťahu k projektu vrátane prislúchajúcich odvodov;</w:t>
      </w:r>
    </w:p>
    <w:p w14:paraId="5E7E71B7"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mzdové výdavky, pri ktorých sú nedostatočne zdôvodnené odmeny v takej miere, aby bola preukázaná oprávnenosť nárokovaných výdavkov vo vzťahu k projektu;</w:t>
      </w:r>
    </w:p>
    <w:p w14:paraId="33DD683A"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 xml:space="preserve">mzdové výdavky za odvody, ktoré sú nesprávne vypočítané a neprislúchajú nárokovaným mzdovým výdavkom; </w:t>
      </w:r>
    </w:p>
    <w:p w14:paraId="4FF45562"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výdavky za nedostatočne preukázané tuzemské/zahraničné cestovné náhrady, napr. chýbajúce cestovné lístky;</w:t>
      </w:r>
    </w:p>
    <w:p w14:paraId="6B7C620C" w14:textId="77777777" w:rsidR="002B7D83" w:rsidRPr="00326668" w:rsidRDefault="002B7D83" w:rsidP="004C19E9">
      <w:pPr>
        <w:pStyle w:val="Default"/>
        <w:numPr>
          <w:ilvl w:val="0"/>
          <w:numId w:val="186"/>
        </w:numPr>
        <w:ind w:left="1134"/>
        <w:jc w:val="both"/>
        <w:rPr>
          <w:rFonts w:asciiTheme="minorHAnsi" w:hAnsiTheme="minorHAnsi"/>
        </w:rPr>
      </w:pPr>
      <w:r w:rsidRPr="00215368">
        <w:rPr>
          <w:rFonts w:asciiTheme="minorHAnsi" w:hAnsiTheme="minorHAnsi"/>
        </w:rPr>
        <w:t>výdavky za vreckové;</w:t>
      </w:r>
      <w:r w:rsidRPr="00326668">
        <w:rPr>
          <w:rFonts w:asciiTheme="minorHAnsi" w:hAnsiTheme="minorHAnsi"/>
        </w:rPr>
        <w:t xml:space="preserve"> </w:t>
      </w:r>
    </w:p>
    <w:p w14:paraId="1DCA5136"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výdavky, ktoré sú zo strany prijímateľa nedostatočne odôvodnené a preukázané podpornou dokumentáciou (napr. pri dodávateľských zmluvách formálne a obsahové nedos</w:t>
      </w:r>
      <w:r w:rsidRPr="00215368">
        <w:rPr>
          <w:rFonts w:asciiTheme="minorHAnsi" w:hAnsiTheme="minorHAnsi"/>
        </w:rPr>
        <w:t>tatky v pracovných výkazoch);</w:t>
      </w:r>
    </w:p>
    <w:p w14:paraId="2A1BBA12" w14:textId="0D0F4D56" w:rsidR="006A36C9" w:rsidRPr="00CF2D1E"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 xml:space="preserve">výdavky, ktoré vznikajú z dôvodu, že prijímateľ nerešpektuje vecnú oprávnenosť výdavkov projektu – nezohľadňuje percento oprávnenosti oprávnených </w:t>
      </w:r>
      <w:r w:rsidRPr="00215368">
        <w:rPr>
          <w:rFonts w:asciiTheme="minorHAnsi" w:hAnsiTheme="minorHAnsi"/>
        </w:rPr>
        <w:t>z</w:t>
      </w:r>
      <w:r w:rsidRPr="00326668">
        <w:rPr>
          <w:rFonts w:asciiTheme="minorHAnsi" w:hAnsiTheme="minorHAnsi"/>
        </w:rPr>
        <w:t>amestnancov, ktorí využívajú výsledok projektu - napr. pri výpočtovej technike, prenajatých priestoroch.</w:t>
      </w:r>
    </w:p>
    <w:p w14:paraId="65758CA4" w14:textId="77777777" w:rsidR="00C3679D" w:rsidRPr="00CF2D1E" w:rsidRDefault="00C3679D" w:rsidP="004C19E9">
      <w:pPr>
        <w:ind w:left="426"/>
        <w:rPr>
          <w:rFonts w:asciiTheme="minorHAnsi" w:hAnsiTheme="minorHAnsi"/>
          <w:b/>
          <w:color w:val="365F91"/>
          <w:sz w:val="28"/>
          <w:szCs w:val="20"/>
          <w:lang w:val="x-none"/>
        </w:rPr>
      </w:pPr>
      <w:bookmarkStart w:id="387" w:name="_Toc260303070"/>
      <w:bookmarkStart w:id="388" w:name="_Toc260303071"/>
      <w:bookmarkStart w:id="389" w:name="_Toc260303072"/>
      <w:bookmarkEnd w:id="387"/>
      <w:bookmarkEnd w:id="388"/>
      <w:bookmarkEnd w:id="389"/>
      <w:r w:rsidRPr="00CF2D1E">
        <w:rPr>
          <w:rFonts w:asciiTheme="minorHAnsi" w:hAnsiTheme="minorHAnsi"/>
        </w:rPr>
        <w:br w:type="page"/>
      </w:r>
    </w:p>
    <w:p w14:paraId="69A16EA7" w14:textId="77777777" w:rsidR="008207C0" w:rsidRPr="00CF2D1E" w:rsidRDefault="008207C0" w:rsidP="00215368">
      <w:pPr>
        <w:pStyle w:val="Nadpis1"/>
        <w:spacing w:before="0"/>
        <w:ind w:left="851" w:hanging="425"/>
        <w:rPr>
          <w:rFonts w:asciiTheme="minorHAnsi" w:hAnsiTheme="minorHAnsi"/>
        </w:rPr>
      </w:pPr>
      <w:bookmarkStart w:id="390" w:name="_Toc106134816"/>
      <w:r w:rsidRPr="00CF2D1E">
        <w:rPr>
          <w:rFonts w:asciiTheme="minorHAnsi" w:hAnsiTheme="minorHAnsi"/>
        </w:rPr>
        <w:lastRenderedPageBreak/>
        <w:t>5. Informovanie a komunikácia</w:t>
      </w:r>
      <w:bookmarkEnd w:id="390"/>
      <w:r w:rsidRPr="00CF2D1E">
        <w:rPr>
          <w:rFonts w:asciiTheme="minorHAnsi" w:hAnsiTheme="minorHAnsi"/>
        </w:rPr>
        <w:t xml:space="preserve">  </w:t>
      </w:r>
    </w:p>
    <w:p w14:paraId="711EFF44" w14:textId="77777777" w:rsidR="008207C0" w:rsidRPr="00CF2D1E" w:rsidRDefault="008207C0"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V zmysle Prílohy XII Informácie a </w:t>
      </w:r>
      <w:r w:rsidR="004E0E3F" w:rsidRPr="00CF2D1E">
        <w:rPr>
          <w:rFonts w:asciiTheme="minorHAnsi" w:eastAsia="Times New Roman" w:hAnsiTheme="minorHAnsi"/>
          <w:lang w:eastAsia="en-GB"/>
        </w:rPr>
        <w:t xml:space="preserve">komunikácia </w:t>
      </w:r>
      <w:r w:rsidRPr="00CF2D1E">
        <w:rPr>
          <w:rFonts w:asciiTheme="minorHAnsi" w:eastAsia="Times New Roman" w:hAnsiTheme="minorHAnsi"/>
          <w:lang w:eastAsia="en-GB"/>
        </w:rPr>
        <w:t xml:space="preserve">o podpore z fondov </w:t>
      </w:r>
      <w:r w:rsidR="004E0E3F" w:rsidRPr="00CF2D1E">
        <w:rPr>
          <w:rFonts w:asciiTheme="minorHAnsi" w:eastAsia="Times New Roman" w:hAnsiTheme="minorHAnsi"/>
          <w:lang w:eastAsia="en-GB"/>
        </w:rPr>
        <w:t>Nariadenia Európskeho parlamentu a Rady (EÚ) č. 1303/2013</w:t>
      </w:r>
      <w:r w:rsidRPr="00CF2D1E">
        <w:rPr>
          <w:rFonts w:asciiTheme="minorHAnsi" w:eastAsia="Times New Roman" w:hAnsiTheme="minorHAnsi"/>
          <w:lang w:eastAsia="en-GB"/>
        </w:rPr>
        <w:t xml:space="preserve"> je Prijímateľ zodpovedný za informovanie verejnosti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o príspevku z EŠIF, ktorý mu bol poskytnutý, pričom opatrenia na informovanie verejnosti musia zahŕňať minimálne prvky uvedené v bode 2.2 prílohy</w:t>
      </w:r>
      <w:r w:rsidR="0083672D" w:rsidRPr="00CF2D1E">
        <w:rPr>
          <w:rFonts w:asciiTheme="minorHAnsi" w:eastAsia="Times New Roman" w:hAnsiTheme="minorHAnsi"/>
          <w:lang w:eastAsia="en-GB"/>
        </w:rPr>
        <w:t xml:space="preserve"> nariadenia</w:t>
      </w:r>
      <w:r w:rsidRPr="00CF2D1E">
        <w:rPr>
          <w:rFonts w:asciiTheme="minorHAnsi" w:eastAsia="Times New Roman" w:hAnsiTheme="minorHAnsi"/>
          <w:lang w:eastAsia="en-GB"/>
        </w:rPr>
        <w:t xml:space="preserve">. </w:t>
      </w:r>
    </w:p>
    <w:p w14:paraId="4D33C48B" w14:textId="495D97C1" w:rsidR="008207C0" w:rsidRPr="00CF2D1E" w:rsidRDefault="00EF456C"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Prijímateľ je povinný pri zabezpečovaní </w:t>
      </w:r>
      <w:r w:rsidR="00823552" w:rsidRPr="00CF2D1E">
        <w:rPr>
          <w:rFonts w:asciiTheme="minorHAnsi" w:eastAsia="Times New Roman" w:hAnsiTheme="minorHAnsi"/>
          <w:lang w:eastAsia="en-GB"/>
        </w:rPr>
        <w:t>informovania</w:t>
      </w:r>
      <w:r w:rsidRPr="00CF2D1E">
        <w:rPr>
          <w:rFonts w:asciiTheme="minorHAnsi" w:eastAsia="Times New Roman" w:hAnsiTheme="minorHAnsi"/>
          <w:lang w:eastAsia="en-GB"/>
        </w:rPr>
        <w:t xml:space="preserve"> verejnosti postupovať v súlade s článkom 5 Všeobecných zmluvných podmienok uzatvorenej </w:t>
      </w:r>
      <w:r w:rsidR="002C72C0">
        <w:rPr>
          <w:rFonts w:asciiTheme="minorHAnsi" w:eastAsia="Times New Roman" w:hAnsiTheme="minorHAnsi"/>
          <w:lang w:eastAsia="en-GB"/>
        </w:rPr>
        <w:t>z</w:t>
      </w:r>
      <w:r w:rsidRPr="00CF2D1E">
        <w:rPr>
          <w:rFonts w:asciiTheme="minorHAnsi" w:eastAsia="Times New Roman" w:hAnsiTheme="minorHAnsi"/>
          <w:lang w:eastAsia="en-GB"/>
        </w:rPr>
        <w:t>mluvy o  NFP.</w:t>
      </w:r>
      <w:r w:rsidR="008207C0" w:rsidRPr="00CF2D1E">
        <w:rPr>
          <w:rFonts w:asciiTheme="minorHAnsi" w:eastAsia="Times New Roman" w:hAnsiTheme="minorHAnsi"/>
          <w:lang w:eastAsia="en-GB"/>
        </w:rPr>
        <w:t xml:space="preserve"> </w:t>
      </w:r>
    </w:p>
    <w:p w14:paraId="5607F79D" w14:textId="77777777" w:rsidR="008207C0" w:rsidRPr="00CF2D1E" w:rsidRDefault="008207C0"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P</w:t>
      </w:r>
      <w:r w:rsidR="009162A7" w:rsidRPr="00CF2D1E">
        <w:rPr>
          <w:rFonts w:asciiTheme="minorHAnsi" w:eastAsia="Times New Roman" w:hAnsiTheme="minorHAnsi"/>
          <w:lang w:eastAsia="en-GB"/>
        </w:rPr>
        <w:t>resné postupy</w:t>
      </w:r>
      <w:r w:rsidRPr="00CF2D1E">
        <w:rPr>
          <w:rFonts w:asciiTheme="minorHAnsi" w:eastAsia="Times New Roman" w:hAnsiTheme="minorHAnsi"/>
          <w:lang w:eastAsia="en-GB"/>
        </w:rPr>
        <w:t xml:space="preserve"> o</w:t>
      </w:r>
      <w:r w:rsidR="009162A7" w:rsidRPr="00CF2D1E">
        <w:rPr>
          <w:rFonts w:asciiTheme="minorHAnsi" w:eastAsia="Times New Roman" w:hAnsiTheme="minorHAnsi"/>
          <w:lang w:eastAsia="en-GB"/>
        </w:rPr>
        <w:t>hľadom</w:t>
      </w:r>
      <w:r w:rsidRPr="00CF2D1E">
        <w:rPr>
          <w:rFonts w:asciiTheme="minorHAnsi" w:eastAsia="Times New Roman" w:hAnsiTheme="minorHAnsi"/>
          <w:lang w:eastAsia="en-GB"/>
        </w:rPr>
        <w:t xml:space="preserve"> informovan</w:t>
      </w:r>
      <w:r w:rsidR="009162A7" w:rsidRPr="00CF2D1E">
        <w:rPr>
          <w:rFonts w:asciiTheme="minorHAnsi" w:eastAsia="Times New Roman" w:hAnsiTheme="minorHAnsi"/>
          <w:lang w:eastAsia="en-GB"/>
        </w:rPr>
        <w:t>ia</w:t>
      </w:r>
      <w:r w:rsidRPr="00CF2D1E">
        <w:rPr>
          <w:rFonts w:asciiTheme="minorHAnsi" w:eastAsia="Times New Roman" w:hAnsiTheme="minorHAnsi"/>
          <w:lang w:eastAsia="en-GB"/>
        </w:rPr>
        <w:t xml:space="preserve"> a komunikáci</w:t>
      </w:r>
      <w:r w:rsidR="009162A7" w:rsidRPr="00CF2D1E">
        <w:rPr>
          <w:rFonts w:asciiTheme="minorHAnsi" w:eastAsia="Times New Roman" w:hAnsiTheme="minorHAnsi"/>
          <w:lang w:eastAsia="en-GB"/>
        </w:rPr>
        <w:t>e</w:t>
      </w:r>
      <w:r w:rsidRPr="00CF2D1E">
        <w:rPr>
          <w:rFonts w:asciiTheme="minorHAnsi" w:eastAsia="Times New Roman" w:hAnsiTheme="minorHAnsi"/>
          <w:lang w:eastAsia="en-GB"/>
        </w:rPr>
        <w:t xml:space="preserve"> o projekte, ktorými </w:t>
      </w:r>
      <w:r w:rsidR="00EF456C" w:rsidRPr="00CF2D1E">
        <w:rPr>
          <w:rFonts w:asciiTheme="minorHAnsi" w:eastAsia="Times New Roman" w:hAnsiTheme="minorHAnsi"/>
          <w:lang w:eastAsia="en-GB"/>
        </w:rPr>
        <w:t xml:space="preserve">sa musí </w:t>
      </w:r>
      <w:r w:rsidRPr="00CF2D1E">
        <w:rPr>
          <w:rFonts w:asciiTheme="minorHAnsi" w:eastAsia="Times New Roman" w:hAnsiTheme="minorHAnsi"/>
          <w:lang w:eastAsia="en-GB"/>
        </w:rPr>
        <w:t xml:space="preserve">Prijímateľ riadiť, sú uvedené </w:t>
      </w:r>
      <w:r w:rsidR="003730A6" w:rsidRPr="00CF2D1E">
        <w:rPr>
          <w:rFonts w:asciiTheme="minorHAnsi" w:eastAsia="Times New Roman" w:hAnsiTheme="minorHAnsi"/>
          <w:lang w:eastAsia="en-GB"/>
        </w:rPr>
        <w:t xml:space="preserve">aj </w:t>
      </w:r>
      <w:r w:rsidRPr="00CF2D1E">
        <w:rPr>
          <w:rFonts w:asciiTheme="minorHAnsi" w:eastAsia="Times New Roman" w:hAnsiTheme="minorHAnsi"/>
          <w:lang w:eastAsia="en-GB"/>
        </w:rPr>
        <w:t xml:space="preserve">v aktuálnej verzii </w:t>
      </w:r>
      <w:r w:rsidRPr="00CF2D1E">
        <w:rPr>
          <w:rFonts w:asciiTheme="minorHAnsi" w:eastAsia="Times New Roman" w:hAnsiTheme="minorHAnsi"/>
          <w:b/>
          <w:lang w:eastAsia="en-GB"/>
        </w:rPr>
        <w:t>Manuálu pre informovanie a</w:t>
      </w:r>
      <w:r w:rsidR="00EF456C" w:rsidRPr="00CF2D1E">
        <w:rPr>
          <w:rFonts w:asciiTheme="minorHAnsi" w:eastAsia="Times New Roman" w:hAnsiTheme="minorHAnsi"/>
          <w:b/>
          <w:lang w:eastAsia="en-GB"/>
        </w:rPr>
        <w:t> </w:t>
      </w:r>
      <w:r w:rsidRPr="00CF2D1E">
        <w:rPr>
          <w:rFonts w:asciiTheme="minorHAnsi" w:eastAsia="Times New Roman" w:hAnsiTheme="minorHAnsi"/>
          <w:b/>
          <w:lang w:eastAsia="en-GB"/>
        </w:rPr>
        <w:t>komunikáciu</w:t>
      </w:r>
      <w:r w:rsidR="00EF456C" w:rsidRPr="00CF2D1E">
        <w:rPr>
          <w:rFonts w:asciiTheme="minorHAnsi" w:eastAsia="Times New Roman" w:hAnsiTheme="minorHAnsi"/>
          <w:b/>
          <w:lang w:eastAsia="en-GB"/>
        </w:rPr>
        <w:t xml:space="preserve"> pre OP </w:t>
      </w:r>
      <w:r w:rsidR="00A80CBE" w:rsidRPr="00CF2D1E">
        <w:rPr>
          <w:rFonts w:asciiTheme="minorHAnsi" w:eastAsia="Times New Roman" w:hAnsiTheme="minorHAnsi"/>
          <w:b/>
          <w:lang w:eastAsia="en-GB"/>
        </w:rPr>
        <w:t>TP</w:t>
      </w:r>
      <w:r w:rsidRPr="00CF2D1E">
        <w:rPr>
          <w:rFonts w:asciiTheme="minorHAnsi" w:eastAsia="Times New Roman" w:hAnsiTheme="minorHAnsi"/>
          <w:lang w:eastAsia="en-GB"/>
        </w:rPr>
        <w:t>.</w:t>
      </w:r>
    </w:p>
    <w:p w14:paraId="0AB32A30" w14:textId="3A7CA7E2" w:rsidR="008207C0" w:rsidRPr="006D4F62" w:rsidRDefault="008207C0" w:rsidP="005272E8">
      <w:pPr>
        <w:rPr>
          <w:rFonts w:asciiTheme="minorHAnsi" w:hAnsiTheme="minorHAnsi" w:cstheme="minorHAnsi"/>
        </w:rPr>
      </w:pPr>
      <w:r w:rsidRPr="00CF2D1E">
        <w:rPr>
          <w:rFonts w:asciiTheme="minorHAnsi" w:eastAsia="Times New Roman" w:hAnsiTheme="minorHAnsi"/>
          <w:lang w:eastAsia="en-GB"/>
        </w:rPr>
        <w:t xml:space="preserve">Uvedený manuál je </w:t>
      </w:r>
      <w:r w:rsidR="00EF456C" w:rsidRPr="00CF2D1E">
        <w:rPr>
          <w:rFonts w:asciiTheme="minorHAnsi" w:eastAsia="Times New Roman" w:hAnsiTheme="minorHAnsi"/>
          <w:lang w:eastAsia="en-GB"/>
        </w:rPr>
        <w:t xml:space="preserve">spolu s prílohami </w:t>
      </w:r>
      <w:r w:rsidRPr="00CF2D1E">
        <w:rPr>
          <w:rFonts w:asciiTheme="minorHAnsi" w:eastAsia="Times New Roman" w:hAnsiTheme="minorHAnsi"/>
          <w:lang w:eastAsia="en-GB"/>
        </w:rPr>
        <w:t xml:space="preserve">dostupný </w:t>
      </w:r>
      <w:r w:rsidR="000F39AD" w:rsidRPr="00CF2D1E">
        <w:rPr>
          <w:rFonts w:asciiTheme="minorHAnsi" w:hAnsiTheme="minorHAnsi"/>
        </w:rPr>
        <w:t>na webovom sídle Poskytovateľa</w:t>
      </w:r>
      <w:r w:rsidR="00DD7813" w:rsidRPr="00CF2D1E">
        <w:rPr>
          <w:rFonts w:asciiTheme="minorHAnsi" w:hAnsiTheme="minorHAnsi"/>
        </w:rPr>
        <w:t xml:space="preserve"> </w:t>
      </w:r>
      <w:hyperlink r:id="rId28" w:history="1">
        <w:r w:rsidR="006D4F62" w:rsidRPr="005A497C">
          <w:rPr>
            <w:rStyle w:val="Hypertextovprepojenie"/>
            <w:rFonts w:asciiTheme="minorHAnsi" w:hAnsiTheme="minorHAnsi" w:cstheme="minorHAnsi"/>
          </w:rPr>
          <w:t>https://www.optp.vlada.gov.sk/ine-dokumenty/</w:t>
        </w:r>
      </w:hyperlink>
      <w:r w:rsidR="006D4F62">
        <w:rPr>
          <w:rFonts w:asciiTheme="minorHAnsi" w:hAnsiTheme="minorHAnsi" w:cstheme="minorHAnsi"/>
        </w:rPr>
        <w:t xml:space="preserve"> </w:t>
      </w:r>
      <w:r>
        <w:fldChar w:fldCharType="begin"/>
      </w:r>
      <w:r>
        <w:instrText>HYPERLINK</w:instrText>
      </w:r>
      <w:r>
        <w:fldChar w:fldCharType="separate"/>
      </w:r>
      <w:r w:rsidR="00B32010">
        <w:rPr>
          <w:b/>
          <w:bCs/>
        </w:rPr>
        <w:t>Chyba! Neplatné hypertextové prepojenie.</w:t>
      </w:r>
      <w:r>
        <w:rPr>
          <w:b/>
          <w:bCs/>
        </w:rPr>
        <w:fldChar w:fldCharType="end"/>
      </w:r>
      <w:r w:rsidR="004B737B" w:rsidRPr="00CF2D1E">
        <w:rPr>
          <w:rFonts w:asciiTheme="minorHAnsi" w:hAnsiTheme="minorHAnsi"/>
        </w:rPr>
        <w:t>a</w:t>
      </w:r>
      <w:r w:rsidR="006D4F62">
        <w:rPr>
          <w:rFonts w:asciiTheme="minorHAnsi" w:hAnsiTheme="minorHAnsi"/>
        </w:rPr>
        <w:t> </w:t>
      </w:r>
      <w:r w:rsidR="006D4F62" w:rsidRPr="00CF2D1E" w:rsidDel="006D4F62">
        <w:rPr>
          <w:rFonts w:asciiTheme="minorHAnsi" w:hAnsiTheme="minorHAnsi"/>
        </w:rPr>
        <w:t xml:space="preserve"> </w:t>
      </w:r>
      <w:r w:rsidR="004B737B" w:rsidRPr="00CF2D1E">
        <w:rPr>
          <w:rFonts w:asciiTheme="minorHAnsi" w:hAnsiTheme="minorHAnsi"/>
        </w:rPr>
        <w:t>na</w:t>
      </w:r>
      <w:r w:rsidR="006D4F62">
        <w:rPr>
          <w:rFonts w:asciiTheme="minorHAnsi" w:hAnsiTheme="minorHAnsi"/>
        </w:rPr>
        <w:t xml:space="preserve"> webovom sídle </w:t>
      </w:r>
      <w:r w:rsidR="006D4F62">
        <w:t xml:space="preserve"> </w:t>
      </w:r>
      <w:hyperlink r:id="rId29" w:history="1">
        <w:r w:rsidR="00DD7813" w:rsidRPr="00CF2D1E">
          <w:rPr>
            <w:rStyle w:val="Hypertextovprepojenie"/>
            <w:rFonts w:asciiTheme="minorHAnsi" w:hAnsiTheme="minorHAnsi"/>
          </w:rPr>
          <w:t>www.partnerskadohoda.gov.sk</w:t>
        </w:r>
      </w:hyperlink>
      <w:r w:rsidR="006D4F62">
        <w:rPr>
          <w:rStyle w:val="Hypertextovprepojenie"/>
          <w:rFonts w:asciiTheme="minorHAnsi" w:hAnsiTheme="minorHAnsi"/>
        </w:rPr>
        <w:t xml:space="preserve"> </w:t>
      </w:r>
      <w:r w:rsidR="006D4F62">
        <w:rPr>
          <w:rFonts w:asciiTheme="minorHAnsi" w:hAnsiTheme="minorHAnsi"/>
        </w:rPr>
        <w:t>(v časti CKO – Základné dokumenty)</w:t>
      </w:r>
      <w:r w:rsidR="000F39AD" w:rsidRPr="00CF2D1E">
        <w:rPr>
          <w:rFonts w:asciiTheme="minorHAnsi" w:hAnsiTheme="minorHAnsi"/>
        </w:rPr>
        <w:t>.</w:t>
      </w:r>
    </w:p>
    <w:p w14:paraId="16663959" w14:textId="77777777" w:rsidR="0057038A" w:rsidRPr="00CF2D1E" w:rsidRDefault="0057038A" w:rsidP="00215368">
      <w:pPr>
        <w:widowControl w:val="0"/>
        <w:overflowPunct w:val="0"/>
        <w:autoSpaceDE w:val="0"/>
        <w:autoSpaceDN w:val="0"/>
        <w:adjustRightInd w:val="0"/>
        <w:rPr>
          <w:rFonts w:asciiTheme="minorHAnsi" w:eastAsia="Times New Roman" w:hAnsiTheme="minorHAnsi"/>
          <w:lang w:eastAsia="en-GB"/>
        </w:rPr>
      </w:pPr>
    </w:p>
    <w:p w14:paraId="6AB2D0DD" w14:textId="77777777" w:rsidR="0057038A" w:rsidRPr="00CF2D1E" w:rsidRDefault="0057038A" w:rsidP="00215368">
      <w:pPr>
        <w:widowControl w:val="0"/>
        <w:overflowPunct w:val="0"/>
        <w:autoSpaceDE w:val="0"/>
        <w:autoSpaceDN w:val="0"/>
        <w:adjustRightInd w:val="0"/>
        <w:rPr>
          <w:rFonts w:asciiTheme="minorHAnsi" w:eastAsia="Times New Roman" w:hAnsiTheme="minorHAnsi"/>
          <w:lang w:eastAsia="en-GB"/>
        </w:rPr>
      </w:pPr>
    </w:p>
    <w:p w14:paraId="69039DB4" w14:textId="77777777" w:rsidR="00C3679D" w:rsidRPr="00CF2D1E" w:rsidRDefault="00C3679D" w:rsidP="00CF2D1E">
      <w:pPr>
        <w:rPr>
          <w:rFonts w:asciiTheme="minorHAnsi" w:hAnsiTheme="minorHAnsi"/>
          <w:b/>
          <w:color w:val="365F91"/>
          <w:sz w:val="28"/>
          <w:szCs w:val="20"/>
          <w:lang w:val="x-none"/>
        </w:rPr>
      </w:pPr>
      <w:r w:rsidRPr="00CF2D1E">
        <w:rPr>
          <w:rFonts w:asciiTheme="minorHAnsi" w:hAnsiTheme="minorHAnsi"/>
        </w:rPr>
        <w:br w:type="page"/>
      </w:r>
    </w:p>
    <w:p w14:paraId="4AC5E00D" w14:textId="76FA31F5" w:rsidR="008207C0" w:rsidRPr="00CF2D1E" w:rsidRDefault="008207C0" w:rsidP="00215368">
      <w:pPr>
        <w:pStyle w:val="Nadpis1"/>
        <w:spacing w:before="0"/>
        <w:ind w:left="709" w:hanging="283"/>
        <w:rPr>
          <w:rFonts w:asciiTheme="minorHAnsi" w:hAnsiTheme="minorHAnsi"/>
          <w:lang w:val="sk-SK"/>
        </w:rPr>
      </w:pPr>
      <w:bookmarkStart w:id="391" w:name="_Toc106134817"/>
      <w:r w:rsidRPr="00CF2D1E">
        <w:rPr>
          <w:rFonts w:asciiTheme="minorHAnsi" w:hAnsiTheme="minorHAnsi"/>
        </w:rPr>
        <w:lastRenderedPageBreak/>
        <w:t>6. ITMS</w:t>
      </w:r>
      <w:r w:rsidR="00F35B42">
        <w:rPr>
          <w:rFonts w:asciiTheme="minorHAnsi" w:hAnsiTheme="minorHAnsi"/>
          <w:lang w:val="sk-SK"/>
        </w:rPr>
        <w:t>2014+</w:t>
      </w:r>
      <w:bookmarkEnd w:id="391"/>
    </w:p>
    <w:p w14:paraId="24312E83" w14:textId="0CE3513D" w:rsidR="004B737B" w:rsidRPr="00CF2D1E" w:rsidRDefault="008207C0" w:rsidP="00215368">
      <w:pPr>
        <w:spacing w:before="120" w:after="120"/>
        <w:rPr>
          <w:rFonts w:asciiTheme="minorHAnsi" w:hAnsiTheme="minorHAnsi"/>
        </w:rPr>
      </w:pPr>
      <w:r w:rsidRPr="00CF2D1E">
        <w:rPr>
          <w:rFonts w:asciiTheme="minorHAnsi" w:hAnsiTheme="minorHAnsi"/>
        </w:rPr>
        <w:t xml:space="preserve">ITMS2014+ je informačný systém, ktorý zahŕňa štandardizované procesy programového </w:t>
      </w:r>
      <w:r w:rsidR="00F46C7A" w:rsidRPr="00CF2D1E">
        <w:rPr>
          <w:rFonts w:asciiTheme="minorHAnsi" w:hAnsiTheme="minorHAnsi"/>
        </w:rPr>
        <w:br/>
      </w:r>
      <w:r w:rsidRPr="00CF2D1E">
        <w:rPr>
          <w:rFonts w:asciiTheme="minorHAnsi" w:hAnsiTheme="minorHAnsi"/>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w:t>
      </w:r>
      <w:r w:rsidR="00F23D6A" w:rsidRPr="00CF2D1E">
        <w:rPr>
          <w:rFonts w:asciiTheme="minorHAnsi" w:hAnsiTheme="minorHAnsi"/>
        </w:rPr>
        <w:t>RO</w:t>
      </w:r>
      <w:r w:rsidRPr="00CF2D1E">
        <w:rPr>
          <w:rFonts w:asciiTheme="minorHAnsi" w:hAnsiTheme="minorHAnsi"/>
        </w:rPr>
        <w:t xml:space="preserve"> a ďalšími orgánmi zapojenými do implementácie EŠIF v </w:t>
      </w:r>
      <w:r w:rsidR="00F23D6A" w:rsidRPr="00CF2D1E">
        <w:rPr>
          <w:rFonts w:asciiTheme="minorHAnsi" w:hAnsiTheme="minorHAnsi"/>
        </w:rPr>
        <w:t>SR</w:t>
      </w:r>
      <w:r w:rsidRPr="00CF2D1E">
        <w:rPr>
          <w:rFonts w:asciiTheme="minorHAnsi" w:hAnsiTheme="minorHAnsi"/>
        </w:rPr>
        <w:t xml:space="preserve">. </w:t>
      </w:r>
    </w:p>
    <w:p w14:paraId="0DD21EA0" w14:textId="07B04E01" w:rsidR="008207C0" w:rsidRPr="00CF2D1E" w:rsidRDefault="008207C0" w:rsidP="00215368">
      <w:pPr>
        <w:spacing w:before="120" w:after="120"/>
        <w:rPr>
          <w:rFonts w:asciiTheme="minorHAnsi" w:hAnsiTheme="minorHAnsi"/>
        </w:rPr>
      </w:pPr>
      <w:r w:rsidRPr="00CF2D1E">
        <w:rPr>
          <w:rFonts w:asciiTheme="minorHAnsi" w:hAnsiTheme="minorHAnsi"/>
          <w:b/>
        </w:rPr>
        <w:t xml:space="preserve">Výmena dát, údajov a dokumentov medzi Prijímateľom a </w:t>
      </w:r>
      <w:r w:rsidR="00F23D6A" w:rsidRPr="00CF2D1E">
        <w:rPr>
          <w:rFonts w:asciiTheme="minorHAnsi" w:hAnsiTheme="minorHAnsi"/>
          <w:b/>
        </w:rPr>
        <w:t xml:space="preserve">RO </w:t>
      </w:r>
      <w:r w:rsidRPr="00CF2D1E">
        <w:rPr>
          <w:rFonts w:asciiTheme="minorHAnsi" w:hAnsiTheme="minorHAnsi"/>
          <w:b/>
        </w:rPr>
        <w:t xml:space="preserve">a inými orgánmi zapojenými do implementácie EŠIF je od dátumu </w:t>
      </w:r>
      <w:r w:rsidR="00C2228D" w:rsidRPr="00CF2D1E">
        <w:rPr>
          <w:rFonts w:asciiTheme="minorHAnsi" w:hAnsiTheme="minorHAnsi"/>
          <w:b/>
        </w:rPr>
        <w:t>plnej elektronizácie</w:t>
      </w:r>
      <w:r w:rsidRPr="00CF2D1E">
        <w:rPr>
          <w:rFonts w:asciiTheme="minorHAnsi" w:hAnsiTheme="minorHAnsi"/>
          <w:b/>
        </w:rPr>
        <w:t xml:space="preserve"> vykonávaná najmä v elektronickej podobe prostredníctvom ITMS2014+ a zároveň prostredníctvom iných všeobecne používaných komponentov e-</w:t>
      </w:r>
      <w:proofErr w:type="spellStart"/>
      <w:r w:rsidRPr="00CF2D1E">
        <w:rPr>
          <w:rFonts w:asciiTheme="minorHAnsi" w:hAnsiTheme="minorHAnsi"/>
          <w:b/>
        </w:rPr>
        <w:t>Governmentu</w:t>
      </w:r>
      <w:proofErr w:type="spellEnd"/>
      <w:r w:rsidRPr="00CF2D1E">
        <w:rPr>
          <w:rFonts w:asciiTheme="minorHAnsi" w:hAnsiTheme="minorHAnsi"/>
          <w:b/>
        </w:rPr>
        <w:t xml:space="preserve"> SR</w:t>
      </w:r>
      <w:r w:rsidRPr="00CF2D1E">
        <w:rPr>
          <w:rFonts w:asciiTheme="minorHAnsi" w:hAnsiTheme="minorHAnsi"/>
        </w:rPr>
        <w:t>.</w:t>
      </w:r>
    </w:p>
    <w:p w14:paraId="50ED9B18" w14:textId="3E341438" w:rsidR="00C406B4" w:rsidRPr="00CF2D1E" w:rsidRDefault="008207C0" w:rsidP="00215368">
      <w:pPr>
        <w:tabs>
          <w:tab w:val="left" w:pos="0"/>
        </w:tabs>
        <w:contextualSpacing/>
        <w:rPr>
          <w:rFonts w:asciiTheme="minorHAnsi" w:hAnsiTheme="minorHAnsi"/>
        </w:rPr>
      </w:pPr>
      <w:r w:rsidRPr="00CF2D1E">
        <w:rPr>
          <w:rFonts w:asciiTheme="minorHAnsi" w:hAnsiTheme="minorHAnsi"/>
        </w:rPr>
        <w:t>Verejná časť ITMS2014+ je prístupná verejnosti</w:t>
      </w:r>
      <w:r w:rsidR="002A7299" w:rsidRPr="00CF2D1E">
        <w:rPr>
          <w:rFonts w:asciiTheme="minorHAnsi" w:hAnsiTheme="minorHAnsi"/>
        </w:rPr>
        <w:t xml:space="preserve"> a </w:t>
      </w:r>
      <w:r w:rsidRPr="00CF2D1E">
        <w:rPr>
          <w:rFonts w:asciiTheme="minorHAnsi" w:hAnsiTheme="minorHAnsi"/>
        </w:rPr>
        <w:t>Prijímateľom prostredníctvom internetu. Verejná časť ITMS2014+ v rámci autentifikovanej zóny umožňuje predkladanie formulárov a dokumentov subjektu na ďalšie spracovanie zo strany subjektov verejnej správy zapojených do implementácie EŠIF v SR.</w:t>
      </w:r>
      <w:r w:rsidR="00F46C7A" w:rsidRPr="00CF2D1E">
        <w:rPr>
          <w:rFonts w:asciiTheme="minorHAnsi" w:hAnsiTheme="minorHAnsi"/>
        </w:rPr>
        <w:t xml:space="preserve"> </w:t>
      </w:r>
      <w:r w:rsidRPr="00CF2D1E">
        <w:rPr>
          <w:rFonts w:asciiTheme="minorHAnsi" w:hAnsiTheme="minorHAnsi"/>
        </w:rPr>
        <w:t>Prístup do autentifikovanej zóny verejnej časti ITMS2014+ je oprávnený získať spravidla subjekt, ktorý je oprávnený podať žiadosť o finančný príspevok v</w:t>
      </w:r>
      <w:r w:rsidR="008B0BF1">
        <w:rPr>
          <w:rFonts w:asciiTheme="minorHAnsi" w:hAnsiTheme="minorHAnsi"/>
        </w:rPr>
        <w:t> </w:t>
      </w:r>
      <w:r w:rsidRPr="00CF2D1E">
        <w:rPr>
          <w:rFonts w:asciiTheme="minorHAnsi" w:hAnsiTheme="minorHAnsi"/>
        </w:rPr>
        <w:t>zmysle § 19 zákona o</w:t>
      </w:r>
      <w:r w:rsidR="003069D2">
        <w:rPr>
          <w:rFonts w:asciiTheme="minorHAnsi" w:hAnsiTheme="minorHAnsi"/>
        </w:rPr>
        <w:t xml:space="preserve"> príspevku z </w:t>
      </w:r>
      <w:r w:rsidRPr="00CF2D1E">
        <w:rPr>
          <w:rFonts w:asciiTheme="minorHAnsi" w:hAnsiTheme="minorHAnsi"/>
        </w:rPr>
        <w:t>EŠIF. Žiadosť o aktiváciu konta do autentifikovanej zóny verejnej časti ITMS2014+ subjekt predloží na kontrolu a schválenie prevádzkovateľovi ITMS2014+ (</w:t>
      </w:r>
      <w:proofErr w:type="spellStart"/>
      <w:r w:rsidRPr="00CF2D1E">
        <w:rPr>
          <w:rFonts w:asciiTheme="minorHAnsi" w:hAnsiTheme="minorHAnsi"/>
        </w:rPr>
        <w:t>DataCentrum</w:t>
      </w:r>
      <w:proofErr w:type="spellEnd"/>
      <w:r w:rsidRPr="00CF2D1E">
        <w:rPr>
          <w:rFonts w:asciiTheme="minorHAnsi" w:hAnsiTheme="minorHAnsi"/>
        </w:rPr>
        <w:t xml:space="preserve">). Subjekt v rámci autentifikovanej zóny verejnej časti ITMS2014+ má informácie a údaje o svojich žiadostiach o NFP, projektoch, žiadostiach o platbu, o ich stave spracovania, o uznaných výškach deklarovaných výdavkov </w:t>
      </w:r>
      <w:r w:rsidR="00F23D6A" w:rsidRPr="00CF2D1E">
        <w:rPr>
          <w:rFonts w:asciiTheme="minorHAnsi" w:hAnsiTheme="minorHAnsi"/>
        </w:rPr>
        <w:t xml:space="preserve">RO </w:t>
      </w:r>
      <w:r w:rsidRPr="00CF2D1E">
        <w:rPr>
          <w:rFonts w:asciiTheme="minorHAnsi" w:hAnsiTheme="minorHAnsi"/>
        </w:rPr>
        <w:t>a pod.</w:t>
      </w:r>
      <w:r w:rsidR="00C406B4" w:rsidRPr="00CF2D1E">
        <w:rPr>
          <w:rFonts w:asciiTheme="minorHAnsi" w:hAnsiTheme="minorHAnsi"/>
        </w:rPr>
        <w:t xml:space="preserve">                           </w:t>
      </w:r>
    </w:p>
    <w:p w14:paraId="4663BFAF" w14:textId="2440F88E" w:rsidR="00C406B4" w:rsidRPr="00CF2D1E" w:rsidRDefault="00C406B4" w:rsidP="00CF2D1E">
      <w:pPr>
        <w:spacing w:before="120"/>
        <w:rPr>
          <w:rFonts w:asciiTheme="minorHAnsi" w:hAnsiTheme="minorHAnsi"/>
        </w:rPr>
      </w:pPr>
      <w:r w:rsidRPr="00CF2D1E">
        <w:rPr>
          <w:rFonts w:asciiTheme="minorHAnsi" w:hAnsiTheme="minorHAnsi"/>
        </w:rPr>
        <w:t xml:space="preserve">Verejná časť ITMS2014+ je k dispozícii na internetovej stránke </w:t>
      </w:r>
      <w:hyperlink r:id="rId30" w:history="1">
        <w:r w:rsidR="002A7299" w:rsidRPr="00CF2D1E">
          <w:rPr>
            <w:rStyle w:val="Hypertextovprepojenie"/>
            <w:rFonts w:asciiTheme="minorHAnsi" w:hAnsiTheme="minorHAnsi"/>
          </w:rPr>
          <w:t>https://www.itms2014.sk</w:t>
        </w:r>
      </w:hyperlink>
      <w:r w:rsidRPr="00CF2D1E">
        <w:rPr>
          <w:rFonts w:asciiTheme="minorHAnsi" w:hAnsiTheme="minorHAnsi"/>
        </w:rPr>
        <w:t xml:space="preserve">.  Žiadateľ postupuje podľa návodu/manuálu na vyplnenie žiadosti o aktiváciu používateľského konta, ktorý je k dispozícii na predmetnej internetovej stránke. </w:t>
      </w:r>
    </w:p>
    <w:p w14:paraId="7BBD7FDA"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Podrobný postup práce s ITMS2014+ </w:t>
      </w:r>
      <w:r w:rsidR="008B5F0E" w:rsidRPr="00CF2D1E">
        <w:rPr>
          <w:rFonts w:asciiTheme="minorHAnsi" w:hAnsiTheme="minorHAnsi"/>
        </w:rPr>
        <w:t xml:space="preserve">je </w:t>
      </w:r>
      <w:r w:rsidR="002E2F51" w:rsidRPr="00CF2D1E">
        <w:rPr>
          <w:rFonts w:asciiTheme="minorHAnsi" w:hAnsiTheme="minorHAnsi"/>
        </w:rPr>
        <w:t>k dispozícii priamo v </w:t>
      </w:r>
      <w:r w:rsidR="00C2228D" w:rsidRPr="00CF2D1E">
        <w:rPr>
          <w:rFonts w:asciiTheme="minorHAnsi" w:hAnsiTheme="minorHAnsi"/>
        </w:rPr>
        <w:t>ITMS2014+</w:t>
      </w:r>
      <w:r w:rsidRPr="00CF2D1E">
        <w:rPr>
          <w:rFonts w:asciiTheme="minorHAnsi" w:hAnsiTheme="minorHAnsi"/>
        </w:rPr>
        <w:t xml:space="preserve">. </w:t>
      </w:r>
    </w:p>
    <w:p w14:paraId="2FDEC1E3" w14:textId="77777777" w:rsidR="00B176EA" w:rsidRPr="00CF2D1E" w:rsidRDefault="00B176EA" w:rsidP="00215368">
      <w:pPr>
        <w:rPr>
          <w:rFonts w:asciiTheme="minorHAnsi" w:hAnsiTheme="minorHAnsi"/>
        </w:rPr>
      </w:pPr>
    </w:p>
    <w:p w14:paraId="0FC0E654" w14:textId="77777777" w:rsidR="000A509F" w:rsidRPr="00CF2D1E" w:rsidRDefault="000A509F" w:rsidP="00CF2D1E">
      <w:pPr>
        <w:rPr>
          <w:rFonts w:asciiTheme="minorHAnsi" w:hAnsiTheme="minorHAnsi"/>
          <w:b/>
          <w:color w:val="365F91"/>
          <w:sz w:val="28"/>
          <w:szCs w:val="20"/>
          <w:lang w:val="x-none"/>
        </w:rPr>
      </w:pPr>
      <w:r w:rsidRPr="00CF2D1E">
        <w:rPr>
          <w:rFonts w:asciiTheme="minorHAnsi" w:hAnsiTheme="minorHAnsi"/>
        </w:rPr>
        <w:br w:type="page"/>
      </w:r>
    </w:p>
    <w:p w14:paraId="7650D537" w14:textId="77777777" w:rsidR="008207C0" w:rsidRPr="00CF2D1E" w:rsidRDefault="008207C0" w:rsidP="00215368">
      <w:pPr>
        <w:pStyle w:val="Nadpis1"/>
        <w:spacing w:before="120"/>
        <w:ind w:left="750" w:hanging="324"/>
        <w:rPr>
          <w:rFonts w:asciiTheme="minorHAnsi" w:hAnsiTheme="minorHAnsi"/>
        </w:rPr>
      </w:pPr>
      <w:bookmarkStart w:id="392" w:name="_Toc106134818"/>
      <w:r w:rsidRPr="00CF2D1E">
        <w:rPr>
          <w:rFonts w:asciiTheme="minorHAnsi" w:hAnsiTheme="minorHAnsi"/>
        </w:rPr>
        <w:lastRenderedPageBreak/>
        <w:t>7. Uchovávanie dokumentácie</w:t>
      </w:r>
      <w:bookmarkEnd w:id="392"/>
    </w:p>
    <w:p w14:paraId="1610A1BC" w14:textId="1F62CCC6" w:rsidR="008207C0" w:rsidRPr="00CF2D1E" w:rsidRDefault="008207C0" w:rsidP="00215368">
      <w:pPr>
        <w:spacing w:before="120"/>
        <w:rPr>
          <w:rFonts w:asciiTheme="minorHAnsi" w:hAnsiTheme="minorHAnsi"/>
        </w:rPr>
      </w:pPr>
      <w:r w:rsidRPr="00CF2D1E">
        <w:rPr>
          <w:rFonts w:asciiTheme="minorHAnsi" w:hAnsiTheme="minorHAnsi"/>
          <w:b/>
          <w:bCs/>
        </w:rPr>
        <w:t xml:space="preserve">Prijímateľ je povinný uchovávať originál </w:t>
      </w:r>
      <w:r w:rsidR="00650D12">
        <w:rPr>
          <w:rFonts w:asciiTheme="minorHAnsi" w:hAnsiTheme="minorHAnsi"/>
          <w:b/>
          <w:bCs/>
        </w:rPr>
        <w:t>d</w:t>
      </w:r>
      <w:r w:rsidR="00650D12" w:rsidRPr="00CF2D1E">
        <w:rPr>
          <w:rFonts w:asciiTheme="minorHAnsi" w:hAnsiTheme="minorHAnsi"/>
          <w:b/>
          <w:bCs/>
        </w:rPr>
        <w:t xml:space="preserve">okumentácie </w:t>
      </w:r>
      <w:r w:rsidRPr="00CF2D1E">
        <w:rPr>
          <w:rFonts w:asciiTheme="minorHAnsi" w:hAnsiTheme="minorHAnsi"/>
          <w:b/>
          <w:bCs/>
        </w:rPr>
        <w:t>k Projektu</w:t>
      </w:r>
      <w:r w:rsidRPr="00CF2D1E">
        <w:rPr>
          <w:rFonts w:asciiTheme="minorHAnsi" w:hAnsiTheme="minorHAnsi"/>
        </w:rPr>
        <w:t xml:space="preserve"> v súlade s právnymi predpismi EÚ a Slovenskej republiky do 31.12.2028 a do tejto doby strpieť výkon kontroly/auditu zo strany oprávnených osôb. Uvedená doba sa</w:t>
      </w:r>
      <w:r w:rsidR="00823552" w:rsidRPr="00CF2D1E">
        <w:rPr>
          <w:rFonts w:asciiTheme="minorHAnsi" w:hAnsiTheme="minorHAnsi"/>
        </w:rPr>
        <w:t xml:space="preserve"> automaticky </w:t>
      </w:r>
      <w:r w:rsidRPr="00CF2D1E">
        <w:rPr>
          <w:rFonts w:asciiTheme="minorHAnsi" w:hAnsiTheme="minorHAnsi"/>
        </w:rPr>
        <w:t>predĺži</w:t>
      </w:r>
      <w:r w:rsidR="00823552" w:rsidRPr="00CF2D1E">
        <w:rPr>
          <w:rFonts w:asciiTheme="minorHAnsi" w:hAnsiTheme="minorHAnsi"/>
        </w:rPr>
        <w:t xml:space="preserve"> (t. j. bez potreby vyhotovovania osobitného dodatku k </w:t>
      </w:r>
      <w:r w:rsidR="00650D12">
        <w:rPr>
          <w:rFonts w:asciiTheme="minorHAnsi" w:hAnsiTheme="minorHAnsi"/>
        </w:rPr>
        <w:t>z</w:t>
      </w:r>
      <w:r w:rsidR="00650D12" w:rsidRPr="00CF2D1E">
        <w:rPr>
          <w:rFonts w:asciiTheme="minorHAnsi" w:hAnsiTheme="minorHAnsi"/>
        </w:rPr>
        <w:t xml:space="preserve">mluve </w:t>
      </w:r>
      <w:r w:rsidR="00823552" w:rsidRPr="00CF2D1E">
        <w:rPr>
          <w:rFonts w:asciiTheme="minorHAnsi" w:hAnsiTheme="minorHAnsi"/>
        </w:rPr>
        <w:t xml:space="preserve">o NFP, len na základe oznámenia </w:t>
      </w:r>
      <w:r w:rsidR="0031665C">
        <w:rPr>
          <w:rFonts w:asciiTheme="minorHAnsi" w:hAnsiTheme="minorHAnsi"/>
        </w:rPr>
        <w:t>RO</w:t>
      </w:r>
      <w:r w:rsidR="0031665C" w:rsidRPr="00CF2D1E">
        <w:rPr>
          <w:rFonts w:asciiTheme="minorHAnsi" w:hAnsiTheme="minorHAnsi"/>
        </w:rPr>
        <w:t xml:space="preserve"> </w:t>
      </w:r>
      <w:r w:rsidR="00823552" w:rsidRPr="00CF2D1E">
        <w:rPr>
          <w:rFonts w:asciiTheme="minorHAnsi" w:hAnsiTheme="minorHAnsi"/>
        </w:rPr>
        <w:t>Prijímateľovi)</w:t>
      </w:r>
      <w:r w:rsidRPr="00CF2D1E">
        <w:rPr>
          <w:rFonts w:asciiTheme="minorHAnsi" w:hAnsiTheme="minorHAnsi"/>
        </w:rPr>
        <w:t xml:space="preserve"> v prípade, ak nastanú skutočnosti uvedené v čl. 140 všeobecného nariadenia o čas trvania týchto skutočností.</w:t>
      </w:r>
    </w:p>
    <w:p w14:paraId="5E92CC50" w14:textId="122ECD63" w:rsidR="00426233" w:rsidRPr="00CF2D1E" w:rsidRDefault="008207C0" w:rsidP="00215368">
      <w:pPr>
        <w:spacing w:before="120"/>
        <w:rPr>
          <w:rFonts w:asciiTheme="minorHAnsi" w:hAnsiTheme="minorHAnsi"/>
        </w:rPr>
      </w:pPr>
      <w:r w:rsidRPr="00CF2D1E">
        <w:rPr>
          <w:rFonts w:asciiTheme="minorHAnsi" w:hAnsiTheme="minorHAnsi"/>
        </w:rPr>
        <w:t>Účtovnú dokumentáciu týkajúcu sa Projektu je Prijímateľ povinný uchovávať a ochraňovať  v súlade so zákonom o účtovníctve, pri zachovaní lehoty uvedenej v článku 19 VZP.</w:t>
      </w:r>
      <w:r w:rsidR="00426233" w:rsidRPr="00426233">
        <w:rPr>
          <w:rFonts w:asciiTheme="minorHAnsi" w:hAnsiTheme="minorHAnsi"/>
        </w:rPr>
        <w:t xml:space="preserve"> </w:t>
      </w:r>
      <w:r w:rsidR="00426233" w:rsidRPr="00E72BE2">
        <w:rPr>
          <w:rFonts w:asciiTheme="minorHAnsi" w:hAnsiTheme="minorHAnsi"/>
        </w:rPr>
        <w:t>V súlade s ustanovením § 39 ods. 3 zákona o príspevku z EŠIF, ktorým sa stanovuje povinnosť Prijímateľa uchovávať v origináli účtovnú dokumentáciu uvedenú v ustanovení § 39 ods. 1 zákona o príspevku z EŠIF, sa považujú aj transformované účtovné záznamy, pokiaľ tieto účtovné záznamy boli transformované v súlade s ustanovením § 31 zákona o účtovníctve a sú uchovávané v súlade so systémom uchovávania účtovnej dokumentácie po dobu desiatich rokov.</w:t>
      </w:r>
    </w:p>
    <w:p w14:paraId="42D52BEE" w14:textId="5B4160FE" w:rsidR="008207C0" w:rsidRPr="00CF2D1E" w:rsidRDefault="008207C0" w:rsidP="00215368">
      <w:pPr>
        <w:pStyle w:val="Default"/>
        <w:spacing w:before="120"/>
        <w:jc w:val="both"/>
        <w:rPr>
          <w:rFonts w:asciiTheme="minorHAnsi" w:hAnsiTheme="minorHAnsi"/>
          <w:b/>
          <w:bCs/>
        </w:rPr>
      </w:pPr>
      <w:r w:rsidRPr="00CF2D1E">
        <w:rPr>
          <w:rFonts w:asciiTheme="minorHAnsi" w:hAnsiTheme="minorHAnsi"/>
          <w:b/>
          <w:bCs/>
        </w:rPr>
        <w:t xml:space="preserve">V zmysle vyššie uvedeného je Prijímateľ  povinný: </w:t>
      </w:r>
    </w:p>
    <w:p w14:paraId="0703204E"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skontrolovať evidenciu dokumentov, ktorá zaručí po celú dobu uchovávania rovnakú hodnovernosť (označenie dokumentov, trvanlivosť CD nosičov a pod.); </w:t>
      </w:r>
    </w:p>
    <w:p w14:paraId="1DFB17D2"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zabezpečiť, aby dokumentácia spĺňala stanovené náležitosti (podpis štatutárneho zástupcu, resp. poverenej osoby podľa predloženého vzorového podpisu, pečiatku, číslo zmluvy a pod.);</w:t>
      </w:r>
    </w:p>
    <w:p w14:paraId="44CD91B4"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v prípade, ak nie sú zaradené v </w:t>
      </w:r>
      <w:r w:rsidR="000F39AD" w:rsidRPr="00CF2D1E">
        <w:rPr>
          <w:rFonts w:asciiTheme="minorHAnsi" w:hAnsiTheme="minorHAnsi"/>
        </w:rPr>
        <w:t xml:space="preserve">uchovávanej </w:t>
      </w:r>
      <w:r w:rsidRPr="00CF2D1E">
        <w:rPr>
          <w:rFonts w:asciiTheme="minorHAnsi" w:hAnsiTheme="minorHAnsi"/>
        </w:rPr>
        <w:t xml:space="preserve">dokumentácii originály dokumentov </w:t>
      </w:r>
      <w:r w:rsidR="00F46C7A" w:rsidRPr="00CF2D1E">
        <w:rPr>
          <w:rFonts w:asciiTheme="minorHAnsi" w:hAnsiTheme="minorHAnsi"/>
        </w:rPr>
        <w:br/>
      </w:r>
      <w:r w:rsidRPr="00CF2D1E">
        <w:rPr>
          <w:rFonts w:asciiTheme="minorHAnsi" w:hAnsiTheme="minorHAnsi"/>
        </w:rPr>
        <w:t xml:space="preserve">(napr. mzdové výkazy, faktúry), Prijímateľ je povinný na vyžiadanie oprávnených osôb predložiť originál dokumentácie; </w:t>
      </w:r>
    </w:p>
    <w:p w14:paraId="1D5B8BF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vykonať kontrolu analytických účtov v členení podľa jednotlivých projektov alebo analytickej evidencie v technickej forme v členení podľa jednotlivých projektov bez vytvorenia analytických účtov v členení podľa jednotlivých projektov a ich súladu </w:t>
      </w:r>
      <w:r w:rsidR="00F46C7A" w:rsidRPr="00CF2D1E">
        <w:rPr>
          <w:rFonts w:asciiTheme="minorHAnsi" w:hAnsiTheme="minorHAnsi"/>
        </w:rPr>
        <w:br/>
      </w:r>
      <w:r w:rsidRPr="00CF2D1E">
        <w:rPr>
          <w:rFonts w:asciiTheme="minorHAnsi" w:hAnsiTheme="minorHAnsi"/>
        </w:rPr>
        <w:t xml:space="preserve">s preplatenými </w:t>
      </w:r>
      <w:proofErr w:type="spellStart"/>
      <w:r w:rsidRPr="00CF2D1E">
        <w:rPr>
          <w:rFonts w:asciiTheme="minorHAnsi" w:hAnsiTheme="minorHAnsi"/>
        </w:rPr>
        <w:t>ŽoP</w:t>
      </w:r>
      <w:proofErr w:type="spellEnd"/>
      <w:r w:rsidRPr="00CF2D1E">
        <w:rPr>
          <w:rFonts w:asciiTheme="minorHAnsi" w:hAnsiTheme="minorHAnsi"/>
        </w:rPr>
        <w:t xml:space="preserve">, účtovnými dokladmi a vykázanými príjmami, uchovať výpisy </w:t>
      </w:r>
      <w:r w:rsidR="00F46C7A" w:rsidRPr="00CF2D1E">
        <w:rPr>
          <w:rFonts w:asciiTheme="minorHAnsi" w:hAnsiTheme="minorHAnsi"/>
        </w:rPr>
        <w:br/>
      </w:r>
      <w:r w:rsidRPr="00CF2D1E">
        <w:rPr>
          <w:rFonts w:asciiTheme="minorHAnsi" w:hAnsiTheme="minorHAnsi"/>
        </w:rPr>
        <w:t xml:space="preserve">z analytického účtovania; </w:t>
      </w:r>
    </w:p>
    <w:p w14:paraId="5C1674C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14:paraId="648BBB08"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uchovávať všetky materiály a dokumenty, ktoré boli vytvorené v rámci informovania </w:t>
      </w:r>
      <w:r w:rsidR="00F46C7A" w:rsidRPr="00CF2D1E">
        <w:rPr>
          <w:rFonts w:asciiTheme="minorHAnsi" w:hAnsiTheme="minorHAnsi"/>
        </w:rPr>
        <w:br/>
      </w:r>
      <w:r w:rsidRPr="00CF2D1E">
        <w:rPr>
          <w:rFonts w:asciiTheme="minorHAnsi" w:hAnsiTheme="minorHAnsi"/>
        </w:rPr>
        <w:t xml:space="preserve">a publicity (letáky, publikácie, CD a iné); </w:t>
      </w:r>
    </w:p>
    <w:p w14:paraId="5F930496" w14:textId="70EFE1E3"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pripojiť k uchovávanej dokumentácii korešpondenciu so všetkými relevantnými subjektmi, ktorá je pre kontrolu ukončeného projektu podstatná</w:t>
      </w:r>
      <w:r w:rsidR="005D2ABE" w:rsidRPr="00CF2D1E">
        <w:rPr>
          <w:rFonts w:asciiTheme="minorHAnsi" w:hAnsiTheme="minorHAnsi"/>
        </w:rPr>
        <w:t>;</w:t>
      </w:r>
      <w:r w:rsidRPr="00CF2D1E">
        <w:rPr>
          <w:rFonts w:asciiTheme="minorHAnsi" w:hAnsiTheme="minorHAnsi"/>
        </w:rPr>
        <w:t xml:space="preserve"> </w:t>
      </w:r>
    </w:p>
    <w:p w14:paraId="2623D0C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po </w:t>
      </w:r>
      <w:r w:rsidR="004C239C" w:rsidRPr="00CF2D1E">
        <w:rPr>
          <w:rFonts w:asciiTheme="minorHAnsi" w:hAnsiTheme="minorHAnsi"/>
        </w:rPr>
        <w:t>ukončení realizácie</w:t>
      </w:r>
      <w:r w:rsidRPr="00CF2D1E">
        <w:rPr>
          <w:rFonts w:asciiTheme="minorHAnsi" w:hAnsiTheme="minorHAnsi"/>
        </w:rPr>
        <w:t xml:space="preserve"> projektu zachovať </w:t>
      </w:r>
      <w:r w:rsidR="004C239C" w:rsidRPr="00CF2D1E">
        <w:rPr>
          <w:rFonts w:asciiTheme="minorHAnsi" w:hAnsiTheme="minorHAnsi"/>
        </w:rPr>
        <w:t xml:space="preserve">účel a </w:t>
      </w:r>
      <w:r w:rsidRPr="00CF2D1E">
        <w:rPr>
          <w:rFonts w:asciiTheme="minorHAnsi" w:hAnsiTheme="minorHAnsi"/>
        </w:rPr>
        <w:t xml:space="preserve">výstupy projektu vhodným spôsobom podľa typu výstupu; </w:t>
      </w:r>
    </w:p>
    <w:p w14:paraId="470E07F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ak má Prijímateľ zriadené webové sídlo, je povinný počas realizácie aktivít projektu uverejniť na svojom webovom sídle krátky opis projektu, vrátane popisu cieľov a výsledkov projektu. Následne je povinný archivovať všetky zverejnené materiály </w:t>
      </w:r>
      <w:r w:rsidR="00F46C7A" w:rsidRPr="00CF2D1E">
        <w:rPr>
          <w:rFonts w:asciiTheme="minorHAnsi" w:hAnsiTheme="minorHAnsi"/>
        </w:rPr>
        <w:br/>
      </w:r>
      <w:r w:rsidRPr="00CF2D1E">
        <w:rPr>
          <w:rFonts w:asciiTheme="minorHAnsi" w:hAnsiTheme="minorHAnsi"/>
        </w:rPr>
        <w:t>a dokumenty súvisiace s projektom v súlade s čl. 19 VZP;</w:t>
      </w:r>
    </w:p>
    <w:p w14:paraId="00535643"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 xml:space="preserve">v prípade, ak Prijímateľ zriadil webové sídlo, je povinný udržať ho počas celej doby </w:t>
      </w:r>
      <w:r w:rsidR="003730A6" w:rsidRPr="00CF2D1E">
        <w:rPr>
          <w:rFonts w:asciiTheme="minorHAnsi" w:hAnsiTheme="minorHAnsi"/>
        </w:rPr>
        <w:t xml:space="preserve">realizácie projektu </w:t>
      </w:r>
      <w:r w:rsidRPr="00CF2D1E">
        <w:rPr>
          <w:rFonts w:asciiTheme="minorHAnsi" w:hAnsiTheme="minorHAnsi"/>
        </w:rPr>
        <w:t xml:space="preserve">a následne archivovať všetky materiály a dokumenty súvisiace s projektom; </w:t>
      </w:r>
    </w:p>
    <w:p w14:paraId="4AE0327B" w14:textId="4565E501" w:rsidR="00EA64F1" w:rsidRPr="00CF2D1E" w:rsidRDefault="008207C0" w:rsidP="00CF2D1E">
      <w:pPr>
        <w:pStyle w:val="Default"/>
        <w:numPr>
          <w:ilvl w:val="0"/>
          <w:numId w:val="55"/>
        </w:numPr>
        <w:ind w:left="714" w:hanging="357"/>
        <w:jc w:val="both"/>
        <w:rPr>
          <w:rFonts w:asciiTheme="minorHAnsi" w:hAnsiTheme="minorHAnsi"/>
          <w:b/>
          <w:color w:val="365F91"/>
          <w:sz w:val="28"/>
          <w:szCs w:val="20"/>
          <w:lang w:val="x-none"/>
        </w:rPr>
      </w:pPr>
      <w:r w:rsidRPr="00CF2D1E">
        <w:rPr>
          <w:rFonts w:asciiTheme="minorHAnsi" w:hAnsiTheme="minorHAnsi"/>
        </w:rPr>
        <w:t>v súvislosti s povinnosťou prijať opatrenia na nápravu nedostatkov a príčin ich vzniku zistených kontrolou/auditom, overiť úplnosť dokumentov vzťahujúcich sa k plneniu opatrení (záznam, zápis a pod.) a priložiť k uchovávanej dokumentácii</w:t>
      </w:r>
      <w:r w:rsidR="00975FC4" w:rsidRPr="00CF2D1E">
        <w:rPr>
          <w:rFonts w:asciiTheme="minorHAnsi" w:hAnsiTheme="minorHAnsi"/>
        </w:rPr>
        <w:t>.</w:t>
      </w:r>
      <w:r w:rsidR="00EA64F1" w:rsidRPr="00CF2D1E">
        <w:rPr>
          <w:rFonts w:asciiTheme="minorHAnsi" w:hAnsiTheme="minorHAnsi"/>
        </w:rPr>
        <w:br w:type="page"/>
      </w:r>
    </w:p>
    <w:p w14:paraId="43441FCA" w14:textId="4FD21E46" w:rsidR="008207C0" w:rsidRPr="00CF2D1E" w:rsidRDefault="008207C0" w:rsidP="00215368">
      <w:pPr>
        <w:pStyle w:val="Nadpis1"/>
        <w:ind w:left="709" w:hanging="283"/>
        <w:rPr>
          <w:rFonts w:asciiTheme="minorHAnsi" w:hAnsiTheme="minorHAnsi"/>
        </w:rPr>
      </w:pPr>
      <w:bookmarkStart w:id="393" w:name="_Toc106134819"/>
      <w:r w:rsidRPr="00CF2D1E">
        <w:rPr>
          <w:rFonts w:asciiTheme="minorHAnsi" w:hAnsiTheme="minorHAnsi"/>
        </w:rPr>
        <w:lastRenderedPageBreak/>
        <w:t>8. Zoznam príloh</w:t>
      </w:r>
      <w:bookmarkEnd w:id="393"/>
    </w:p>
    <w:p w14:paraId="27846E7E" w14:textId="77777777" w:rsidR="008207C0" w:rsidRPr="00CF2D1E" w:rsidRDefault="008207C0" w:rsidP="00215368">
      <w:pPr>
        <w:rPr>
          <w:rFonts w:asciiTheme="minorHAnsi" w:hAnsiTheme="minorHAnsi"/>
        </w:rPr>
      </w:pPr>
    </w:p>
    <w:p w14:paraId="1E8FA939" w14:textId="7777777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Príloha č. 1</w:t>
      </w:r>
      <w:r w:rsidR="002F08B4" w:rsidRPr="00CF2D1E">
        <w:rPr>
          <w:rFonts w:asciiTheme="minorHAnsi" w:hAnsiTheme="minorHAnsi"/>
          <w:b/>
          <w:bCs/>
          <w:lang w:eastAsia="sk-SK"/>
        </w:rPr>
        <w:tab/>
      </w:r>
      <w:r w:rsidR="00E57475" w:rsidRPr="00CF2D1E">
        <w:rPr>
          <w:rFonts w:asciiTheme="minorHAnsi" w:hAnsiTheme="minorHAnsi"/>
          <w:lang w:eastAsia="sk-SK"/>
        </w:rPr>
        <w:t>Pracovný výkaz</w:t>
      </w:r>
    </w:p>
    <w:p w14:paraId="085BB432" w14:textId="7777777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Príloha č. 2</w:t>
      </w:r>
      <w:r w:rsidR="002F08B4" w:rsidRPr="00CF2D1E">
        <w:rPr>
          <w:rFonts w:asciiTheme="minorHAnsi" w:hAnsiTheme="minorHAnsi"/>
          <w:b/>
          <w:bCs/>
          <w:lang w:eastAsia="sk-SK"/>
        </w:rPr>
        <w:tab/>
      </w:r>
      <w:r w:rsidR="00E57475" w:rsidRPr="00CF2D1E">
        <w:rPr>
          <w:rFonts w:asciiTheme="minorHAnsi" w:hAnsiTheme="minorHAnsi"/>
          <w:lang w:eastAsia="sk-SK"/>
        </w:rPr>
        <w:t xml:space="preserve">Súhrnný pracovný </w:t>
      </w:r>
      <w:r w:rsidR="005F3927" w:rsidRPr="00CF2D1E">
        <w:rPr>
          <w:rFonts w:asciiTheme="minorHAnsi" w:hAnsiTheme="minorHAnsi"/>
          <w:lang w:eastAsia="sk-SK"/>
        </w:rPr>
        <w:t>výkaz</w:t>
      </w:r>
    </w:p>
    <w:p w14:paraId="00C244F6" w14:textId="024235D3"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3</w:t>
      </w:r>
      <w:r w:rsidR="00FA5EBA" w:rsidRPr="00CF2D1E">
        <w:rPr>
          <w:rFonts w:asciiTheme="minorHAnsi" w:hAnsiTheme="minorHAnsi"/>
          <w:b/>
          <w:bCs/>
          <w:lang w:eastAsia="sk-SK"/>
        </w:rPr>
        <w:tab/>
      </w:r>
      <w:r w:rsidRPr="00CF2D1E">
        <w:rPr>
          <w:rFonts w:asciiTheme="minorHAnsi" w:hAnsiTheme="minorHAnsi"/>
          <w:lang w:eastAsia="sk-SK"/>
        </w:rPr>
        <w:t>Sumarizačn</w:t>
      </w:r>
      <w:r w:rsidR="00E57475" w:rsidRPr="00CF2D1E">
        <w:rPr>
          <w:rFonts w:asciiTheme="minorHAnsi" w:hAnsiTheme="minorHAnsi"/>
          <w:lang w:eastAsia="sk-SK"/>
        </w:rPr>
        <w:t>ý há</w:t>
      </w:r>
      <w:r w:rsidRPr="00CF2D1E">
        <w:rPr>
          <w:rFonts w:asciiTheme="minorHAnsi" w:hAnsiTheme="minorHAnsi"/>
          <w:lang w:eastAsia="sk-SK"/>
        </w:rPr>
        <w:t>rok – person</w:t>
      </w:r>
      <w:r w:rsidR="00E57475" w:rsidRPr="00CF2D1E">
        <w:rPr>
          <w:rFonts w:asciiTheme="minorHAnsi" w:hAnsiTheme="minorHAnsi"/>
          <w:lang w:eastAsia="sk-SK"/>
        </w:rPr>
        <w:t>á</w:t>
      </w:r>
      <w:r w:rsidRPr="00CF2D1E">
        <w:rPr>
          <w:rFonts w:asciiTheme="minorHAnsi" w:hAnsiTheme="minorHAnsi"/>
          <w:lang w:eastAsia="sk-SK"/>
        </w:rPr>
        <w:t>lne v</w:t>
      </w:r>
      <w:r w:rsidR="00E57475" w:rsidRPr="00CF2D1E">
        <w:rPr>
          <w:rFonts w:asciiTheme="minorHAnsi" w:hAnsiTheme="minorHAnsi"/>
          <w:lang w:eastAsia="sk-SK"/>
        </w:rPr>
        <w:t>ý</w:t>
      </w:r>
      <w:r w:rsidRPr="00CF2D1E">
        <w:rPr>
          <w:rFonts w:asciiTheme="minorHAnsi" w:hAnsiTheme="minorHAnsi"/>
          <w:lang w:eastAsia="sk-SK"/>
        </w:rPr>
        <w:t>davky</w:t>
      </w:r>
    </w:p>
    <w:p w14:paraId="37DC418C" w14:textId="4117A01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4</w:t>
      </w:r>
      <w:r w:rsidR="00FA5EBA" w:rsidRPr="00CF2D1E">
        <w:rPr>
          <w:rFonts w:asciiTheme="minorHAnsi" w:hAnsiTheme="minorHAnsi"/>
          <w:b/>
          <w:bCs/>
          <w:lang w:eastAsia="sk-SK"/>
        </w:rPr>
        <w:tab/>
      </w:r>
      <w:r w:rsidRPr="00CF2D1E">
        <w:rPr>
          <w:rFonts w:asciiTheme="minorHAnsi" w:hAnsiTheme="minorHAnsi"/>
          <w:lang w:eastAsia="sk-SK"/>
        </w:rPr>
        <w:t>Sumarizačn</w:t>
      </w:r>
      <w:r w:rsidR="00E57475" w:rsidRPr="00CF2D1E">
        <w:rPr>
          <w:rFonts w:asciiTheme="minorHAnsi" w:hAnsiTheme="minorHAnsi"/>
          <w:lang w:eastAsia="sk-SK"/>
        </w:rPr>
        <w:t>ý</w:t>
      </w:r>
      <w:r w:rsidRPr="00CF2D1E">
        <w:rPr>
          <w:rFonts w:asciiTheme="minorHAnsi" w:hAnsiTheme="minorHAnsi"/>
          <w:lang w:eastAsia="sk-SK"/>
        </w:rPr>
        <w:t xml:space="preserve"> h</w:t>
      </w:r>
      <w:r w:rsidR="00E57475" w:rsidRPr="00CF2D1E">
        <w:rPr>
          <w:rFonts w:asciiTheme="minorHAnsi" w:hAnsiTheme="minorHAnsi"/>
          <w:lang w:eastAsia="sk-SK"/>
        </w:rPr>
        <w:t>á</w:t>
      </w:r>
      <w:r w:rsidRPr="00CF2D1E">
        <w:rPr>
          <w:rFonts w:asciiTheme="minorHAnsi" w:hAnsiTheme="minorHAnsi"/>
          <w:lang w:eastAsia="sk-SK"/>
        </w:rPr>
        <w:t>rok – cestovné v</w:t>
      </w:r>
      <w:r w:rsidR="00E57475" w:rsidRPr="00CF2D1E">
        <w:rPr>
          <w:rFonts w:asciiTheme="minorHAnsi" w:hAnsiTheme="minorHAnsi"/>
          <w:lang w:eastAsia="sk-SK"/>
        </w:rPr>
        <w:t>ý</w:t>
      </w:r>
      <w:r w:rsidRPr="00CF2D1E">
        <w:rPr>
          <w:rFonts w:asciiTheme="minorHAnsi" w:hAnsiTheme="minorHAnsi"/>
          <w:lang w:eastAsia="sk-SK"/>
        </w:rPr>
        <w:t>davky</w:t>
      </w:r>
    </w:p>
    <w:p w14:paraId="17CB69D6" w14:textId="4265744A"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5</w:t>
      </w:r>
      <w:r w:rsidR="002E0C7C" w:rsidRPr="00CF2D1E">
        <w:rPr>
          <w:rFonts w:asciiTheme="minorHAnsi" w:hAnsiTheme="minorHAnsi"/>
          <w:b/>
          <w:bCs/>
          <w:lang w:eastAsia="sk-SK"/>
        </w:rPr>
        <w:t>a</w:t>
      </w:r>
      <w:r w:rsidR="00FA5EBA" w:rsidRPr="00CF2D1E">
        <w:rPr>
          <w:rFonts w:asciiTheme="minorHAnsi" w:hAnsiTheme="minorHAnsi"/>
          <w:b/>
          <w:bCs/>
          <w:lang w:eastAsia="sk-SK"/>
        </w:rPr>
        <w:tab/>
      </w:r>
      <w:r w:rsidR="000F39AD" w:rsidRPr="00CF2D1E">
        <w:rPr>
          <w:rFonts w:asciiTheme="minorHAnsi" w:hAnsiTheme="minorHAnsi"/>
          <w:bCs/>
          <w:lang w:eastAsia="sk-SK"/>
        </w:rPr>
        <w:t>Doplňujúce monitorovacie údaje</w:t>
      </w:r>
      <w:r w:rsidR="00EC0660" w:rsidRPr="00CF2D1E">
        <w:rPr>
          <w:rFonts w:asciiTheme="minorHAnsi" w:hAnsiTheme="minorHAnsi"/>
          <w:bCs/>
          <w:lang w:eastAsia="sk-SK"/>
        </w:rPr>
        <w:t xml:space="preserve"> k</w:t>
      </w:r>
      <w:r w:rsidR="00411ABB" w:rsidRPr="00CF2D1E">
        <w:rPr>
          <w:rFonts w:asciiTheme="minorHAnsi" w:hAnsiTheme="minorHAnsi"/>
          <w:bCs/>
          <w:lang w:eastAsia="sk-SK"/>
        </w:rPr>
        <w:t> </w:t>
      </w:r>
      <w:proofErr w:type="spellStart"/>
      <w:r w:rsidR="00EC0660" w:rsidRPr="00CF2D1E">
        <w:rPr>
          <w:rFonts w:asciiTheme="minorHAnsi" w:hAnsiTheme="minorHAnsi"/>
          <w:bCs/>
          <w:lang w:eastAsia="sk-SK"/>
        </w:rPr>
        <w:t>ŽoP</w:t>
      </w:r>
      <w:proofErr w:type="spellEnd"/>
      <w:r w:rsidR="00411ABB" w:rsidRPr="00CF2D1E">
        <w:rPr>
          <w:rFonts w:asciiTheme="minorHAnsi" w:hAnsiTheme="minorHAnsi"/>
          <w:bCs/>
          <w:lang w:eastAsia="sk-SK"/>
        </w:rPr>
        <w:t xml:space="preserve"> </w:t>
      </w:r>
      <w:r w:rsidR="00411ABB" w:rsidRPr="00CF2D1E">
        <w:rPr>
          <w:rFonts w:asciiTheme="minorHAnsi" w:hAnsiTheme="minorHAnsi"/>
          <w:lang w:eastAsia="sk-SK"/>
        </w:rPr>
        <w:t xml:space="preserve">– VZOR </w:t>
      </w:r>
      <w:r w:rsidR="00411ABB" w:rsidRPr="00CF2D1E">
        <w:rPr>
          <w:rFonts w:asciiTheme="minorHAnsi" w:hAnsiTheme="minorHAnsi"/>
          <w:bCs/>
          <w:lang w:eastAsia="sk-SK"/>
        </w:rPr>
        <w:t>(podpora ITMS)</w:t>
      </w:r>
    </w:p>
    <w:p w14:paraId="71A7EABD" w14:textId="492B14DF" w:rsidR="002E0C7C" w:rsidRPr="00CF2D1E" w:rsidRDefault="002E0C7C" w:rsidP="00215368">
      <w:pPr>
        <w:shd w:val="clear" w:color="auto" w:fill="D9D9D9" w:themeFill="background1" w:themeFillShade="D9"/>
        <w:autoSpaceDE w:val="0"/>
        <w:autoSpaceDN w:val="0"/>
        <w:adjustRightInd w:val="0"/>
        <w:spacing w:before="120" w:after="240"/>
        <w:ind w:left="1410" w:hanging="141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5</w:t>
      </w:r>
      <w:r w:rsidRPr="00CF2D1E">
        <w:rPr>
          <w:rFonts w:asciiTheme="minorHAnsi" w:hAnsiTheme="minorHAnsi"/>
          <w:b/>
          <w:bCs/>
          <w:lang w:eastAsia="sk-SK"/>
        </w:rPr>
        <w:t>b</w:t>
      </w:r>
      <w:r w:rsidRPr="00CF2D1E">
        <w:rPr>
          <w:rFonts w:asciiTheme="minorHAnsi" w:hAnsiTheme="minorHAnsi"/>
          <w:b/>
          <w:bCs/>
          <w:lang w:eastAsia="sk-SK"/>
        </w:rPr>
        <w:tab/>
      </w:r>
      <w:r w:rsidRPr="00CF2D1E">
        <w:rPr>
          <w:rFonts w:asciiTheme="minorHAnsi" w:hAnsiTheme="minorHAnsi"/>
          <w:bCs/>
          <w:lang w:eastAsia="sk-SK"/>
        </w:rPr>
        <w:t>Doplňujúce monitorovacie údaje k </w:t>
      </w:r>
      <w:proofErr w:type="spellStart"/>
      <w:r w:rsidRPr="00CF2D1E">
        <w:rPr>
          <w:rFonts w:asciiTheme="minorHAnsi" w:hAnsiTheme="minorHAnsi"/>
          <w:bCs/>
          <w:lang w:eastAsia="sk-SK"/>
        </w:rPr>
        <w:t>ŽoP</w:t>
      </w:r>
      <w:proofErr w:type="spellEnd"/>
      <w:r w:rsidRPr="00CF2D1E">
        <w:rPr>
          <w:rFonts w:asciiTheme="minorHAnsi" w:hAnsiTheme="minorHAnsi"/>
          <w:bCs/>
          <w:lang w:eastAsia="sk-SK"/>
        </w:rPr>
        <w:t xml:space="preserve"> - </w:t>
      </w:r>
      <w:r w:rsidRPr="00CF2D1E">
        <w:rPr>
          <w:rFonts w:asciiTheme="minorHAnsi" w:hAnsiTheme="minorHAnsi"/>
          <w:lang w:eastAsia="sk-SK"/>
        </w:rPr>
        <w:t xml:space="preserve">popis k vzoru </w:t>
      </w:r>
      <w:r w:rsidRPr="00CF2D1E">
        <w:rPr>
          <w:rFonts w:asciiTheme="minorHAnsi" w:hAnsiTheme="minorHAnsi"/>
          <w:bCs/>
          <w:lang w:eastAsia="sk-SK"/>
        </w:rPr>
        <w:t>doplňujúcich monitorovacích údajov k </w:t>
      </w:r>
      <w:proofErr w:type="spellStart"/>
      <w:r w:rsidRPr="00CF2D1E">
        <w:rPr>
          <w:rFonts w:asciiTheme="minorHAnsi" w:hAnsiTheme="minorHAnsi"/>
          <w:bCs/>
          <w:lang w:eastAsia="sk-SK"/>
        </w:rPr>
        <w:t>ŽoP</w:t>
      </w:r>
      <w:proofErr w:type="spellEnd"/>
    </w:p>
    <w:p w14:paraId="51E5571C" w14:textId="14CC8EA0"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6</w:t>
      </w:r>
      <w:r w:rsidR="00F86993" w:rsidRPr="00CF2D1E">
        <w:rPr>
          <w:rFonts w:asciiTheme="minorHAnsi" w:hAnsiTheme="minorHAnsi"/>
          <w:b/>
          <w:bCs/>
          <w:lang w:eastAsia="sk-SK"/>
        </w:rPr>
        <w:t>a</w:t>
      </w:r>
      <w:r w:rsidR="00FA5EBA" w:rsidRPr="00CF2D1E">
        <w:rPr>
          <w:rFonts w:asciiTheme="minorHAnsi" w:hAnsiTheme="minorHAnsi"/>
          <w:b/>
          <w:bCs/>
          <w:lang w:eastAsia="sk-SK"/>
        </w:rPr>
        <w:tab/>
      </w:r>
      <w:r w:rsidR="00EC0660" w:rsidRPr="00CF2D1E">
        <w:rPr>
          <w:rFonts w:asciiTheme="minorHAnsi" w:hAnsiTheme="minorHAnsi"/>
          <w:lang w:eastAsia="sk-SK"/>
        </w:rPr>
        <w:t xml:space="preserve">Monitorovacia </w:t>
      </w:r>
      <w:r w:rsidR="000F39AD" w:rsidRPr="00CF2D1E">
        <w:rPr>
          <w:rFonts w:asciiTheme="minorHAnsi" w:hAnsiTheme="minorHAnsi"/>
          <w:lang w:eastAsia="sk-SK"/>
        </w:rPr>
        <w:t xml:space="preserve">správa </w:t>
      </w:r>
      <w:r w:rsidR="00EC0660" w:rsidRPr="00CF2D1E">
        <w:rPr>
          <w:rFonts w:asciiTheme="minorHAnsi" w:hAnsiTheme="minorHAnsi"/>
          <w:lang w:eastAsia="sk-SK"/>
        </w:rPr>
        <w:t>projektu</w:t>
      </w:r>
      <w:r w:rsidR="00411ABB" w:rsidRPr="00CF2D1E">
        <w:rPr>
          <w:rFonts w:asciiTheme="minorHAnsi" w:hAnsiTheme="minorHAnsi"/>
          <w:lang w:eastAsia="sk-SK"/>
        </w:rPr>
        <w:t xml:space="preserve"> – VZOR </w:t>
      </w:r>
      <w:r w:rsidR="00411ABB" w:rsidRPr="00CF2D1E">
        <w:rPr>
          <w:rFonts w:asciiTheme="minorHAnsi" w:hAnsiTheme="minorHAnsi"/>
          <w:bCs/>
          <w:lang w:eastAsia="sk-SK"/>
        </w:rPr>
        <w:t>(podpora ITMS)</w:t>
      </w:r>
    </w:p>
    <w:p w14:paraId="664BB026" w14:textId="06883AEA" w:rsidR="00F86993" w:rsidRPr="00CF2D1E" w:rsidRDefault="00F86993"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6</w:t>
      </w:r>
      <w:r w:rsidRPr="00CF2D1E">
        <w:rPr>
          <w:rFonts w:asciiTheme="minorHAnsi" w:hAnsiTheme="minorHAnsi"/>
          <w:b/>
          <w:bCs/>
          <w:lang w:eastAsia="sk-SK"/>
        </w:rPr>
        <w:t>b</w:t>
      </w:r>
      <w:r w:rsidRPr="00CF2D1E">
        <w:rPr>
          <w:rFonts w:asciiTheme="minorHAnsi" w:hAnsiTheme="minorHAnsi"/>
          <w:b/>
          <w:bCs/>
          <w:lang w:eastAsia="sk-SK"/>
        </w:rPr>
        <w:tab/>
      </w:r>
      <w:r w:rsidRPr="00CF2D1E">
        <w:rPr>
          <w:rFonts w:asciiTheme="minorHAnsi" w:hAnsiTheme="minorHAnsi"/>
          <w:lang w:eastAsia="sk-SK"/>
        </w:rPr>
        <w:t>Monitorovacia správa projektu – popis k vzorom monitorovacích správ</w:t>
      </w:r>
    </w:p>
    <w:p w14:paraId="00B19FFD" w14:textId="3348CB9F" w:rsidR="00511C3D" w:rsidRPr="00CF2D1E" w:rsidRDefault="00EC0660"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7</w:t>
      </w:r>
      <w:r w:rsidR="00FA5EBA" w:rsidRPr="00CF2D1E">
        <w:rPr>
          <w:rFonts w:asciiTheme="minorHAnsi" w:hAnsiTheme="minorHAnsi"/>
          <w:b/>
          <w:bCs/>
          <w:lang w:eastAsia="sk-SK"/>
        </w:rPr>
        <w:tab/>
      </w:r>
      <w:r w:rsidRPr="00CF2D1E">
        <w:rPr>
          <w:rFonts w:asciiTheme="minorHAnsi" w:hAnsiTheme="minorHAnsi"/>
          <w:lang w:eastAsia="sk-SK"/>
        </w:rPr>
        <w:t xml:space="preserve">Mimoriadna monitorovacia </w:t>
      </w:r>
      <w:r w:rsidR="000F39AD" w:rsidRPr="00CF2D1E">
        <w:rPr>
          <w:rFonts w:asciiTheme="minorHAnsi" w:hAnsiTheme="minorHAnsi"/>
          <w:lang w:eastAsia="sk-SK"/>
        </w:rPr>
        <w:t xml:space="preserve">správa </w:t>
      </w:r>
      <w:r w:rsidRPr="00CF2D1E">
        <w:rPr>
          <w:rFonts w:asciiTheme="minorHAnsi" w:hAnsiTheme="minorHAnsi"/>
          <w:lang w:eastAsia="sk-SK"/>
        </w:rPr>
        <w:t>projektu</w:t>
      </w:r>
      <w:r w:rsidR="00411ABB" w:rsidRPr="00CF2D1E">
        <w:rPr>
          <w:rFonts w:asciiTheme="minorHAnsi" w:hAnsiTheme="minorHAnsi"/>
          <w:lang w:eastAsia="sk-SK"/>
        </w:rPr>
        <w:t xml:space="preserve"> – VZOR </w:t>
      </w:r>
      <w:r w:rsidR="00411ABB" w:rsidRPr="00CF2D1E">
        <w:rPr>
          <w:rFonts w:asciiTheme="minorHAnsi" w:hAnsiTheme="minorHAnsi"/>
          <w:bCs/>
          <w:lang w:eastAsia="sk-SK"/>
        </w:rPr>
        <w:t>(podpora ITMS)</w:t>
      </w:r>
    </w:p>
    <w:p w14:paraId="39535BE4" w14:textId="0AB85779"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8</w:t>
      </w:r>
      <w:r w:rsidR="00FA5EBA" w:rsidRPr="00CF2D1E">
        <w:rPr>
          <w:rFonts w:asciiTheme="minorHAnsi" w:hAnsiTheme="minorHAnsi"/>
          <w:b/>
          <w:bCs/>
          <w:lang w:eastAsia="sk-SK"/>
        </w:rPr>
        <w:tab/>
      </w:r>
      <w:r w:rsidRPr="00CF2D1E">
        <w:rPr>
          <w:rFonts w:asciiTheme="minorHAnsi" w:hAnsiTheme="minorHAnsi"/>
          <w:lang w:eastAsia="sk-SK"/>
        </w:rPr>
        <w:t xml:space="preserve">Žiadosť o </w:t>
      </w:r>
      <w:r w:rsidR="001D31A3" w:rsidRPr="00CF2D1E">
        <w:rPr>
          <w:rFonts w:asciiTheme="minorHAnsi" w:hAnsiTheme="minorHAnsi"/>
          <w:lang w:eastAsia="sk-SK"/>
        </w:rPr>
        <w:t>zmenu</w:t>
      </w:r>
      <w:r w:rsidR="0068700F" w:rsidRPr="00CF2D1E">
        <w:rPr>
          <w:rFonts w:asciiTheme="minorHAnsi" w:hAnsiTheme="minorHAnsi"/>
          <w:lang w:eastAsia="sk-SK"/>
        </w:rPr>
        <w:t xml:space="preserve"> projektu/zmluvy</w:t>
      </w:r>
    </w:p>
    <w:p w14:paraId="4DF90F66" w14:textId="5D008616"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9</w:t>
      </w:r>
      <w:r w:rsidR="00FA5EBA" w:rsidRPr="00CF2D1E">
        <w:rPr>
          <w:rFonts w:asciiTheme="minorHAnsi" w:hAnsiTheme="minorHAnsi"/>
          <w:b/>
          <w:bCs/>
          <w:lang w:eastAsia="sk-SK"/>
        </w:rPr>
        <w:tab/>
      </w:r>
      <w:r w:rsidRPr="00CF2D1E">
        <w:rPr>
          <w:rFonts w:asciiTheme="minorHAnsi" w:hAnsiTheme="minorHAnsi"/>
          <w:lang w:eastAsia="sk-SK"/>
        </w:rPr>
        <w:t>Oznámenie o</w:t>
      </w:r>
      <w:r w:rsidR="00411ABB" w:rsidRPr="00CF2D1E">
        <w:rPr>
          <w:rFonts w:asciiTheme="minorHAnsi" w:hAnsiTheme="minorHAnsi"/>
          <w:lang w:eastAsia="sk-SK"/>
        </w:rPr>
        <w:t> </w:t>
      </w:r>
      <w:r w:rsidRPr="00CF2D1E">
        <w:rPr>
          <w:rFonts w:asciiTheme="minorHAnsi" w:hAnsiTheme="minorHAnsi"/>
          <w:lang w:eastAsia="sk-SK"/>
        </w:rPr>
        <w:t>zmene</w:t>
      </w:r>
      <w:r w:rsidR="00411ABB" w:rsidRPr="00CF2D1E">
        <w:rPr>
          <w:rFonts w:asciiTheme="minorHAnsi" w:hAnsiTheme="minorHAnsi"/>
          <w:lang w:eastAsia="sk-SK"/>
        </w:rPr>
        <w:t xml:space="preserve"> - VZOR</w:t>
      </w:r>
    </w:p>
    <w:p w14:paraId="66D08BA0" w14:textId="7824DE9E" w:rsidR="00B176EA" w:rsidRPr="00CF2D1E" w:rsidRDefault="00B176EA" w:rsidP="00215368">
      <w:pPr>
        <w:shd w:val="clear" w:color="auto" w:fill="D9D9D9" w:themeFill="background1" w:themeFillShade="D9"/>
        <w:autoSpaceDE w:val="0"/>
        <w:autoSpaceDN w:val="0"/>
        <w:adjustRightInd w:val="0"/>
        <w:spacing w:before="120" w:after="240"/>
        <w:rPr>
          <w:rFonts w:asciiTheme="minorHAnsi" w:hAnsiTheme="minorHAnsi"/>
          <w:b/>
          <w:bCs/>
          <w:lang w:eastAsia="sk-SK"/>
        </w:rPr>
      </w:pPr>
      <w:r w:rsidRPr="00CF2D1E">
        <w:rPr>
          <w:rFonts w:asciiTheme="minorHAnsi" w:hAnsiTheme="minorHAnsi"/>
          <w:b/>
          <w:bCs/>
          <w:lang w:eastAsia="sk-SK"/>
        </w:rPr>
        <w:t>Príloha č. 1</w:t>
      </w:r>
      <w:r w:rsidR="00E42EB6">
        <w:rPr>
          <w:rFonts w:asciiTheme="minorHAnsi" w:hAnsiTheme="minorHAnsi"/>
          <w:b/>
          <w:bCs/>
          <w:lang w:eastAsia="sk-SK"/>
        </w:rPr>
        <w:t>0</w:t>
      </w:r>
      <w:r w:rsidR="00FA5EBA" w:rsidRPr="00CF2D1E">
        <w:rPr>
          <w:rFonts w:asciiTheme="minorHAnsi" w:hAnsiTheme="minorHAnsi"/>
          <w:b/>
          <w:bCs/>
          <w:lang w:eastAsia="sk-SK"/>
        </w:rPr>
        <w:tab/>
      </w:r>
      <w:r w:rsidRPr="00CF2D1E">
        <w:rPr>
          <w:rFonts w:asciiTheme="minorHAnsi" w:hAnsiTheme="minorHAnsi"/>
          <w:bCs/>
          <w:lang w:eastAsia="sk-SK"/>
        </w:rPr>
        <w:t>Formulár bankového zosúladenia</w:t>
      </w:r>
    </w:p>
    <w:p w14:paraId="69897594" w14:textId="397D516E" w:rsidR="004070D1" w:rsidRPr="00CF2D1E" w:rsidRDefault="00B176EA"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Príloha č. 1</w:t>
      </w:r>
      <w:r w:rsidR="00E42EB6">
        <w:rPr>
          <w:rFonts w:asciiTheme="minorHAnsi" w:hAnsiTheme="minorHAnsi"/>
          <w:b/>
          <w:bCs/>
          <w:lang w:eastAsia="sk-SK"/>
        </w:rPr>
        <w:t>1</w:t>
      </w:r>
      <w:r w:rsidR="00FA5EBA" w:rsidRPr="00CF2D1E">
        <w:rPr>
          <w:rFonts w:asciiTheme="minorHAnsi" w:hAnsiTheme="minorHAnsi"/>
          <w:b/>
          <w:bCs/>
          <w:lang w:eastAsia="sk-SK"/>
        </w:rPr>
        <w:tab/>
      </w:r>
      <w:r w:rsidR="00CD0236" w:rsidRPr="00CF2D1E">
        <w:rPr>
          <w:rFonts w:asciiTheme="minorHAnsi" w:hAnsiTheme="minorHAnsi"/>
          <w:bCs/>
          <w:lang w:eastAsia="sk-SK"/>
        </w:rPr>
        <w:t xml:space="preserve"> Doplňujúce údaje k preukázaniu dodania predmetu plnenia</w:t>
      </w:r>
    </w:p>
    <w:p w14:paraId="17FA901B" w14:textId="17A9B085" w:rsidR="00C2228D" w:rsidRPr="00CF2D1E" w:rsidRDefault="00C2228D"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Príloha č. 1</w:t>
      </w:r>
      <w:r w:rsidR="00E42EB6">
        <w:rPr>
          <w:rFonts w:asciiTheme="minorHAnsi" w:hAnsiTheme="minorHAnsi"/>
          <w:b/>
          <w:bCs/>
          <w:lang w:eastAsia="sk-SK"/>
        </w:rPr>
        <w:t>2</w:t>
      </w:r>
      <w:r w:rsidRPr="00CF2D1E">
        <w:rPr>
          <w:rFonts w:asciiTheme="minorHAnsi" w:hAnsiTheme="minorHAnsi"/>
          <w:bCs/>
          <w:lang w:eastAsia="sk-SK"/>
        </w:rPr>
        <w:t xml:space="preserve"> </w:t>
      </w:r>
      <w:r w:rsidR="00377AF0" w:rsidRPr="00CF2D1E">
        <w:rPr>
          <w:rFonts w:asciiTheme="minorHAnsi" w:hAnsiTheme="minorHAnsi"/>
          <w:bCs/>
          <w:lang w:eastAsia="sk-SK"/>
        </w:rPr>
        <w:t xml:space="preserve">  Záznam z</w:t>
      </w:r>
      <w:r w:rsidR="00411ABB" w:rsidRPr="00CF2D1E">
        <w:rPr>
          <w:rFonts w:asciiTheme="minorHAnsi" w:hAnsiTheme="minorHAnsi"/>
          <w:bCs/>
          <w:lang w:eastAsia="sk-SK"/>
        </w:rPr>
        <w:t> </w:t>
      </w:r>
      <w:r w:rsidR="00377AF0" w:rsidRPr="00CF2D1E">
        <w:rPr>
          <w:rFonts w:asciiTheme="minorHAnsi" w:hAnsiTheme="minorHAnsi"/>
          <w:bCs/>
          <w:lang w:eastAsia="sk-SK"/>
        </w:rPr>
        <w:t>rokovania</w:t>
      </w:r>
      <w:r w:rsidR="00411ABB" w:rsidRPr="00CF2D1E">
        <w:rPr>
          <w:rFonts w:asciiTheme="minorHAnsi" w:hAnsiTheme="minorHAnsi"/>
          <w:bCs/>
          <w:lang w:eastAsia="sk-SK"/>
        </w:rPr>
        <w:t xml:space="preserve"> </w:t>
      </w:r>
      <w:r w:rsidR="00575394" w:rsidRPr="00CF2D1E">
        <w:rPr>
          <w:rFonts w:asciiTheme="minorHAnsi" w:hAnsiTheme="minorHAnsi"/>
          <w:bCs/>
          <w:lang w:eastAsia="sk-SK"/>
        </w:rPr>
        <w:t>–</w:t>
      </w:r>
      <w:r w:rsidR="00411ABB" w:rsidRPr="00CF2D1E">
        <w:rPr>
          <w:rFonts w:asciiTheme="minorHAnsi" w:hAnsiTheme="minorHAnsi"/>
          <w:bCs/>
          <w:lang w:eastAsia="sk-SK"/>
        </w:rPr>
        <w:t xml:space="preserve"> VZOR</w:t>
      </w:r>
    </w:p>
    <w:p w14:paraId="027717D5" w14:textId="7BC5EB81" w:rsidR="00575394" w:rsidRPr="00CF2D1E" w:rsidRDefault="00575394"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277346">
        <w:rPr>
          <w:rFonts w:asciiTheme="minorHAnsi" w:hAnsiTheme="minorHAnsi"/>
          <w:b/>
          <w:bCs/>
          <w:lang w:eastAsia="sk-SK"/>
        </w:rPr>
        <w:t>Príloha č. 1</w:t>
      </w:r>
      <w:r w:rsidR="00E42EB6" w:rsidRPr="00277346">
        <w:rPr>
          <w:rFonts w:asciiTheme="minorHAnsi" w:hAnsiTheme="minorHAnsi"/>
          <w:b/>
          <w:bCs/>
          <w:lang w:eastAsia="sk-SK"/>
        </w:rPr>
        <w:t>3</w:t>
      </w:r>
      <w:r w:rsidRPr="00277346">
        <w:rPr>
          <w:rFonts w:asciiTheme="minorHAnsi" w:hAnsiTheme="minorHAnsi"/>
          <w:bCs/>
          <w:lang w:eastAsia="sk-SK"/>
        </w:rPr>
        <w:t xml:space="preserve">   Čestné vyhlásenie k</w:t>
      </w:r>
      <w:r w:rsidR="005B24F7" w:rsidRPr="00277346">
        <w:rPr>
          <w:rFonts w:asciiTheme="minorHAnsi" w:hAnsiTheme="minorHAnsi"/>
          <w:bCs/>
          <w:lang w:eastAsia="sk-SK"/>
        </w:rPr>
        <w:t> </w:t>
      </w:r>
      <w:r w:rsidRPr="00277346">
        <w:rPr>
          <w:rFonts w:asciiTheme="minorHAnsi" w:hAnsiTheme="minorHAnsi"/>
          <w:bCs/>
          <w:lang w:eastAsia="sk-SK"/>
        </w:rPr>
        <w:t>PC</w:t>
      </w:r>
      <w:r w:rsidR="005B24F7" w:rsidRPr="00277346">
        <w:rPr>
          <w:rFonts w:asciiTheme="minorHAnsi" w:hAnsiTheme="minorHAnsi"/>
          <w:bCs/>
          <w:lang w:eastAsia="sk-SK"/>
        </w:rPr>
        <w:t xml:space="preserve"> </w:t>
      </w:r>
      <w:r w:rsidRPr="00277346">
        <w:rPr>
          <w:rFonts w:asciiTheme="minorHAnsi" w:hAnsiTheme="minorHAnsi"/>
          <w:bCs/>
          <w:lang w:eastAsia="sk-SK"/>
        </w:rPr>
        <w:t>– VZOR</w:t>
      </w:r>
    </w:p>
    <w:p w14:paraId="2DD9E673" w14:textId="77777777" w:rsidR="002377D7" w:rsidRPr="00CF2D1E" w:rsidRDefault="002377D7"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p>
    <w:p w14:paraId="1B6A99BB" w14:textId="77777777" w:rsidR="00E02563" w:rsidRPr="00CF2D1E" w:rsidRDefault="00E02563"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Cs/>
          <w:lang w:eastAsia="sk-SK"/>
        </w:rPr>
        <w:t>Označenie VZOR znamená, že Prijímateľ nie je povinný použiť presne stanovený formát prílohy za podmienky, že zachová minimálne všetky údaje uvedené v tejto prílohe</w:t>
      </w:r>
    </w:p>
    <w:sectPr w:rsidR="00E02563" w:rsidRPr="00CF2D1E" w:rsidSect="003027C5">
      <w:headerReference w:type="default" r:id="rId31"/>
      <w:headerReference w:type="first" r:id="rId3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80087" w14:textId="77777777" w:rsidR="00C762BF" w:rsidRDefault="00C762BF" w:rsidP="00CA288C">
      <w:r>
        <w:separator/>
      </w:r>
    </w:p>
  </w:endnote>
  <w:endnote w:type="continuationSeparator" w:id="0">
    <w:p w14:paraId="412CED91" w14:textId="77777777" w:rsidR="00C762BF" w:rsidRDefault="00C762BF" w:rsidP="00CA288C">
      <w:r>
        <w:continuationSeparator/>
      </w:r>
    </w:p>
  </w:endnote>
  <w:endnote w:type="continuationNotice" w:id="1">
    <w:p w14:paraId="41F5FD7D" w14:textId="77777777" w:rsidR="00C762BF" w:rsidRDefault="00C762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Optima">
    <w:panose1 w:val="02000503060000020004"/>
    <w:charset w:val="00"/>
    <w:family w:val="auto"/>
    <w:pitch w:val="variable"/>
    <w:sig w:usb0="80000067" w:usb1="00000000" w:usb2="00000000" w:usb3="00000000" w:csb0="00000001" w:csb1="00000000"/>
  </w:font>
  <w:font w:name="EUAlbertina">
    <w:altName w:val="Times New Roman"/>
    <w:panose1 w:val="020B0604020202020204"/>
    <w:charset w:val="00"/>
    <w:family w:val="swiss"/>
    <w:notTrueType/>
    <w:pitch w:val="default"/>
    <w:sig w:usb0="00000001"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ITCBookmanEE">
    <w:altName w:val="Times New Roman"/>
    <w:panose1 w:val="020B0604020202020204"/>
    <w:charset w:val="EE"/>
    <w:family w:val="auto"/>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7032868"/>
      <w:docPartObj>
        <w:docPartGallery w:val="Page Numbers (Bottom of Page)"/>
        <w:docPartUnique/>
      </w:docPartObj>
    </w:sdtPr>
    <w:sdtEndPr>
      <w:rPr>
        <w:rFonts w:asciiTheme="minorHAnsi" w:hAnsiTheme="minorHAnsi" w:cstheme="minorHAnsi"/>
      </w:rPr>
    </w:sdtEndPr>
    <w:sdtContent>
      <w:p w14:paraId="2FA99C39" w14:textId="7A1FA9C1" w:rsidR="008A34AB" w:rsidRPr="005272E8" w:rsidRDefault="008A34AB">
        <w:pPr>
          <w:pStyle w:val="Pta"/>
          <w:jc w:val="center"/>
          <w:rPr>
            <w:rFonts w:asciiTheme="minorHAnsi" w:hAnsiTheme="minorHAnsi" w:cstheme="minorHAnsi"/>
          </w:rPr>
        </w:pPr>
        <w:r w:rsidRPr="005272E8">
          <w:rPr>
            <w:rFonts w:asciiTheme="minorHAnsi" w:hAnsiTheme="minorHAnsi" w:cstheme="minorHAnsi"/>
          </w:rPr>
          <w:fldChar w:fldCharType="begin"/>
        </w:r>
        <w:r w:rsidRPr="005272E8">
          <w:rPr>
            <w:rFonts w:asciiTheme="minorHAnsi" w:hAnsiTheme="minorHAnsi" w:cstheme="minorHAnsi"/>
          </w:rPr>
          <w:instrText>PAGE   \* MERGEFORMAT</w:instrText>
        </w:r>
        <w:r w:rsidRPr="005272E8">
          <w:rPr>
            <w:rFonts w:asciiTheme="minorHAnsi" w:hAnsiTheme="minorHAnsi" w:cstheme="minorHAnsi"/>
          </w:rPr>
          <w:fldChar w:fldCharType="separate"/>
        </w:r>
        <w:r w:rsidR="00654326">
          <w:rPr>
            <w:rFonts w:asciiTheme="minorHAnsi" w:hAnsiTheme="minorHAnsi" w:cstheme="minorHAnsi"/>
            <w:noProof/>
          </w:rPr>
          <w:t>3</w:t>
        </w:r>
        <w:r w:rsidRPr="005272E8">
          <w:rPr>
            <w:rFonts w:asciiTheme="minorHAnsi" w:hAnsiTheme="minorHAnsi" w:cstheme="minorHAnsi"/>
          </w:rPr>
          <w:fldChar w:fldCharType="end"/>
        </w:r>
      </w:p>
    </w:sdtContent>
  </w:sdt>
  <w:p w14:paraId="18DAF49A" w14:textId="77777777" w:rsidR="008A34AB" w:rsidRDefault="008A34A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C7A63" w14:textId="77777777" w:rsidR="008A34AB" w:rsidRDefault="008A34AB">
    <w:pPr>
      <w:pStyle w:val="Pta"/>
      <w:jc w:val="center"/>
    </w:pPr>
  </w:p>
  <w:p w14:paraId="586FD632" w14:textId="77777777" w:rsidR="008A34AB" w:rsidRDefault="008A34A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55EE5" w14:textId="77777777" w:rsidR="00C762BF" w:rsidRDefault="00C762BF" w:rsidP="00CA288C">
      <w:r>
        <w:separator/>
      </w:r>
    </w:p>
  </w:footnote>
  <w:footnote w:type="continuationSeparator" w:id="0">
    <w:p w14:paraId="1D4A9E5F" w14:textId="77777777" w:rsidR="00C762BF" w:rsidRDefault="00C762BF" w:rsidP="00CA288C">
      <w:r>
        <w:continuationSeparator/>
      </w:r>
    </w:p>
  </w:footnote>
  <w:footnote w:type="continuationNotice" w:id="1">
    <w:p w14:paraId="6BA33D3A" w14:textId="77777777" w:rsidR="00C762BF" w:rsidRDefault="00C762BF"/>
  </w:footnote>
  <w:footnote w:id="2">
    <w:p w14:paraId="6B0BC421" w14:textId="6BE49746"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Právny dokument – </w:t>
      </w:r>
      <w:r w:rsidRPr="004C19E9">
        <w:rPr>
          <w:rFonts w:asciiTheme="minorHAnsi" w:hAnsiTheme="minorHAnsi" w:cstheme="minorHAnsi"/>
          <w:sz w:val="16"/>
          <w:szCs w:val="16"/>
          <w:lang w:val="sk-SK"/>
        </w:rPr>
        <w:t xml:space="preserve">všeobecne záväzný právny </w:t>
      </w:r>
      <w:r w:rsidRPr="004C19E9">
        <w:rPr>
          <w:rFonts w:asciiTheme="minorHAnsi" w:hAnsiTheme="minorHAnsi" w:cstheme="minorHAnsi"/>
          <w:sz w:val="16"/>
          <w:szCs w:val="16"/>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footnote>
  <w:footnote w:id="3">
    <w:p w14:paraId="54E3C742" w14:textId="3ED51D42"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Vystavenie účtovného dokladu, ako aj úhrada oprávneného výdavky nemusia z časového hľadiska nevyhnutne spadať do obdobia realizácie hlavných aktivít projektu. Obdobie realizácie projektu stanovené vo vyzvaní ohraničuje obdobie, do kedy musí prijímateľ uhradiť výdavky projektu. </w:t>
      </w:r>
    </w:p>
  </w:footnote>
  <w:footnote w:id="4">
    <w:p w14:paraId="3D702884" w14:textId="411B7B1A" w:rsidR="008A34AB" w:rsidRPr="004C19E9" w:rsidRDefault="008A34AB"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Príloha č. 1</w:t>
      </w:r>
      <w:r w:rsidRPr="004C19E9">
        <w:rPr>
          <w:rFonts w:asciiTheme="minorHAnsi" w:hAnsiTheme="minorHAnsi" w:cstheme="minorHAnsi"/>
          <w:sz w:val="16"/>
          <w:szCs w:val="16"/>
          <w:lang w:val="sk-SK"/>
        </w:rPr>
        <w:t xml:space="preserve">a Systému </w:t>
      </w:r>
      <w:r w:rsidRPr="004C19E9">
        <w:rPr>
          <w:rFonts w:asciiTheme="minorHAnsi" w:hAnsiTheme="minorHAnsi" w:cstheme="minorHAnsi"/>
          <w:sz w:val="16"/>
          <w:szCs w:val="16"/>
        </w:rPr>
        <w:t>finančného riadenia štrukturálnych fondov, Kohézneho fondu a Európskeho námorného a rybárskeho fondu na programové obdobie 2014 – 2020</w:t>
      </w:r>
    </w:p>
  </w:footnote>
  <w:footnote w:id="5">
    <w:p w14:paraId="5AE2D2BD" w14:textId="24021DEE"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Minimálna výška ŽoP sa na Prijímateľa nevzťahuje, ak oprávnené výdavky Prijímateľa nedosiahnu minimálnu výšku ŽoP za príslušný kalendárny rok.</w:t>
      </w:r>
    </w:p>
  </w:footnote>
  <w:footnote w:id="6">
    <w:p w14:paraId="1D2316EE" w14:textId="3B8C374A"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RO počas mimoriadneho stavu nevykonáva FK/M</w:t>
      </w:r>
      <w:r w:rsidRPr="004C19E9">
        <w:rPr>
          <w:rFonts w:asciiTheme="minorHAnsi" w:hAnsiTheme="minorHAnsi" w:cstheme="minorHAnsi"/>
          <w:sz w:val="16"/>
          <w:szCs w:val="16"/>
          <w:lang w:val="sk-SK"/>
        </w:rPr>
        <w:t>, okrem nevyhnutných prípadov</w:t>
      </w:r>
      <w:r w:rsidRPr="004C19E9">
        <w:rPr>
          <w:rFonts w:asciiTheme="minorHAnsi" w:hAnsiTheme="minorHAnsi" w:cstheme="minorHAnsi"/>
          <w:sz w:val="16"/>
          <w:szCs w:val="16"/>
        </w:rPr>
        <w:t>. V prípade, ak bola FK/M na projekte už vykonaná, PM z dôvodov mimoriadnej situácie nevykoná ďalšiu FK/M. Tam</w:t>
      </w:r>
      <w:r w:rsidRPr="004C19E9">
        <w:rPr>
          <w:rFonts w:asciiTheme="minorHAnsi" w:hAnsiTheme="minorHAnsi" w:cstheme="minorHAnsi"/>
          <w:sz w:val="16"/>
          <w:szCs w:val="16"/>
          <w:lang w:val="sk-SK"/>
        </w:rPr>
        <w:t>,</w:t>
      </w:r>
      <w:r w:rsidRPr="004C19E9">
        <w:rPr>
          <w:rFonts w:asciiTheme="minorHAnsi" w:hAnsiTheme="minorHAnsi" w:cstheme="minorHAnsi"/>
          <w:sz w:val="16"/>
          <w:szCs w:val="16"/>
        </w:rPr>
        <w:t xml:space="preserve"> kde FK/M ešte nebola vykonaná, RO môže potrebné skutočnosti vykonať formou AFK ŽoP, a to dodatočným vyžiadaním dokumentácie. V prípade podozrenia z podvodu alebo inej nezrovnalosti zistenej pri výkone AFK ŽoP, RO využije inštitút overenia si týchto skutočností formou žiadosti o poskytnutie súčinnosti tretích osôb podľa zákona </w:t>
      </w:r>
      <w:r>
        <w:rPr>
          <w:rFonts w:asciiTheme="minorHAnsi" w:hAnsiTheme="minorHAnsi" w:cstheme="minorHAnsi"/>
          <w:sz w:val="16"/>
          <w:szCs w:val="16"/>
          <w:lang w:val="sk-SK"/>
        </w:rPr>
        <w:t>o finančnej kontrole a audite</w:t>
      </w:r>
      <w:r w:rsidRPr="004C19E9">
        <w:rPr>
          <w:rFonts w:asciiTheme="minorHAnsi" w:hAnsiTheme="minorHAnsi" w:cstheme="minorHAnsi"/>
          <w:sz w:val="16"/>
          <w:szCs w:val="16"/>
        </w:rPr>
        <w:t>, a to vyžiadaním dokumentov alebo písomného vyjadrenia.</w:t>
      </w:r>
    </w:p>
  </w:footnote>
  <w:footnote w:id="7">
    <w:p w14:paraId="38483541" w14:textId="1DA74F9E"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S výnimkou zastavenia kontroly z dôvodov hodných osobitného zreteľa, kde je výstupným dokumentom vyhotovený záznam.</w:t>
      </w:r>
    </w:p>
  </w:footnote>
  <w:footnote w:id="8">
    <w:p w14:paraId="12CF139E" w14:textId="564E65AB"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Príloha č. </w:t>
      </w:r>
      <w:r w:rsidRPr="004C19E9">
        <w:rPr>
          <w:rFonts w:asciiTheme="minorHAnsi" w:hAnsiTheme="minorHAnsi" w:cstheme="minorHAnsi"/>
          <w:sz w:val="16"/>
          <w:szCs w:val="16"/>
          <w:lang w:val="sk-SK"/>
        </w:rPr>
        <w:t>1</w:t>
      </w:r>
      <w:r w:rsidRPr="004C19E9">
        <w:rPr>
          <w:rFonts w:asciiTheme="minorHAnsi" w:hAnsiTheme="minorHAnsi" w:cstheme="minorHAnsi"/>
          <w:sz w:val="16"/>
          <w:szCs w:val="16"/>
        </w:rPr>
        <w:t>b</w:t>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Systému </w:t>
      </w:r>
      <w:r w:rsidRPr="004C19E9">
        <w:rPr>
          <w:rFonts w:asciiTheme="minorHAnsi" w:hAnsiTheme="minorHAnsi" w:cstheme="minorHAnsi"/>
          <w:sz w:val="16"/>
          <w:szCs w:val="16"/>
        </w:rPr>
        <w:t>finančného riadenia štrukturálnych fondov, Kohézneho fondu a Európskeho námorného a rybárskeho fondu na programové obdobie 2014 – 2020</w:t>
      </w:r>
    </w:p>
  </w:footnote>
  <w:footnote w:id="9">
    <w:p w14:paraId="0F74B0EB" w14:textId="6626F580" w:rsidR="008A34AB" w:rsidRPr="005272E8" w:rsidRDefault="008A34AB">
      <w:pPr>
        <w:pStyle w:val="Textpoznmkypodiarou"/>
        <w:rPr>
          <w:lang w:val="sk-SK"/>
        </w:rPr>
      </w:pPr>
      <w:r>
        <w:rPr>
          <w:rStyle w:val="Odkaznapoznmkupodiarou"/>
        </w:rPr>
        <w:footnoteRef/>
      </w:r>
      <w:r>
        <w:t xml:space="preserve"> </w:t>
      </w:r>
      <w:r w:rsidRPr="005272E8">
        <w:rPr>
          <w:rFonts w:asciiTheme="minorHAnsi" w:hAnsiTheme="minorHAnsi" w:cstheme="minorHAnsi"/>
          <w:sz w:val="16"/>
          <w:szCs w:val="16"/>
          <w:lang w:val="sk-SK"/>
        </w:rPr>
        <w:t xml:space="preserve">Prijímateľ postupuje v zmysle tejto kapitoly iba v tých prípadoch, kedy nepredkladá skupinu výdavkov, ktorej dokumentáciu k ŽoP upravuje Jednotná príručka k predkladaniu </w:t>
      </w:r>
      <w:r w:rsidR="006D4F62">
        <w:rPr>
          <w:rFonts w:asciiTheme="minorHAnsi" w:hAnsiTheme="minorHAnsi" w:cstheme="minorHAnsi"/>
          <w:sz w:val="16"/>
          <w:szCs w:val="16"/>
          <w:lang w:val="sk-SK"/>
        </w:rPr>
        <w:t xml:space="preserve">dokumentácie </w:t>
      </w:r>
      <w:r w:rsidRPr="005272E8">
        <w:rPr>
          <w:rFonts w:asciiTheme="minorHAnsi" w:hAnsiTheme="minorHAnsi" w:cstheme="minorHAnsi"/>
          <w:sz w:val="16"/>
          <w:szCs w:val="16"/>
          <w:lang w:val="sk-SK"/>
        </w:rPr>
        <w:t>k ŽoP.</w:t>
      </w:r>
    </w:p>
  </w:footnote>
  <w:footnote w:id="10">
    <w:p w14:paraId="23F88116" w14:textId="4251E64B" w:rsidR="008A34AB" w:rsidRPr="004C19E9" w:rsidRDefault="008A34AB" w:rsidP="00AA1531">
      <w:pPr>
        <w:rPr>
          <w:rFonts w:asciiTheme="minorHAnsi" w:hAnsiTheme="minorHAnsi" w:cstheme="minorHAnsi"/>
          <w:sz w:val="16"/>
          <w:szCs w:val="16"/>
        </w:rPr>
      </w:pPr>
      <w:r w:rsidRPr="004C19E9">
        <w:rPr>
          <w:rStyle w:val="Odkaznapoznmkupodiarou"/>
          <w:rFonts w:asciiTheme="minorHAnsi" w:hAnsiTheme="minorHAnsi" w:cstheme="minorHAnsi"/>
          <w:sz w:val="16"/>
          <w:szCs w:val="16"/>
          <w:lang w:val="x-none"/>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x-none"/>
        </w:rPr>
        <w:t xml:space="preserve">Prijímateľ nie je povinný </w:t>
      </w:r>
      <w:r w:rsidRPr="004C19E9">
        <w:rPr>
          <w:rFonts w:asciiTheme="minorHAnsi" w:hAnsiTheme="minorHAnsi" w:cstheme="minorHAnsi"/>
          <w:sz w:val="16"/>
          <w:szCs w:val="16"/>
        </w:rPr>
        <w:t xml:space="preserve">k predkladanej dokumentácii k ŽoP </w:t>
      </w:r>
      <w:r w:rsidRPr="004C19E9">
        <w:rPr>
          <w:rFonts w:asciiTheme="minorHAnsi" w:hAnsiTheme="minorHAnsi" w:cstheme="minorHAnsi"/>
          <w:sz w:val="16"/>
          <w:szCs w:val="16"/>
          <w:lang w:val="x-none"/>
        </w:rPr>
        <w:t>vyplniť údaje</w:t>
      </w:r>
      <w:r w:rsidRPr="004C19E9">
        <w:rPr>
          <w:rFonts w:asciiTheme="minorHAnsi" w:hAnsiTheme="minorHAnsi" w:cstheme="minorHAnsi"/>
          <w:sz w:val="16"/>
          <w:szCs w:val="16"/>
        </w:rPr>
        <w:t xml:space="preserve"> v tabuľke</w:t>
      </w:r>
      <w:r w:rsidRPr="004C19E9">
        <w:rPr>
          <w:rFonts w:asciiTheme="minorHAnsi" w:hAnsiTheme="minorHAnsi" w:cstheme="minorHAnsi"/>
          <w:sz w:val="16"/>
          <w:szCs w:val="16"/>
          <w:lang w:val="x-none"/>
        </w:rPr>
        <w:t xml:space="preserve"> položkovite za kaž</w:t>
      </w:r>
      <w:r>
        <w:rPr>
          <w:rFonts w:asciiTheme="minorHAnsi" w:hAnsiTheme="minorHAnsi" w:cstheme="minorHAnsi"/>
          <w:sz w:val="16"/>
          <w:szCs w:val="16"/>
        </w:rPr>
        <w:t>d</w:t>
      </w:r>
      <w:r w:rsidRPr="004C19E9">
        <w:rPr>
          <w:rFonts w:asciiTheme="minorHAnsi" w:hAnsiTheme="minorHAnsi" w:cstheme="minorHAnsi"/>
          <w:sz w:val="16"/>
          <w:szCs w:val="16"/>
          <w:lang w:val="x-none"/>
        </w:rPr>
        <w:t xml:space="preserve">ého zamestnanca, </w:t>
      </w:r>
      <w:r w:rsidRPr="004C19E9">
        <w:rPr>
          <w:rFonts w:asciiTheme="minorHAnsi" w:hAnsiTheme="minorHAnsi" w:cstheme="minorHAnsi"/>
          <w:sz w:val="16"/>
          <w:szCs w:val="16"/>
        </w:rPr>
        <w:t>je postačujúce</w:t>
      </w:r>
      <w:r w:rsidRPr="004C19E9">
        <w:rPr>
          <w:rFonts w:asciiTheme="minorHAnsi" w:hAnsiTheme="minorHAnsi" w:cstheme="minorHAnsi"/>
          <w:sz w:val="16"/>
          <w:szCs w:val="16"/>
          <w:lang w:val="x-none"/>
        </w:rPr>
        <w:t xml:space="preserve"> pr</w:t>
      </w:r>
      <w:r w:rsidRPr="004C19E9">
        <w:rPr>
          <w:rFonts w:asciiTheme="minorHAnsi" w:hAnsiTheme="minorHAnsi" w:cstheme="minorHAnsi"/>
          <w:sz w:val="16"/>
          <w:szCs w:val="16"/>
        </w:rPr>
        <w:t>ed</w:t>
      </w:r>
      <w:r w:rsidRPr="004C19E9">
        <w:rPr>
          <w:rFonts w:asciiTheme="minorHAnsi" w:hAnsiTheme="minorHAnsi" w:cstheme="minorHAnsi"/>
          <w:sz w:val="16"/>
          <w:szCs w:val="16"/>
          <w:lang w:val="x-none"/>
        </w:rPr>
        <w:t xml:space="preserve">ložiť tabuľku </w:t>
      </w:r>
      <w:r w:rsidRPr="004C19E9">
        <w:rPr>
          <w:rFonts w:asciiTheme="minorHAnsi" w:hAnsiTheme="minorHAnsi" w:cstheme="minorHAnsi"/>
          <w:sz w:val="16"/>
          <w:szCs w:val="16"/>
        </w:rPr>
        <w:t>iba s vyplnenými sumárnymi údajmi po položkách ekonomickej klasifikácie na mesačnej báze</w:t>
      </w:r>
      <w:r w:rsidRPr="004C19E9">
        <w:rPr>
          <w:rFonts w:asciiTheme="minorHAnsi" w:hAnsiTheme="minorHAnsi" w:cstheme="minorHAnsi"/>
          <w:sz w:val="16"/>
          <w:szCs w:val="16"/>
          <w:lang w:val="x-none"/>
        </w:rPr>
        <w:t xml:space="preserve">. </w:t>
      </w:r>
      <w:r w:rsidRPr="004C19E9">
        <w:rPr>
          <w:rFonts w:asciiTheme="minorHAnsi" w:hAnsiTheme="minorHAnsi" w:cstheme="minorHAnsi"/>
          <w:sz w:val="16"/>
          <w:szCs w:val="16"/>
        </w:rPr>
        <w:t xml:space="preserve">Kompletne vyplnený dokument s údajmi za každého zamestnanca je však Prijímateľ povinný uchovávať a predložiť ho RO OP TP </w:t>
      </w:r>
      <w:r w:rsidRPr="004C19E9">
        <w:rPr>
          <w:rFonts w:asciiTheme="minorHAnsi" w:hAnsiTheme="minorHAnsi" w:cstheme="minorHAnsi"/>
          <w:sz w:val="16"/>
          <w:szCs w:val="16"/>
          <w:lang w:val="x-none"/>
        </w:rPr>
        <w:t xml:space="preserve">pri vykonaní </w:t>
      </w:r>
      <w:r w:rsidRPr="004C19E9">
        <w:rPr>
          <w:rFonts w:asciiTheme="minorHAnsi" w:hAnsiTheme="minorHAnsi" w:cstheme="minorHAnsi"/>
          <w:sz w:val="16"/>
          <w:szCs w:val="16"/>
        </w:rPr>
        <w:t xml:space="preserve">finančnej </w:t>
      </w:r>
      <w:r w:rsidRPr="004C19E9">
        <w:rPr>
          <w:rFonts w:asciiTheme="minorHAnsi" w:hAnsiTheme="minorHAnsi" w:cstheme="minorHAnsi"/>
          <w:sz w:val="16"/>
          <w:szCs w:val="16"/>
          <w:lang w:val="x-none"/>
        </w:rPr>
        <w:t>kontroly na mieste</w:t>
      </w:r>
      <w:r w:rsidRPr="004C19E9">
        <w:rPr>
          <w:rFonts w:asciiTheme="minorHAnsi" w:hAnsiTheme="minorHAnsi" w:cstheme="minorHAnsi"/>
          <w:sz w:val="16"/>
          <w:szCs w:val="16"/>
        </w:rPr>
        <w:t>, prípadne v zaheslovanom súbore pred finančnou kontrolou na mieste</w:t>
      </w:r>
      <w:r w:rsidRPr="004C19E9">
        <w:rPr>
          <w:rFonts w:asciiTheme="minorHAnsi" w:hAnsiTheme="minorHAnsi" w:cstheme="minorHAnsi"/>
          <w:sz w:val="16"/>
          <w:szCs w:val="16"/>
          <w:lang w:val="x-none"/>
        </w:rPr>
        <w:t>.</w:t>
      </w:r>
      <w:r w:rsidRPr="004C19E9">
        <w:rPr>
          <w:rFonts w:asciiTheme="minorHAnsi" w:hAnsiTheme="minorHAnsi" w:cstheme="minorHAnsi"/>
          <w:sz w:val="16"/>
          <w:szCs w:val="16"/>
        </w:rPr>
        <w:t xml:space="preserve"> Uvedenú dokumentáciu je možné predložiť ako výstup z elektronického informačného systému za predpokladu, že bude obsahovať všetky údaje podľa vzoru sumarizačného hárku.</w:t>
      </w:r>
    </w:p>
  </w:footnote>
  <w:footnote w:id="11">
    <w:p w14:paraId="2D3048B3" w14:textId="77777777" w:rsidR="008A34AB" w:rsidRPr="004C19E9" w:rsidRDefault="008A34AB" w:rsidP="001E52DB">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zmysle § 2 zákona o obmedzení platieb v hotovosti  sa platbou v hotovosti rozumie odovzdanie bankoviek alebo mincí v hotovosti v mene EURO alebo bankoviek alebo mincí v hotovosti v inej mene odovzdávajúcim  tejto hotovosti príjemcom. Hotovostné platby zahŕňajúce výdavky na obstaranie dlhodobého hmotného a nehmotného majetku, vrátane výdavkov súvisiacich s obstaraním tohto majetku, </w:t>
      </w:r>
      <w:r w:rsidRPr="004C19E9">
        <w:rPr>
          <w:rFonts w:asciiTheme="minorHAnsi" w:hAnsiTheme="minorHAnsi" w:cstheme="minorHAnsi"/>
          <w:b/>
          <w:sz w:val="16"/>
          <w:szCs w:val="16"/>
        </w:rPr>
        <w:t xml:space="preserve">nie sú oprávnené. </w:t>
      </w:r>
      <w:r w:rsidRPr="004C19E9">
        <w:rPr>
          <w:rFonts w:asciiTheme="minorHAnsi" w:hAnsiTheme="minorHAnsi" w:cstheme="minorHAnsi"/>
          <w:sz w:val="16"/>
          <w:szCs w:val="16"/>
        </w:rPr>
        <w:t xml:space="preserve">V prípade úhrad spotrebného materiálu sú výdavky uhrádzané v hotovosti oprávnené, ak hotovostné platby jednotlivo neprekročia </w:t>
      </w:r>
      <w:r w:rsidRPr="004C19E9">
        <w:rPr>
          <w:rFonts w:asciiTheme="minorHAnsi" w:hAnsiTheme="minorHAnsi" w:cstheme="minorHAnsi"/>
          <w:b/>
          <w:sz w:val="16"/>
          <w:szCs w:val="16"/>
        </w:rPr>
        <w:t xml:space="preserve">sumu 500 EUR, </w:t>
      </w:r>
      <w:r w:rsidRPr="004C19E9">
        <w:rPr>
          <w:rFonts w:asciiTheme="minorHAnsi" w:hAnsiTheme="minorHAnsi" w:cstheme="minorHAnsi"/>
          <w:sz w:val="16"/>
          <w:szCs w:val="16"/>
        </w:rPr>
        <w:t xml:space="preserve">pričom max. hodnota realizovaných úhrad v hotovosti v jednom mesiaci nepresiahne </w:t>
      </w:r>
      <w:r w:rsidRPr="004C19E9">
        <w:rPr>
          <w:rFonts w:asciiTheme="minorHAnsi" w:hAnsiTheme="minorHAnsi" w:cstheme="minorHAnsi"/>
          <w:b/>
          <w:sz w:val="16"/>
          <w:szCs w:val="16"/>
        </w:rPr>
        <w:t>1 500 EUR.</w:t>
      </w:r>
    </w:p>
  </w:footnote>
  <w:footnote w:id="12">
    <w:p w14:paraId="32F3E88C" w14:textId="6B30A7BA" w:rsidR="008A34AB" w:rsidRPr="004C19E9" w:rsidRDefault="008A34AB"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w:t>
      </w:r>
      <w:r w:rsidRPr="004C19E9">
        <w:rPr>
          <w:rFonts w:asciiTheme="minorHAnsi" w:hAnsiTheme="minorHAnsi" w:cstheme="minorHAnsi"/>
          <w:sz w:val="16"/>
          <w:szCs w:val="16"/>
        </w:rPr>
        <w:t xml:space="preserve"> prípade predkladania kópie účtovných dokladov a príloh  je kópia podpísaná štatutárnym orgánom Prijímateľa (alebo ním </w:t>
      </w:r>
      <w:r w:rsidRPr="004C19E9">
        <w:rPr>
          <w:rFonts w:asciiTheme="minorHAnsi" w:hAnsiTheme="minorHAnsi" w:cstheme="minorHAnsi"/>
          <w:sz w:val="16"/>
          <w:szCs w:val="16"/>
          <w:lang w:val="sk-SK"/>
        </w:rPr>
        <w:t xml:space="preserve">poverenou / </w:t>
      </w:r>
      <w:r w:rsidRPr="004C19E9">
        <w:rPr>
          <w:rFonts w:asciiTheme="minorHAnsi" w:hAnsiTheme="minorHAnsi" w:cstheme="minorHAnsi"/>
          <w:sz w:val="16"/>
          <w:szCs w:val="16"/>
        </w:rPr>
        <w:t>splnomocnenou osobou)</w:t>
      </w:r>
      <w:r w:rsidRPr="004C19E9">
        <w:rPr>
          <w:rFonts w:asciiTheme="minorHAnsi" w:hAnsiTheme="minorHAnsi" w:cstheme="minorHAnsi"/>
          <w:sz w:val="16"/>
          <w:szCs w:val="16"/>
          <w:lang w:val="sk-SK"/>
        </w:rPr>
        <w:t xml:space="preserve"> s uvedením textu, ktorý potvrdzuje zhodu s originálom</w:t>
      </w:r>
      <w:r w:rsidRPr="004C19E9">
        <w:rPr>
          <w:rFonts w:asciiTheme="minorHAnsi" w:hAnsiTheme="minorHAnsi" w:cstheme="minorHAnsi"/>
          <w:sz w:val="16"/>
          <w:szCs w:val="16"/>
        </w:rPr>
        <w:t xml:space="preserve">. Poskytovateľ  v rámci </w:t>
      </w:r>
      <w:r w:rsidRPr="004C19E9">
        <w:rPr>
          <w:rFonts w:asciiTheme="minorHAnsi" w:hAnsiTheme="minorHAnsi" w:cstheme="minorHAnsi"/>
          <w:sz w:val="16"/>
          <w:szCs w:val="16"/>
          <w:lang w:val="sk-SK"/>
        </w:rPr>
        <w:t xml:space="preserve">finančnej </w:t>
      </w:r>
      <w:r w:rsidRPr="004C19E9">
        <w:rPr>
          <w:rFonts w:asciiTheme="minorHAnsi" w:hAnsiTheme="minorHAnsi" w:cstheme="minorHAnsi"/>
          <w:sz w:val="16"/>
          <w:szCs w:val="16"/>
        </w:rPr>
        <w:t>kontroly na mieste na základe postupov vo vnútornom manuáli procedúr overí zhodnosť kópie účtovných dokladov a originálov uložených u Prijímateľa</w:t>
      </w:r>
      <w:r w:rsidRPr="004C19E9">
        <w:rPr>
          <w:rFonts w:asciiTheme="minorHAnsi" w:hAnsiTheme="minorHAnsi" w:cstheme="minorHAnsi"/>
          <w:sz w:val="16"/>
          <w:szCs w:val="16"/>
          <w:lang w:val="sk-SK"/>
        </w:rPr>
        <w:t>.</w:t>
      </w:r>
    </w:p>
  </w:footnote>
  <w:footnote w:id="13">
    <w:p w14:paraId="061BD317" w14:textId="4EF36C77" w:rsidR="008A34AB" w:rsidRPr="004C19E9" w:rsidRDefault="008A34AB" w:rsidP="00914F5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w:t>
      </w:r>
      <w:r w:rsidRPr="004C19E9">
        <w:rPr>
          <w:rFonts w:asciiTheme="minorHAnsi" w:hAnsiTheme="minorHAnsi" w:cstheme="minorHAnsi"/>
          <w:sz w:val="16"/>
          <w:szCs w:val="16"/>
        </w:rPr>
        <w:t xml:space="preserve"> prípade predkladania kópie účtovných dokladov a príloh  je kópia podpísaná štatutárnym orgánom Prijímateľa (alebo ním </w:t>
      </w:r>
      <w:r w:rsidRPr="004C19E9">
        <w:rPr>
          <w:rFonts w:asciiTheme="minorHAnsi" w:hAnsiTheme="minorHAnsi" w:cstheme="minorHAnsi"/>
          <w:sz w:val="16"/>
          <w:szCs w:val="16"/>
          <w:lang w:val="sk-SK"/>
        </w:rPr>
        <w:t>poverenou/</w:t>
      </w:r>
      <w:r w:rsidRPr="004C19E9">
        <w:rPr>
          <w:rFonts w:asciiTheme="minorHAnsi" w:hAnsiTheme="minorHAnsi" w:cstheme="minorHAnsi"/>
          <w:sz w:val="16"/>
          <w:szCs w:val="16"/>
        </w:rPr>
        <w:t>splnomocnenou osobou)</w:t>
      </w:r>
      <w:r w:rsidRPr="004C19E9">
        <w:rPr>
          <w:rFonts w:asciiTheme="minorHAnsi" w:hAnsiTheme="minorHAnsi" w:cstheme="minorHAnsi"/>
          <w:sz w:val="16"/>
          <w:szCs w:val="16"/>
          <w:lang w:val="sk-SK"/>
        </w:rPr>
        <w:t xml:space="preserve"> s uvedením textu, ktorý potvrdzuje zhodu s originálom</w:t>
      </w:r>
      <w:r w:rsidRPr="004C19E9">
        <w:rPr>
          <w:rFonts w:asciiTheme="minorHAnsi" w:hAnsiTheme="minorHAnsi" w:cstheme="minorHAnsi"/>
          <w:sz w:val="16"/>
          <w:szCs w:val="16"/>
        </w:rPr>
        <w:t xml:space="preserve">. Poskytovateľ  v rámci </w:t>
      </w:r>
      <w:r w:rsidRPr="004C19E9">
        <w:rPr>
          <w:rFonts w:asciiTheme="minorHAnsi" w:hAnsiTheme="minorHAnsi" w:cstheme="minorHAnsi"/>
          <w:sz w:val="16"/>
          <w:szCs w:val="16"/>
          <w:lang w:val="sk-SK"/>
        </w:rPr>
        <w:t xml:space="preserve">finančnej </w:t>
      </w:r>
      <w:r w:rsidRPr="004C19E9">
        <w:rPr>
          <w:rFonts w:asciiTheme="minorHAnsi" w:hAnsiTheme="minorHAnsi" w:cstheme="minorHAnsi"/>
          <w:sz w:val="16"/>
          <w:szCs w:val="16"/>
        </w:rPr>
        <w:t>kontroly na mieste na základe postupov vo vnútornom manuáli procedúr overí zhodnosť kópie účtovných dokladov a originálov uložených u Prijímateľa</w:t>
      </w:r>
      <w:r w:rsidRPr="00C04461">
        <w:rPr>
          <w:rFonts w:asciiTheme="minorHAnsi" w:hAnsiTheme="minorHAnsi" w:cstheme="minorHAnsi"/>
          <w:sz w:val="16"/>
          <w:szCs w:val="16"/>
          <w:lang w:val="sk-SK"/>
        </w:rPr>
        <w:t>.</w:t>
      </w:r>
      <w:r w:rsidRPr="00DB671B">
        <w:rPr>
          <w:rFonts w:asciiTheme="minorHAnsi" w:hAnsiTheme="minorHAnsi" w:cstheme="minorHAnsi"/>
          <w:sz w:val="16"/>
          <w:szCs w:val="16"/>
          <w:lang w:val="sk-SK"/>
        </w:rPr>
        <w:t xml:space="preserve">  </w:t>
      </w:r>
    </w:p>
  </w:footnote>
  <w:footnote w:id="14">
    <w:p w14:paraId="3885D16C" w14:textId="68804A0C"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nie je povinný predkladať dokumentáciu potvrdzujúcu zabezpečenie publicity a informovanosti aktivít projektu s každou ŽoP, postačujúce je predloženie tejto dokumentácie len v rámci jednej ŽoP, alebo MS</w:t>
      </w:r>
    </w:p>
  </w:footnote>
  <w:footnote w:id="15">
    <w:p w14:paraId="3CF51DFE" w14:textId="611C5B29" w:rsidR="008A34AB" w:rsidRPr="004C19E9" w:rsidRDefault="008A34AB" w:rsidP="00B22519">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Netýka </w:t>
      </w:r>
      <w:r w:rsidRPr="004C19E9">
        <w:rPr>
          <w:rFonts w:asciiTheme="minorHAnsi" w:hAnsiTheme="minorHAnsi" w:cstheme="minorHAnsi"/>
          <w:sz w:val="16"/>
          <w:szCs w:val="16"/>
          <w:lang w:val="sk-SK"/>
        </w:rPr>
        <w:t>sa zamestnancov pracujúcich na základe dohôd o prácach mimo pracovného pomeru.</w:t>
      </w:r>
    </w:p>
  </w:footnote>
  <w:footnote w:id="16">
    <w:p w14:paraId="228C7C2E" w14:textId="13B3504D" w:rsidR="008A34AB" w:rsidRPr="004C19E9" w:rsidRDefault="008A34AB" w:rsidP="00B22519">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Uvedené nemá vplyv na povinnosť zamestnávateľa viesť evidenciu pracovného času podľa §</w:t>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 xml:space="preserve">99 </w:t>
      </w:r>
      <w:r w:rsidRPr="004C19E9">
        <w:rPr>
          <w:rFonts w:asciiTheme="minorHAnsi" w:hAnsiTheme="minorHAnsi" w:cstheme="minorHAnsi"/>
          <w:sz w:val="16"/>
          <w:szCs w:val="16"/>
          <w:lang w:val="sk-SK"/>
        </w:rPr>
        <w:t>Z</w:t>
      </w:r>
      <w:r w:rsidRPr="004C19E9">
        <w:rPr>
          <w:rFonts w:asciiTheme="minorHAnsi" w:hAnsiTheme="minorHAnsi" w:cstheme="minorHAnsi"/>
          <w:sz w:val="16"/>
          <w:szCs w:val="16"/>
        </w:rPr>
        <w:t>ákonníka práce</w:t>
      </w:r>
      <w:r w:rsidRPr="004C19E9">
        <w:rPr>
          <w:rFonts w:asciiTheme="minorHAnsi" w:hAnsiTheme="minorHAnsi" w:cstheme="minorHAnsi"/>
          <w:sz w:val="16"/>
          <w:szCs w:val="16"/>
          <w:lang w:val="sk-SK"/>
        </w:rPr>
        <w:t>.</w:t>
      </w:r>
    </w:p>
  </w:footnote>
  <w:footnote w:id="17">
    <w:p w14:paraId="246030A7" w14:textId="77777777" w:rsidR="008A34AB" w:rsidRPr="004C19E9" w:rsidRDefault="008A34AB" w:rsidP="00147249">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zamestnancov pracujúcich na základe dohôd o prácach mimo pracovného pomeru</w:t>
      </w:r>
    </w:p>
  </w:footnote>
  <w:footnote w:id="18">
    <w:p w14:paraId="5DE3B670" w14:textId="77777777" w:rsidR="008A34AB" w:rsidRPr="004C19E9" w:rsidRDefault="008A34AB" w:rsidP="00051B18">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Pracovné, resp. služobné zmluvy zamestnancov, vrátane ich dodatkov a platové návrhy budú uložené na príslušnom organizačnom útvare Prijímateľa a budú k dispozícií k nahliadnutiu pre potreby kontroly na mieste zo strany Poskytovateľa a ostatných kontrolných orgánov v zmysle Systému riadenia EŠIF</w:t>
      </w:r>
    </w:p>
  </w:footnote>
  <w:footnote w:id="19">
    <w:p w14:paraId="0D934643" w14:textId="77777777" w:rsidR="008A34AB" w:rsidRPr="004C19E9" w:rsidRDefault="008A34AB" w:rsidP="00051B18">
      <w:pPr>
        <w:rPr>
          <w:rFonts w:asciiTheme="minorHAnsi" w:hAnsiTheme="minorHAnsi" w:cstheme="minorHAnsi"/>
          <w:color w:val="1F497D"/>
          <w:sz w:val="16"/>
          <w:szCs w:val="16"/>
        </w:rPr>
      </w:pPr>
      <w:r w:rsidRPr="004C19E9">
        <w:rPr>
          <w:rStyle w:val="Odkaznapoznmkupodiarou"/>
          <w:rFonts w:asciiTheme="minorHAnsi" w:hAnsiTheme="minorHAnsi" w:cstheme="minorHAnsi"/>
          <w:sz w:val="16"/>
          <w:szCs w:val="16"/>
          <w:lang w:val="x-none"/>
        </w:rPr>
        <w:footnoteRef/>
      </w:r>
      <w:r w:rsidRPr="004C19E9">
        <w:rPr>
          <w:rFonts w:asciiTheme="minorHAnsi" w:hAnsiTheme="minorHAnsi" w:cstheme="minorHAnsi"/>
          <w:sz w:val="16"/>
          <w:szCs w:val="16"/>
        </w:rPr>
        <w:t xml:space="preserve"> Alokačné kritérium stanovuje metodiku výpočtu stabilného percenta, ktorým budú refundovaní vybraní zamestnanci. Alokačné kritérium schvaľuje RO OP TP. Po zaslaní súhlasného stanoviska z RO OP TP je možné refundovať uvedených zamestnancov týmto schváleným percentom bez toho, aby bolo potrebné pri žiadosti o platbu preukazovať oprávnenosť denným výkazom práce. Alokačné kritérium sa predkladá v rámci ŽoP len raz po nadobudnutí jeho platnosti, v ďalších ŽoP už len v prípade jeho zmeny. </w:t>
      </w:r>
    </w:p>
  </w:footnote>
  <w:footnote w:id="20">
    <w:p w14:paraId="1D923308" w14:textId="0995F691"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Pracovný výkaz (príloha č. 1) slúži pre účely vykazovania oprávnených výdavkov. Povinnosti vykazovania činnosti práce vyplývajúce zo všeobecne záväzných právnych predpisov (napr. Zákonník práce), nie sú týmto dotknuté.</w:t>
      </w:r>
      <w:r>
        <w:rPr>
          <w:rFonts w:asciiTheme="minorHAnsi" w:hAnsiTheme="minorHAnsi" w:cstheme="minorHAnsi"/>
          <w:sz w:val="16"/>
          <w:szCs w:val="16"/>
          <w:lang w:val="sk-SK"/>
        </w:rPr>
        <w:t xml:space="preserve"> </w:t>
      </w:r>
    </w:p>
  </w:footnote>
  <w:footnote w:id="21">
    <w:p w14:paraId="3834F780" w14:textId="6884EA3F" w:rsidR="008A34AB" w:rsidRPr="004C19E9" w:rsidRDefault="008A34AB" w:rsidP="00752744">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Vreckové poskytnuté na základe zákona o cestovných náhradách je neoprávneným výdavkom, pretože naň nevzniká právny nárok.</w:t>
      </w:r>
    </w:p>
  </w:footnote>
  <w:footnote w:id="22">
    <w:p w14:paraId="4215BDD9" w14:textId="60540F16" w:rsidR="008A34AB" w:rsidRPr="004C19E9" w:rsidRDefault="008A34AB">
      <w:pPr>
        <w:pStyle w:val="Textpoznmkypodiarou"/>
        <w:rPr>
          <w:rFonts w:asciiTheme="minorHAnsi" w:hAnsiTheme="minorHAnsi" w:cstheme="minorHAnsi"/>
          <w:lang w:val="sk-SK"/>
        </w:rPr>
      </w:pPr>
      <w:r w:rsidRPr="004C19E9">
        <w:rPr>
          <w:rStyle w:val="Odkaznapoznmkupodiarou"/>
          <w:rFonts w:asciiTheme="minorHAnsi" w:hAnsiTheme="minorHAnsi" w:cstheme="minorHAnsi"/>
          <w:sz w:val="16"/>
        </w:rPr>
        <w:footnoteRef/>
      </w:r>
      <w:r w:rsidRPr="004C19E9">
        <w:rPr>
          <w:rFonts w:asciiTheme="minorHAnsi" w:hAnsiTheme="minorHAnsi" w:cstheme="minorHAnsi"/>
          <w:sz w:val="16"/>
        </w:rPr>
        <w:t xml:space="preserve"> </w:t>
      </w:r>
      <w:r w:rsidRPr="004C19E9">
        <w:rPr>
          <w:rFonts w:asciiTheme="minorHAnsi" w:hAnsiTheme="minorHAnsi" w:cstheme="minorHAnsi"/>
          <w:sz w:val="16"/>
          <w:lang w:val="sk-SK"/>
        </w:rPr>
        <w:t>Ak RO neusmerní inak.</w:t>
      </w:r>
    </w:p>
  </w:footnote>
  <w:footnote w:id="23">
    <w:p w14:paraId="5273163A" w14:textId="5AFC91FA"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prípade diaľničnej známky musí </w:t>
      </w:r>
      <w:r w:rsidRPr="004C19E9">
        <w:rPr>
          <w:rFonts w:asciiTheme="minorHAnsi" w:hAnsiTheme="minorHAnsi" w:cstheme="minorHAnsi"/>
          <w:sz w:val="16"/>
          <w:szCs w:val="16"/>
          <w:lang w:val="sk-SK"/>
        </w:rPr>
        <w:t>P</w:t>
      </w:r>
      <w:r w:rsidRPr="004C19E9">
        <w:rPr>
          <w:rFonts w:asciiTheme="minorHAnsi" w:hAnsiTheme="minorHAnsi" w:cstheme="minorHAnsi"/>
          <w:sz w:val="16"/>
          <w:szCs w:val="16"/>
        </w:rPr>
        <w:t>rijímateľ preukázať, že motorové vozidlo bolo počas celej pracovnej cesty využívané výlučne pre účely projektu a diaľničná známka bola nevyhnutná.</w:t>
      </w:r>
    </w:p>
  </w:footnote>
  <w:footnote w:id="24">
    <w:p w14:paraId="2428828B" w14:textId="7F448D61" w:rsidR="008A34AB" w:rsidRPr="004C19E9" w:rsidRDefault="008A34AB"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Uvedené doklady tvoria prílohu cestovného príkazu iba v prípade, že si ich Prijímateľ nárokuje na preplatenie v rámci vyúčtovania pracovnej cesty.</w:t>
      </w:r>
    </w:p>
  </w:footnote>
  <w:footnote w:id="25">
    <w:p w14:paraId="52FCBAC1" w14:textId="48182FA8" w:rsidR="008A34AB" w:rsidRPr="004C19E9" w:rsidRDefault="008A34AB" w:rsidP="000D6C8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 o tom uvedenie informáciu v ŽoP</w:t>
      </w:r>
      <w:r w:rsidRPr="004C19E9">
        <w:rPr>
          <w:rFonts w:asciiTheme="minorHAnsi" w:hAnsiTheme="minorHAnsi" w:cstheme="minorHAnsi"/>
          <w:sz w:val="16"/>
          <w:szCs w:val="16"/>
          <w:lang w:val="sk-SK"/>
        </w:rPr>
        <w:t xml:space="preserve">.  </w:t>
      </w:r>
    </w:p>
  </w:footnote>
  <w:footnote w:id="26">
    <w:p w14:paraId="7EB25E6D" w14:textId="77777777" w:rsidR="008A34AB" w:rsidRPr="004C19E9" w:rsidRDefault="008A34AB" w:rsidP="007C1DC0">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Netýka sa čiastkových zákaziek zadávaných na základe rámcovej dohody alebo s využitím dynamického nákupného systému. </w:t>
      </w:r>
    </w:p>
  </w:footnote>
  <w:footnote w:id="27">
    <w:p w14:paraId="16867F44" w14:textId="1141A4BA"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p>
  </w:footnote>
  <w:footnote w:id="28">
    <w:p w14:paraId="3536CCC3" w14:textId="7F438872" w:rsidR="008A34AB" w:rsidRPr="004C19E9" w:rsidRDefault="008A34AB" w:rsidP="00F5300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4C19E9">
        <w:rPr>
          <w:rFonts w:asciiTheme="minorHAnsi" w:hAnsiTheme="minorHAnsi" w:cstheme="minorHAnsi"/>
          <w:sz w:val="16"/>
          <w:szCs w:val="16"/>
          <w:lang w:val="sk-SK"/>
        </w:rPr>
        <w:t xml:space="preserve">.  </w:t>
      </w:r>
    </w:p>
  </w:footnote>
  <w:footnote w:id="29">
    <w:p w14:paraId="43025FF6" w14:textId="41EC7258"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Výtlačky článkov v prípade inzercie, nie je potrebné predkladať s ŽoP, postačuje ich predloženie v rámci finančnej kontroly na mieste. </w:t>
      </w:r>
    </w:p>
  </w:footnote>
  <w:footnote w:id="30">
    <w:p w14:paraId="2AD8C846" w14:textId="3FAC2096" w:rsidR="008A34AB" w:rsidRPr="004C19E9" w:rsidRDefault="008A34AB" w:rsidP="00F5300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4C19E9">
        <w:rPr>
          <w:rFonts w:asciiTheme="minorHAnsi" w:hAnsiTheme="minorHAnsi" w:cstheme="minorHAnsi"/>
          <w:sz w:val="16"/>
          <w:szCs w:val="16"/>
          <w:lang w:val="sk-SK"/>
        </w:rPr>
        <w:t xml:space="preserve">.  </w:t>
      </w:r>
    </w:p>
  </w:footnote>
  <w:footnote w:id="31">
    <w:p w14:paraId="49B0F65B" w14:textId="4BB44379"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p>
  </w:footnote>
  <w:footnote w:id="32">
    <w:p w14:paraId="05CF6FA9" w14:textId="4BD41A28" w:rsidR="008A34AB" w:rsidRPr="004C19E9" w:rsidRDefault="008A34AB" w:rsidP="00A9301A">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BC2A08">
        <w:rPr>
          <w:rFonts w:asciiTheme="minorHAnsi" w:hAnsiTheme="minorHAnsi" w:cstheme="minorHAnsi"/>
          <w:sz w:val="16"/>
          <w:szCs w:val="16"/>
          <w:lang w:val="sk-SK"/>
        </w:rPr>
        <w:t xml:space="preserve">. </w:t>
      </w:r>
    </w:p>
  </w:footnote>
  <w:footnote w:id="33">
    <w:p w14:paraId="01FB60B1" w14:textId="77777777" w:rsidR="008A34AB" w:rsidRPr="004C19E9" w:rsidRDefault="008A34AB" w:rsidP="00A9301A">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Netýka sa čiastkových zákaziek zadávaných na základe rámcovej dohody alebo s využitím dynamického nákupného systému. </w:t>
      </w:r>
    </w:p>
  </w:footnote>
  <w:footnote w:id="34">
    <w:p w14:paraId="59EF43BD" w14:textId="466FD125" w:rsidR="008A34AB" w:rsidRPr="004C19E9" w:rsidRDefault="008A34AB" w:rsidP="00F5300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BC2A08">
        <w:rPr>
          <w:rFonts w:asciiTheme="minorHAnsi" w:hAnsiTheme="minorHAnsi" w:cstheme="minorHAnsi"/>
          <w:sz w:val="16"/>
          <w:szCs w:val="16"/>
          <w:lang w:val="sk-SK"/>
        </w:rPr>
        <w:t xml:space="preserve">. </w:t>
      </w:r>
    </w:p>
  </w:footnote>
  <w:footnote w:id="35">
    <w:p w14:paraId="11E4D8C0" w14:textId="4E9013B8"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p>
  </w:footnote>
  <w:footnote w:id="36">
    <w:p w14:paraId="58F166DA" w14:textId="2B297FD2" w:rsidR="008A34AB" w:rsidRPr="004C19E9" w:rsidRDefault="008A34AB">
      <w:pPr>
        <w:pStyle w:val="Textpoznmkypodiarou"/>
        <w:rPr>
          <w:lang w:val="sk-SK"/>
        </w:rPr>
      </w:pPr>
      <w:r>
        <w:rPr>
          <w:rStyle w:val="Odkaznapoznmkupodiarou"/>
        </w:rPr>
        <w:footnoteRef/>
      </w:r>
      <w:r>
        <w:t xml:space="preserve"> </w:t>
      </w:r>
      <w:r w:rsidRPr="005272E8">
        <w:rPr>
          <w:rFonts w:asciiTheme="minorHAnsi" w:hAnsiTheme="minorHAnsi" w:cstheme="minorHAnsi"/>
          <w:sz w:val="16"/>
          <w:szCs w:val="16"/>
          <w:lang w:val="sk-SK"/>
        </w:rPr>
        <w:t>Najmä kniha jázd (relevantné strany knihy jázd), žiadanka na prepravu, kópia technického preukazu/certifikát z úradného merania spotreby paliva motorových vozidiel.</w:t>
      </w:r>
    </w:p>
  </w:footnote>
  <w:footnote w:id="37">
    <w:p w14:paraId="48D799AA" w14:textId="00B1CBB1" w:rsidR="008A34AB" w:rsidRPr="004C19E9" w:rsidRDefault="008A34AB"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 prípade, že cestovné príkazy si Prijímateľ nárokuje na preplatenie v </w:t>
      </w:r>
      <w:r w:rsidRPr="004C19E9">
        <w:rPr>
          <w:rFonts w:asciiTheme="minorHAnsi" w:hAnsiTheme="minorHAnsi" w:cstheme="minorHAnsi"/>
          <w:sz w:val="16"/>
          <w:szCs w:val="16"/>
        </w:rPr>
        <w:t>rámci</w:t>
      </w:r>
      <w:r w:rsidRPr="004C19E9">
        <w:rPr>
          <w:rFonts w:asciiTheme="minorHAnsi" w:hAnsiTheme="minorHAnsi" w:cstheme="minorHAnsi"/>
          <w:sz w:val="16"/>
          <w:szCs w:val="16"/>
          <w:lang w:val="sk-SK"/>
        </w:rPr>
        <w:t xml:space="preserve"> iného projektu (nie v rámci projektu, v ktorom si nárokuje nákup PHM pre služobné motorové vozidlá) nie je potrebné predmetné cestovné príkazy uchovávať v rámci podpornej dokumentácie; v rámci projektu, v ktorom sa nárokuje nákup PHM je postačujúce predložiť prehľad cestovných príkazov, na ktoré sa nákup PHM vzťahuje</w:t>
      </w:r>
    </w:p>
  </w:footnote>
  <w:footnote w:id="38">
    <w:p w14:paraId="122EE9E0" w14:textId="3FDFF21C"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Bližšie postupy jednotlivých druhov financovania sú definované vo VZP Zmluvy o  NFP</w:t>
      </w:r>
      <w:r w:rsidRPr="004C19E9">
        <w:rPr>
          <w:rFonts w:asciiTheme="minorHAnsi" w:hAnsiTheme="minorHAnsi" w:cstheme="minorHAnsi"/>
          <w:sz w:val="16"/>
          <w:szCs w:val="16"/>
          <w:lang w:val="sk-SK"/>
        </w:rPr>
        <w:t>/Rozhodnutia o schválení</w:t>
      </w:r>
      <w:r w:rsidRPr="004C19E9">
        <w:rPr>
          <w:rFonts w:asciiTheme="minorHAnsi" w:hAnsiTheme="minorHAnsi" w:cstheme="minorHAnsi"/>
          <w:sz w:val="16"/>
          <w:szCs w:val="16"/>
        </w:rPr>
        <w:t xml:space="preserve"> a v platnom Systéme finančného riadenia </w:t>
      </w:r>
    </w:p>
  </w:footnote>
  <w:footnote w:id="39">
    <w:p w14:paraId="2CCEE50F" w14:textId="77777777" w:rsidR="008A34AB" w:rsidRPr="004C19E9" w:rsidRDefault="008A34AB" w:rsidP="00AC37CF">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Vo vzťahu ku konečnému termínu oprávnenosti výdavkov môže byť táto lehota primerane skrátená s ohľadom na povinnosť ukončenia realizácie projektu v súvislosti s ukončením operačného programu</w:t>
      </w:r>
    </w:p>
  </w:footnote>
  <w:footnote w:id="40">
    <w:p w14:paraId="7F41D1CF" w14:textId="77777777" w:rsidR="008A34AB" w:rsidRPr="004C19E9" w:rsidRDefault="008A34AB" w:rsidP="007063FE">
      <w:pPr>
        <w:pStyle w:val="Zkladntext3"/>
        <w:rPr>
          <w:rFonts w:asciiTheme="minorHAnsi" w:hAnsiTheme="minorHAnsi" w:cstheme="minorHAnsi"/>
          <w:vertAlign w:val="superscript"/>
        </w:rPr>
      </w:pPr>
      <w:r w:rsidRPr="004C19E9">
        <w:rPr>
          <w:rStyle w:val="Odkaznapoznmkupodiarou"/>
          <w:rFonts w:asciiTheme="minorHAnsi" w:hAnsiTheme="minorHAnsi" w:cstheme="minorHAnsi"/>
        </w:rPr>
        <w:footnoteRef/>
      </w:r>
      <w:r w:rsidRPr="004C19E9">
        <w:rPr>
          <w:rFonts w:asciiTheme="minorHAnsi" w:hAnsiTheme="minorHAnsi" w:cstheme="minorHAnsi"/>
        </w:rPr>
        <w:t xml:space="preserve"> Týmto nie je dotknutá možnosť správnych alebo súdnych orgánov potvrdiť, zmeniť  alebo zrušiť prvotné zistenie nezrovnalosti na základe ďalšieho vývoja konania.</w:t>
      </w:r>
      <w:r w:rsidRPr="004C19E9">
        <w:rPr>
          <w:rStyle w:val="Odkaznapoznmkupodiarou"/>
          <w:rFonts w:asciiTheme="minorHAnsi" w:hAnsiTheme="minorHAnsi" w:cstheme="minorHAnsi"/>
        </w:rPr>
        <w:t xml:space="preserve">    </w:t>
      </w:r>
    </w:p>
  </w:footnote>
  <w:footnote w:id="41">
    <w:p w14:paraId="28AFA429" w14:textId="5C2C2A07" w:rsidR="008A34AB" w:rsidRPr="004C19E9" w:rsidRDefault="008A34AB">
      <w:pPr>
        <w:pStyle w:val="Textpoznmkypodiarou"/>
        <w:rPr>
          <w:rFonts w:asciiTheme="minorHAnsi" w:eastAsia="Times New Roman"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eastAsia="Times New Roman" w:hAnsiTheme="minorHAnsi" w:cstheme="minorHAnsi"/>
          <w:sz w:val="16"/>
          <w:szCs w:val="16"/>
        </w:rPr>
        <w:t>Na vrátenie NFP alebo jeho časti sa uplatní 120-dňová lehota, ak čo i len deň pôvodnej 60-dňovej lehoty pripadne na obdobie krízovej situácie podľa § 56 ods. 1 Zákona o príspevku z EŠIF.</w:t>
      </w:r>
    </w:p>
  </w:footnote>
  <w:footnote w:id="42">
    <w:p w14:paraId="1B1B001E" w14:textId="77777777" w:rsidR="008A34AB" w:rsidRPr="004C19E9" w:rsidRDefault="008A34AB" w:rsidP="00602D56">
      <w:pPr>
        <w:autoSpaceDE w:val="0"/>
        <w:autoSpaceDN w:val="0"/>
        <w:adjustRightInd w:val="0"/>
        <w:spacing w:before="120"/>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Formulár žiadosti o vrátenie finančných prostriedkov spolu s pokynom k jeho vyplneniu je uvedený v Prílohe č. 6a a 6b platného Systému finančného riadenia.</w:t>
      </w:r>
    </w:p>
  </w:footnote>
  <w:footnote w:id="43">
    <w:p w14:paraId="75E03392" w14:textId="00580752"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Ministerstva financií SR).</w:t>
      </w:r>
    </w:p>
  </w:footnote>
  <w:footnote w:id="44">
    <w:p w14:paraId="35275C7B" w14:textId="77777777"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prípade, ak Prijímateľ predložil žiadosť o platbu typu priebežná alebo priebežná s príznakom záverečná.</w:t>
      </w:r>
    </w:p>
  </w:footnote>
  <w:footnote w:id="45">
    <w:p w14:paraId="421398A6" w14:textId="77777777"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Uvedené platí len v prípade poskytnutia NFP systémom zálohovej platby a/alebo predfinancovania, suma neprevyšujúca 40 EUR podľa § 33 ods. 2 zákona o príspevku EŠIF sa v tomto prípade neuplatňuje</w:t>
      </w:r>
    </w:p>
  </w:footnote>
  <w:footnote w:id="46">
    <w:p w14:paraId="04D3FA77" w14:textId="77777777"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tlačenej podobe do času plnej elektronizácie</w:t>
      </w:r>
    </w:p>
  </w:footnote>
  <w:footnote w:id="47">
    <w:p w14:paraId="533C58C2" w14:textId="77777777" w:rsidR="008A34AB" w:rsidRPr="004C19E9" w:rsidRDefault="008A34AB" w:rsidP="005575BA">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lang w:val="sk-SK"/>
        </w:rPr>
        <w:footnoteRef/>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Prijímateľ môže stručne popísať iné skutočnosti, ktoré považuje za dôležité uviesť a formulár MS mu ich neumožní uviesť vôbec alebo neumožní uviesť správne alebo v prípade, ak má RO OP TP pochybnosti pri preukazovaní skutočností vyplývajúcich z realizácie projektu.</w:t>
      </w:r>
    </w:p>
  </w:footnote>
  <w:footnote w:id="48">
    <w:p w14:paraId="4D25E6CA" w14:textId="77777777"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Merateľné ukazovatele projektu sú definované ako merateľné ukazovatele projektu s príznakom a merateľné ukazovatele projektu bez príznaku</w:t>
      </w:r>
    </w:p>
  </w:footnote>
  <w:footnote w:id="49">
    <w:p w14:paraId="4213A4D4" w14:textId="77777777" w:rsidR="008A34AB" w:rsidRPr="004C19E9" w:rsidRDefault="008A34AB" w:rsidP="00435FD7">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lang w:val="sk-SK"/>
        </w:rPr>
        <w:footnoteRef/>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Prijímateľ môže stručne popísať iné skutočnosti, ktoré považuje za dôležité uviesť a formulár MS mu ich neumožní uviesť vôbec alebo neumožní uviesť správne.</w:t>
      </w:r>
    </w:p>
  </w:footnote>
  <w:footnote w:id="50">
    <w:p w14:paraId="59E34FDF" w14:textId="77777777"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b/>
          <w:bCs/>
          <w:sz w:val="16"/>
          <w:szCs w:val="16"/>
        </w:rPr>
        <w:t>Okolnosť vylučujúca zodpovednosť</w:t>
      </w:r>
      <w:r w:rsidRPr="004C19E9">
        <w:rPr>
          <w:rFonts w:asciiTheme="minorHAnsi" w:hAnsiTheme="minorHAnsi" w:cstheme="minorHAnsi"/>
          <w:bCs/>
          <w:sz w:val="16"/>
          <w:szCs w:val="16"/>
        </w:rPr>
        <w:t xml:space="preserve"> alebo </w:t>
      </w:r>
      <w:r w:rsidRPr="004C19E9">
        <w:rPr>
          <w:rFonts w:asciiTheme="minorHAnsi" w:hAnsiTheme="minorHAnsi" w:cstheme="minorHAnsi"/>
          <w:b/>
          <w:bCs/>
          <w:sz w:val="16"/>
          <w:szCs w:val="16"/>
        </w:rPr>
        <w:t>OVZ</w:t>
      </w:r>
      <w:r w:rsidRPr="004C19E9">
        <w:rPr>
          <w:rFonts w:asciiTheme="minorHAnsi" w:hAnsiTheme="minorHAnsi" w:cstheme="minorHAnsi"/>
          <w:bCs/>
          <w:sz w:val="16"/>
          <w:szCs w:val="16"/>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p>
  </w:footnote>
  <w:footnote w:id="51">
    <w:p w14:paraId="007C0F02" w14:textId="4C1D79A7" w:rsidR="008A34AB" w:rsidRPr="004C19E9" w:rsidRDefault="008A34AB" w:rsidP="00AC37CF">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prípade aplikácie poskytovania preddavkových platieb ide najmä o kontrolu správneho účtovania v účtovníctve </w:t>
      </w:r>
      <w:r w:rsidRPr="004C19E9">
        <w:rPr>
          <w:rFonts w:asciiTheme="minorHAnsi" w:hAnsiTheme="minorHAnsi" w:cstheme="minorHAnsi"/>
          <w:sz w:val="16"/>
          <w:szCs w:val="16"/>
          <w:lang w:val="sk-SK"/>
        </w:rPr>
        <w:t>P</w:t>
      </w:r>
      <w:r w:rsidRPr="004C19E9">
        <w:rPr>
          <w:rFonts w:asciiTheme="minorHAnsi" w:hAnsiTheme="minorHAnsi" w:cstheme="minorHAnsi"/>
          <w:sz w:val="16"/>
          <w:szCs w:val="16"/>
        </w:rPr>
        <w:t>rijímateľa (t.j. zaúčtovanie poskytnutého preddavku,  prijatie faktúry, zúčtovanie rozdielu (preplatok/nedoplatok).</w:t>
      </w:r>
    </w:p>
  </w:footnote>
  <w:footnote w:id="52">
    <w:p w14:paraId="32586FE8" w14:textId="21D0E399" w:rsidR="008A34AB" w:rsidRPr="004C19E9" w:rsidRDefault="008A34AB" w:rsidP="00AC37CF">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Vrátane skutočného dodania tovarov, poskytnutia služieb alebo vykonania stavebných prác deklarovaných na faktúrach a iných relevantných dokladoch, ktoré predložil </w:t>
      </w:r>
      <w:r w:rsidRPr="004C19E9">
        <w:rPr>
          <w:rFonts w:asciiTheme="minorHAnsi" w:hAnsiTheme="minorHAnsi" w:cstheme="minorHAnsi"/>
          <w:sz w:val="16"/>
          <w:szCs w:val="16"/>
          <w:lang w:val="sk-SK"/>
        </w:rPr>
        <w:t>P</w:t>
      </w:r>
      <w:r w:rsidRPr="004C19E9">
        <w:rPr>
          <w:rFonts w:asciiTheme="minorHAnsi" w:hAnsiTheme="minorHAnsi" w:cstheme="minorHAnsi"/>
          <w:sz w:val="16"/>
          <w:szCs w:val="16"/>
        </w:rPr>
        <w:t>rijímateľ RO ako súčasť zúčtovania preddavkovej platby.</w:t>
      </w:r>
      <w:r w:rsidRPr="004C19E9">
        <w:rPr>
          <w:rFonts w:asciiTheme="minorHAnsi" w:hAnsiTheme="minorHAnsi" w:cstheme="minorHAnsi"/>
          <w:sz w:val="16"/>
          <w:szCs w:val="16"/>
          <w:lang w:val="sk-SK"/>
        </w:rPr>
        <w:t xml:space="preserve"> </w:t>
      </w:r>
    </w:p>
  </w:footnote>
  <w:footnote w:id="53">
    <w:p w14:paraId="71F2695F" w14:textId="7BDC26D6"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Za dôvody hodné osobitného zreteľa sú považované prípady, kedy pokračovanie kontroly neplní svoj účel a je potrebné skončiť finančnú kontrolu inak ako zaslaním správy. Takýmito prípadmi sa rozumie napríklad zánik povinnej osoby alebo iná prekážka, ktorá znemožňuje výkon finančnej kontroly, napr. ak povinná osoba vzala späť dokumentáciu predloženú k výkonu administratívnej finančnej kontroly. Nejedná sa o prípady, ak prijímateľ neposkytne potrebnú súčinnosť RO pri výkone administratívnej finančnej kontroly, alebo ak prijímateľ marí alebo sťažuje RO výkon a riadny priebeh administratívnej finančnej kontroly, napr. ak prijímateľ odmietne predložiť dokumentáciu v nadväznosti na žiadosť RO alebo ak prijímateľ neumožní RO vstup do objektu a pod.</w:t>
      </w:r>
    </w:p>
  </w:footnote>
  <w:footnote w:id="54">
    <w:p w14:paraId="05C9E942" w14:textId="77777777" w:rsidR="008A34AB" w:rsidRPr="004C19E9" w:rsidRDefault="008A34AB"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zmysle </w:t>
      </w:r>
      <w:r w:rsidRPr="004C19E9">
        <w:rPr>
          <w:rFonts w:asciiTheme="minorHAnsi" w:hAnsiTheme="minorHAnsi" w:cstheme="minorHAnsi"/>
          <w:i/>
          <w:sz w:val="16"/>
          <w:szCs w:val="16"/>
        </w:rPr>
        <w:t>Metodického pokynu CKO č. 5 k určovaniu finančných opráv, ktoré má riadiaci orgán uplatňovať pri nedodržaní pravidiel a postupov verejného obstarávania</w:t>
      </w:r>
    </w:p>
  </w:footnote>
  <w:footnote w:id="55">
    <w:p w14:paraId="7F368A10" w14:textId="77777777" w:rsidR="008A34AB" w:rsidRPr="004C19E9" w:rsidRDefault="008A34AB" w:rsidP="00D650AC">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zmysle </w:t>
      </w:r>
      <w:r w:rsidRPr="004C19E9">
        <w:rPr>
          <w:rFonts w:asciiTheme="minorHAnsi" w:hAnsiTheme="minorHAnsi" w:cstheme="minorHAnsi"/>
          <w:i/>
          <w:sz w:val="16"/>
          <w:szCs w:val="16"/>
        </w:rPr>
        <w:t>Metodického pokynu CKO č. 5 k určovaniu finančných opráv, ktoré má riadiaci orgán uplatňovať pri nedodržaní pravidiel a postupov verejného obstarávania</w:t>
      </w:r>
    </w:p>
  </w:footnote>
  <w:footnote w:id="56">
    <w:p w14:paraId="2E063D04" w14:textId="77777777" w:rsidR="008A34AB" w:rsidRPr="004C19E9" w:rsidRDefault="008A34AB" w:rsidP="00EA68D0">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lang w:val="sk-SK"/>
        </w:rPr>
        <w:footnoteRef/>
      </w:r>
      <w:r w:rsidRPr="004C19E9">
        <w:rPr>
          <w:rFonts w:asciiTheme="minorHAnsi" w:hAnsiTheme="minorHAnsi" w:cstheme="minorHAnsi"/>
          <w:sz w:val="16"/>
          <w:szCs w:val="16"/>
          <w:lang w:val="sk-SK"/>
        </w:rPr>
        <w:t xml:space="preserve"> Napĺňanie ukazovateľov nad 100% plánovej hodnoty sa pri výpočte percenta krátenia NFP neberie do úvahy.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273C2" w14:textId="77777777" w:rsidR="00F57BEC" w:rsidRDefault="00F57BE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8AC40" w14:textId="77777777" w:rsidR="008A34AB" w:rsidRDefault="008A34AB">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C013C" w14:textId="2F962BE4" w:rsidR="008A34AB" w:rsidRDefault="008A34AB" w:rsidP="00EC178D">
    <w:pPr>
      <w:pStyle w:val="Hlavika"/>
    </w:pPr>
  </w:p>
  <w:p w14:paraId="3D5846D8" w14:textId="77777777" w:rsidR="008A34AB" w:rsidRDefault="008A34A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2C85852"/>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2" w15:restartNumberingAfterBreak="0">
    <w:nsid w:val="00421AB6"/>
    <w:multiLevelType w:val="hybridMultilevel"/>
    <w:tmpl w:val="81B6ABBE"/>
    <w:lvl w:ilvl="0" w:tplc="17D48750">
      <w:start w:val="1"/>
      <w:numFmt w:val="low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028F47B1"/>
    <w:multiLevelType w:val="hybridMultilevel"/>
    <w:tmpl w:val="9896395A"/>
    <w:lvl w:ilvl="0" w:tplc="A9F22300">
      <w:start w:val="1"/>
      <w:numFmt w:val="decimal"/>
      <w:lvlText w:val="%1."/>
      <w:lvlJc w:val="left"/>
      <w:pPr>
        <w:ind w:left="720" w:hanging="360"/>
      </w:pPr>
      <w:rPr>
        <w:rFonts w:ascii="Calibri" w:hAnsi="Calibri" w:hint="default"/>
        <w:color w:val="auto"/>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2A81CCC"/>
    <w:multiLevelType w:val="hybridMultilevel"/>
    <w:tmpl w:val="D3D650CC"/>
    <w:lvl w:ilvl="0" w:tplc="041B0017">
      <w:start w:val="1"/>
      <w:numFmt w:val="lowerLetter"/>
      <w:lvlText w:val="%1)"/>
      <w:lvlJc w:val="left"/>
      <w:pPr>
        <w:ind w:left="72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02EF45A7"/>
    <w:multiLevelType w:val="hybridMultilevel"/>
    <w:tmpl w:val="8F5A01B4"/>
    <w:lvl w:ilvl="0" w:tplc="3B185040">
      <w:start w:val="1"/>
      <w:numFmt w:val="bullet"/>
      <w:lvlText w:val=""/>
      <w:lvlJc w:val="left"/>
      <w:pPr>
        <w:ind w:left="794" w:hanging="284"/>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6" w15:restartNumberingAfterBreak="0">
    <w:nsid w:val="05B17AD1"/>
    <w:multiLevelType w:val="hybridMultilevel"/>
    <w:tmpl w:val="9F46C5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6133BEF"/>
    <w:multiLevelType w:val="hybridMultilevel"/>
    <w:tmpl w:val="679AF624"/>
    <w:lvl w:ilvl="0" w:tplc="3440D2BE">
      <w:start w:val="1"/>
      <w:numFmt w:val="lowerLetter"/>
      <w:lvlText w:val="%1)"/>
      <w:lvlJc w:val="left"/>
      <w:pPr>
        <w:ind w:left="794" w:hanging="284"/>
      </w:pPr>
      <w:rPr>
        <w:rFonts w:hint="default"/>
      </w:rPr>
    </w:lvl>
    <w:lvl w:ilvl="1" w:tplc="041B0019" w:tentative="1">
      <w:start w:val="1"/>
      <w:numFmt w:val="lowerLetter"/>
      <w:lvlText w:val="%2."/>
      <w:lvlJc w:val="left"/>
      <w:pPr>
        <w:ind w:left="590" w:hanging="360"/>
      </w:pPr>
    </w:lvl>
    <w:lvl w:ilvl="2" w:tplc="041B001B" w:tentative="1">
      <w:start w:val="1"/>
      <w:numFmt w:val="lowerRoman"/>
      <w:lvlText w:val="%3."/>
      <w:lvlJc w:val="right"/>
      <w:pPr>
        <w:ind w:left="1310" w:hanging="180"/>
      </w:pPr>
    </w:lvl>
    <w:lvl w:ilvl="3" w:tplc="041B000F" w:tentative="1">
      <w:start w:val="1"/>
      <w:numFmt w:val="decimal"/>
      <w:lvlText w:val="%4."/>
      <w:lvlJc w:val="left"/>
      <w:pPr>
        <w:ind w:left="2030" w:hanging="360"/>
      </w:pPr>
    </w:lvl>
    <w:lvl w:ilvl="4" w:tplc="041B0019" w:tentative="1">
      <w:start w:val="1"/>
      <w:numFmt w:val="lowerLetter"/>
      <w:lvlText w:val="%5."/>
      <w:lvlJc w:val="left"/>
      <w:pPr>
        <w:ind w:left="2750" w:hanging="360"/>
      </w:pPr>
    </w:lvl>
    <w:lvl w:ilvl="5" w:tplc="041B001B" w:tentative="1">
      <w:start w:val="1"/>
      <w:numFmt w:val="lowerRoman"/>
      <w:lvlText w:val="%6."/>
      <w:lvlJc w:val="right"/>
      <w:pPr>
        <w:ind w:left="3470" w:hanging="180"/>
      </w:pPr>
    </w:lvl>
    <w:lvl w:ilvl="6" w:tplc="041B000F" w:tentative="1">
      <w:start w:val="1"/>
      <w:numFmt w:val="decimal"/>
      <w:lvlText w:val="%7."/>
      <w:lvlJc w:val="left"/>
      <w:pPr>
        <w:ind w:left="4190" w:hanging="360"/>
      </w:pPr>
    </w:lvl>
    <w:lvl w:ilvl="7" w:tplc="041B0019" w:tentative="1">
      <w:start w:val="1"/>
      <w:numFmt w:val="lowerLetter"/>
      <w:lvlText w:val="%8."/>
      <w:lvlJc w:val="left"/>
      <w:pPr>
        <w:ind w:left="4910" w:hanging="360"/>
      </w:pPr>
    </w:lvl>
    <w:lvl w:ilvl="8" w:tplc="041B001B" w:tentative="1">
      <w:start w:val="1"/>
      <w:numFmt w:val="lowerRoman"/>
      <w:lvlText w:val="%9."/>
      <w:lvlJc w:val="right"/>
      <w:pPr>
        <w:ind w:left="5630" w:hanging="180"/>
      </w:pPr>
    </w:lvl>
  </w:abstractNum>
  <w:abstractNum w:abstractNumId="8" w15:restartNumberingAfterBreak="0">
    <w:nsid w:val="06372974"/>
    <w:multiLevelType w:val="hybridMultilevel"/>
    <w:tmpl w:val="4948CEA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065773F8"/>
    <w:multiLevelType w:val="hybridMultilevel"/>
    <w:tmpl w:val="978A364C"/>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692358F"/>
    <w:multiLevelType w:val="multilevel"/>
    <w:tmpl w:val="041B001D"/>
    <w:styleLink w:val="tl3"/>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12" w15:restartNumberingAfterBreak="0">
    <w:nsid w:val="08AF4169"/>
    <w:multiLevelType w:val="hybridMultilevel"/>
    <w:tmpl w:val="5C70C534"/>
    <w:lvl w:ilvl="0" w:tplc="874A889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3" w15:restartNumberingAfterBreak="0">
    <w:nsid w:val="08F675C7"/>
    <w:multiLevelType w:val="hybridMultilevel"/>
    <w:tmpl w:val="AC583DFE"/>
    <w:lvl w:ilvl="0" w:tplc="BD18C33E">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0A1D2C75"/>
    <w:multiLevelType w:val="multilevel"/>
    <w:tmpl w:val="A2B8FC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BB844B0"/>
    <w:multiLevelType w:val="hybridMultilevel"/>
    <w:tmpl w:val="C4EE7EC2"/>
    <w:lvl w:ilvl="0" w:tplc="041B0005">
      <w:start w:val="1"/>
      <w:numFmt w:val="bullet"/>
      <w:lvlText w:val=""/>
      <w:lvlJc w:val="left"/>
      <w:pPr>
        <w:ind w:left="1070" w:hanging="360"/>
      </w:pPr>
      <w:rPr>
        <w:rFonts w:ascii="Wingdings" w:hAnsi="Wingdings" w:hint="default"/>
      </w:rPr>
    </w:lvl>
    <w:lvl w:ilvl="1" w:tplc="041B0003">
      <w:start w:val="1"/>
      <w:numFmt w:val="bullet"/>
      <w:lvlText w:val="o"/>
      <w:lvlJc w:val="left"/>
      <w:pPr>
        <w:ind w:left="1790" w:hanging="360"/>
      </w:pPr>
      <w:rPr>
        <w:rFonts w:ascii="Courier New" w:hAnsi="Courier New" w:hint="default"/>
      </w:rPr>
    </w:lvl>
    <w:lvl w:ilvl="2" w:tplc="041B0005">
      <w:start w:val="1"/>
      <w:numFmt w:val="bullet"/>
      <w:lvlText w:val=""/>
      <w:lvlJc w:val="left"/>
      <w:pPr>
        <w:ind w:left="2510" w:hanging="360"/>
      </w:pPr>
      <w:rPr>
        <w:rFonts w:ascii="Wingdings" w:hAnsi="Wingdings" w:hint="default"/>
      </w:rPr>
    </w:lvl>
    <w:lvl w:ilvl="3" w:tplc="041B0001">
      <w:start w:val="1"/>
      <w:numFmt w:val="bullet"/>
      <w:lvlText w:val=""/>
      <w:lvlJc w:val="left"/>
      <w:pPr>
        <w:ind w:left="3230" w:hanging="360"/>
      </w:pPr>
      <w:rPr>
        <w:rFonts w:ascii="Symbol" w:hAnsi="Symbol" w:hint="default"/>
      </w:rPr>
    </w:lvl>
    <w:lvl w:ilvl="4" w:tplc="041B0003">
      <w:start w:val="1"/>
      <w:numFmt w:val="bullet"/>
      <w:lvlText w:val="o"/>
      <w:lvlJc w:val="left"/>
      <w:pPr>
        <w:ind w:left="3950" w:hanging="360"/>
      </w:pPr>
      <w:rPr>
        <w:rFonts w:ascii="Courier New" w:hAnsi="Courier New" w:hint="default"/>
      </w:rPr>
    </w:lvl>
    <w:lvl w:ilvl="5" w:tplc="041B0005">
      <w:start w:val="1"/>
      <w:numFmt w:val="bullet"/>
      <w:lvlText w:val=""/>
      <w:lvlJc w:val="left"/>
      <w:pPr>
        <w:ind w:left="4670" w:hanging="360"/>
      </w:pPr>
      <w:rPr>
        <w:rFonts w:ascii="Wingdings" w:hAnsi="Wingdings" w:hint="default"/>
      </w:rPr>
    </w:lvl>
    <w:lvl w:ilvl="6" w:tplc="041B0001">
      <w:start w:val="1"/>
      <w:numFmt w:val="bullet"/>
      <w:lvlText w:val=""/>
      <w:lvlJc w:val="left"/>
      <w:pPr>
        <w:ind w:left="5390" w:hanging="360"/>
      </w:pPr>
      <w:rPr>
        <w:rFonts w:ascii="Symbol" w:hAnsi="Symbol" w:hint="default"/>
      </w:rPr>
    </w:lvl>
    <w:lvl w:ilvl="7" w:tplc="041B0003">
      <w:start w:val="1"/>
      <w:numFmt w:val="bullet"/>
      <w:lvlText w:val="o"/>
      <w:lvlJc w:val="left"/>
      <w:pPr>
        <w:ind w:left="6110" w:hanging="360"/>
      </w:pPr>
      <w:rPr>
        <w:rFonts w:ascii="Courier New" w:hAnsi="Courier New" w:hint="default"/>
      </w:rPr>
    </w:lvl>
    <w:lvl w:ilvl="8" w:tplc="041B0005">
      <w:start w:val="1"/>
      <w:numFmt w:val="bullet"/>
      <w:lvlText w:val=""/>
      <w:lvlJc w:val="left"/>
      <w:pPr>
        <w:ind w:left="6830" w:hanging="360"/>
      </w:pPr>
      <w:rPr>
        <w:rFonts w:ascii="Wingdings" w:hAnsi="Wingdings" w:hint="default"/>
      </w:rPr>
    </w:lvl>
  </w:abstractNum>
  <w:abstractNum w:abstractNumId="16" w15:restartNumberingAfterBreak="0">
    <w:nsid w:val="0D0247E0"/>
    <w:multiLevelType w:val="hybridMultilevel"/>
    <w:tmpl w:val="3E5CCF54"/>
    <w:lvl w:ilvl="0" w:tplc="041B0005">
      <w:start w:val="1"/>
      <w:numFmt w:val="bullet"/>
      <w:lvlText w:val=""/>
      <w:lvlJc w:val="left"/>
      <w:pPr>
        <w:tabs>
          <w:tab w:val="num" w:pos="701"/>
        </w:tabs>
        <w:ind w:left="701" w:hanging="360"/>
      </w:pPr>
      <w:rPr>
        <w:rFonts w:ascii="Wingdings" w:hAnsi="Wingdings" w:hint="default"/>
        <w:color w:val="auto"/>
      </w:rPr>
    </w:lvl>
    <w:lvl w:ilvl="1" w:tplc="FFFFFFFF">
      <w:start w:val="1"/>
      <w:numFmt w:val="bullet"/>
      <w:lvlText w:val="o"/>
      <w:lvlJc w:val="left"/>
      <w:pPr>
        <w:ind w:left="1101" w:hanging="360"/>
      </w:pPr>
      <w:rPr>
        <w:rFonts w:ascii="Courier New" w:hAnsi="Courier New" w:hint="default"/>
      </w:rPr>
    </w:lvl>
    <w:lvl w:ilvl="2" w:tplc="FFFFFFFF">
      <w:start w:val="1"/>
      <w:numFmt w:val="bullet"/>
      <w:lvlText w:val=""/>
      <w:lvlJc w:val="left"/>
      <w:pPr>
        <w:ind w:left="1821" w:hanging="360"/>
      </w:pPr>
      <w:rPr>
        <w:rFonts w:ascii="Wingdings" w:hAnsi="Wingdings" w:hint="default"/>
      </w:rPr>
    </w:lvl>
    <w:lvl w:ilvl="3" w:tplc="FFFFFFFF">
      <w:start w:val="1"/>
      <w:numFmt w:val="bullet"/>
      <w:lvlText w:val=""/>
      <w:lvlJc w:val="left"/>
      <w:pPr>
        <w:ind w:left="2541" w:hanging="360"/>
      </w:pPr>
      <w:rPr>
        <w:rFonts w:ascii="Symbol" w:hAnsi="Symbol" w:hint="default"/>
      </w:rPr>
    </w:lvl>
    <w:lvl w:ilvl="4" w:tplc="FFFFFFFF">
      <w:start w:val="1"/>
      <w:numFmt w:val="bullet"/>
      <w:lvlText w:val="o"/>
      <w:lvlJc w:val="left"/>
      <w:pPr>
        <w:ind w:left="3261" w:hanging="360"/>
      </w:pPr>
      <w:rPr>
        <w:rFonts w:ascii="Courier New" w:hAnsi="Courier New" w:hint="default"/>
      </w:rPr>
    </w:lvl>
    <w:lvl w:ilvl="5" w:tplc="FFFFFFFF">
      <w:start w:val="1"/>
      <w:numFmt w:val="bullet"/>
      <w:lvlText w:val=""/>
      <w:lvlJc w:val="left"/>
      <w:pPr>
        <w:ind w:left="3981" w:hanging="360"/>
      </w:pPr>
      <w:rPr>
        <w:rFonts w:ascii="Wingdings" w:hAnsi="Wingdings" w:hint="default"/>
      </w:rPr>
    </w:lvl>
    <w:lvl w:ilvl="6" w:tplc="FFFFFFFF">
      <w:start w:val="1"/>
      <w:numFmt w:val="bullet"/>
      <w:lvlText w:val=""/>
      <w:lvlJc w:val="left"/>
      <w:pPr>
        <w:ind w:left="4701" w:hanging="360"/>
      </w:pPr>
      <w:rPr>
        <w:rFonts w:ascii="Symbol" w:hAnsi="Symbol" w:hint="default"/>
      </w:rPr>
    </w:lvl>
    <w:lvl w:ilvl="7" w:tplc="FFFFFFFF">
      <w:start w:val="1"/>
      <w:numFmt w:val="bullet"/>
      <w:lvlText w:val="o"/>
      <w:lvlJc w:val="left"/>
      <w:pPr>
        <w:ind w:left="5421" w:hanging="360"/>
      </w:pPr>
      <w:rPr>
        <w:rFonts w:ascii="Courier New" w:hAnsi="Courier New" w:hint="default"/>
      </w:rPr>
    </w:lvl>
    <w:lvl w:ilvl="8" w:tplc="FFFFFFFF">
      <w:start w:val="1"/>
      <w:numFmt w:val="bullet"/>
      <w:lvlText w:val=""/>
      <w:lvlJc w:val="left"/>
      <w:pPr>
        <w:ind w:left="6141" w:hanging="360"/>
      </w:pPr>
      <w:rPr>
        <w:rFonts w:ascii="Wingdings" w:hAnsi="Wingdings" w:hint="default"/>
      </w:rPr>
    </w:lvl>
  </w:abstractNum>
  <w:abstractNum w:abstractNumId="17" w15:restartNumberingAfterBreak="0">
    <w:nsid w:val="0D1C2050"/>
    <w:multiLevelType w:val="hybridMultilevel"/>
    <w:tmpl w:val="BC2458E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EF623B1"/>
    <w:multiLevelType w:val="hybridMultilevel"/>
    <w:tmpl w:val="FC444A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F712618"/>
    <w:multiLevelType w:val="hybridMultilevel"/>
    <w:tmpl w:val="1B3AC0B2"/>
    <w:lvl w:ilvl="0" w:tplc="00E6ED4A">
      <w:start w:val="1"/>
      <w:numFmt w:val="decimal"/>
      <w:lvlText w:val="%1."/>
      <w:lvlJc w:val="left"/>
      <w:pPr>
        <w:ind w:left="720" w:hanging="360"/>
      </w:pPr>
      <w:rPr>
        <w:rFonts w:ascii="Calibri" w:hAnsi="Calibri" w:hint="default"/>
        <w:b w:val="0"/>
        <w:i w:val="0"/>
        <w:color w:val="auto"/>
        <w:sz w:val="20"/>
        <w:szCs w:val="20"/>
      </w:rPr>
    </w:lvl>
    <w:lvl w:ilvl="1" w:tplc="031A33C2">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104F5B5B"/>
    <w:multiLevelType w:val="hybridMultilevel"/>
    <w:tmpl w:val="0B064F22"/>
    <w:lvl w:ilvl="0" w:tplc="80EA0968">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1CE2D52"/>
    <w:multiLevelType w:val="hybridMultilevel"/>
    <w:tmpl w:val="6DF0ED3E"/>
    <w:lvl w:ilvl="0" w:tplc="04090017">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22" w15:restartNumberingAfterBreak="0">
    <w:nsid w:val="1280632A"/>
    <w:multiLevelType w:val="hybridMultilevel"/>
    <w:tmpl w:val="CAA46C24"/>
    <w:lvl w:ilvl="0" w:tplc="041B0001">
      <w:start w:val="1"/>
      <w:numFmt w:val="bullet"/>
      <w:lvlText w:val=""/>
      <w:lvlJc w:val="left"/>
      <w:pPr>
        <w:ind w:left="720" w:hanging="360"/>
      </w:pPr>
      <w:rPr>
        <w:rFonts w:ascii="Symbol" w:hAnsi="Symbol" w:hint="default"/>
      </w:rPr>
    </w:lvl>
    <w:lvl w:ilvl="1" w:tplc="02024D18">
      <w:start w:val="1"/>
      <w:numFmt w:val="bullet"/>
      <w:pStyle w:val="PKodsek"/>
      <w:lvlText w:val="o"/>
      <w:lvlJc w:val="left"/>
      <w:pPr>
        <w:ind w:left="1440" w:hanging="360"/>
      </w:pPr>
      <w:rPr>
        <w:rFonts w:ascii="Courier New" w:hAnsi="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hint="default"/>
      </w:rPr>
    </w:lvl>
    <w:lvl w:ilvl="8" w:tplc="041B001B">
      <w:start w:val="1"/>
      <w:numFmt w:val="bullet"/>
      <w:lvlText w:val=""/>
      <w:lvlJc w:val="left"/>
      <w:pPr>
        <w:ind w:left="6480" w:hanging="360"/>
      </w:pPr>
      <w:rPr>
        <w:rFonts w:ascii="Wingdings" w:hAnsi="Wingdings" w:hint="default"/>
      </w:rPr>
    </w:lvl>
  </w:abstractNum>
  <w:abstractNum w:abstractNumId="23" w15:restartNumberingAfterBreak="0">
    <w:nsid w:val="12D771DF"/>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4524858"/>
    <w:multiLevelType w:val="hybridMultilevel"/>
    <w:tmpl w:val="1AF6C0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145C4C9A"/>
    <w:multiLevelType w:val="hybridMultilevel"/>
    <w:tmpl w:val="DC181EF2"/>
    <w:lvl w:ilvl="0" w:tplc="8A72C45A">
      <w:start w:val="1"/>
      <w:numFmt w:val="bullet"/>
      <w:lvlText w:val=""/>
      <w:lvlJc w:val="left"/>
      <w:pPr>
        <w:ind w:left="794" w:hanging="284"/>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26" w15:restartNumberingAfterBreak="0">
    <w:nsid w:val="148D0DE7"/>
    <w:multiLevelType w:val="hybridMultilevel"/>
    <w:tmpl w:val="0F408E46"/>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56D1AFD"/>
    <w:multiLevelType w:val="hybridMultilevel"/>
    <w:tmpl w:val="15C2354A"/>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28" w15:restartNumberingAfterBreak="0">
    <w:nsid w:val="16723694"/>
    <w:multiLevelType w:val="hybridMultilevel"/>
    <w:tmpl w:val="F0E8A704"/>
    <w:lvl w:ilvl="0" w:tplc="E2487858">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16F272F3"/>
    <w:multiLevelType w:val="hybridMultilevel"/>
    <w:tmpl w:val="2BCA4898"/>
    <w:lvl w:ilvl="0" w:tplc="21341AA2">
      <w:start w:val="1"/>
      <w:numFmt w:val="bullet"/>
      <w:lvlText w:val=""/>
      <w:lvlJc w:val="left"/>
      <w:pPr>
        <w:ind w:left="794" w:hanging="284"/>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0" w15:restartNumberingAfterBreak="0">
    <w:nsid w:val="17D90E88"/>
    <w:multiLevelType w:val="hybridMultilevel"/>
    <w:tmpl w:val="20AA9A16"/>
    <w:lvl w:ilvl="0" w:tplc="041B0015">
      <w:start w:val="1"/>
      <w:numFmt w:val="upperLetter"/>
      <w:lvlText w:val="%1."/>
      <w:lvlJc w:val="left"/>
      <w:pPr>
        <w:ind w:left="360" w:hanging="360"/>
      </w:p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31" w15:restartNumberingAfterBreak="0">
    <w:nsid w:val="18256959"/>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18482720"/>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18EB1B03"/>
    <w:multiLevelType w:val="hybridMultilevel"/>
    <w:tmpl w:val="2B84B4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4" w15:restartNumberingAfterBreak="0">
    <w:nsid w:val="19EE7D80"/>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1A903A57"/>
    <w:multiLevelType w:val="multilevel"/>
    <w:tmpl w:val="C11E2568"/>
    <w:lvl w:ilvl="0">
      <w:start w:val="1"/>
      <w:numFmt w:val="decimal"/>
      <w:lvlText w:val="%1."/>
      <w:lvlJc w:val="left"/>
      <w:pPr>
        <w:tabs>
          <w:tab w:val="num" w:pos="709"/>
        </w:tabs>
        <w:ind w:left="142"/>
      </w:pPr>
      <w:rPr>
        <w:rFonts w:cs="Times New Roman" w:hint="default"/>
      </w:rPr>
    </w:lvl>
    <w:lvl w:ilvl="1">
      <w:start w:val="1"/>
      <w:numFmt w:val="decimal"/>
      <w:pStyle w:val="PKNazov11"/>
      <w:lvlText w:val="%1.%2."/>
      <w:lvlJc w:val="left"/>
      <w:pPr>
        <w:tabs>
          <w:tab w:val="num" w:pos="862"/>
        </w:tabs>
        <w:ind w:left="574" w:hanging="432"/>
      </w:pPr>
      <w:rPr>
        <w:rFonts w:cs="Times New Roman" w:hint="default"/>
      </w:rPr>
    </w:lvl>
    <w:lvl w:ilvl="2">
      <w:start w:val="1"/>
      <w:numFmt w:val="decimal"/>
      <w:pStyle w:val="PKNazov111"/>
      <w:lvlText w:val="%1.%2.%3."/>
      <w:lvlJc w:val="left"/>
      <w:pPr>
        <w:tabs>
          <w:tab w:val="num" w:pos="2357"/>
        </w:tabs>
        <w:ind w:left="1781" w:hanging="504"/>
      </w:pPr>
      <w:rPr>
        <w:rFonts w:cs="Times New Roman" w:hint="default"/>
      </w:rPr>
    </w:lvl>
    <w:lvl w:ilvl="3">
      <w:start w:val="1"/>
      <w:numFmt w:val="decimal"/>
      <w:lvlText w:val="%1.%2.%3.%4."/>
      <w:lvlJc w:val="left"/>
      <w:pPr>
        <w:tabs>
          <w:tab w:val="num" w:pos="1981"/>
        </w:tabs>
        <w:ind w:left="1549" w:hanging="648"/>
      </w:pPr>
      <w:rPr>
        <w:rFonts w:cs="Times New Roman" w:hint="default"/>
      </w:rPr>
    </w:lvl>
    <w:lvl w:ilvl="4">
      <w:start w:val="1"/>
      <w:numFmt w:val="decimal"/>
      <w:lvlText w:val="%1.%2.%3.%4.%5."/>
      <w:lvlJc w:val="left"/>
      <w:pPr>
        <w:tabs>
          <w:tab w:val="num" w:pos="2701"/>
        </w:tabs>
        <w:ind w:left="2053" w:hanging="792"/>
      </w:pPr>
      <w:rPr>
        <w:rFonts w:cs="Times New Roman" w:hint="default"/>
      </w:rPr>
    </w:lvl>
    <w:lvl w:ilvl="5">
      <w:start w:val="1"/>
      <w:numFmt w:val="decimal"/>
      <w:lvlText w:val="%1.%2.%3.%4.%5.%6."/>
      <w:lvlJc w:val="left"/>
      <w:pPr>
        <w:tabs>
          <w:tab w:val="num" w:pos="3421"/>
        </w:tabs>
        <w:ind w:left="2557" w:hanging="936"/>
      </w:pPr>
      <w:rPr>
        <w:rFonts w:cs="Times New Roman" w:hint="default"/>
      </w:rPr>
    </w:lvl>
    <w:lvl w:ilvl="6">
      <w:start w:val="1"/>
      <w:numFmt w:val="decimal"/>
      <w:lvlText w:val="%1.%2.%3.%4.%5.%6.%7."/>
      <w:lvlJc w:val="left"/>
      <w:pPr>
        <w:tabs>
          <w:tab w:val="num" w:pos="4141"/>
        </w:tabs>
        <w:ind w:left="3061" w:hanging="1080"/>
      </w:pPr>
      <w:rPr>
        <w:rFonts w:cs="Times New Roman" w:hint="default"/>
      </w:rPr>
    </w:lvl>
    <w:lvl w:ilvl="7">
      <w:start w:val="1"/>
      <w:numFmt w:val="decimal"/>
      <w:lvlText w:val="%1.%2.%3.%4.%5.%6.%7.%8."/>
      <w:lvlJc w:val="left"/>
      <w:pPr>
        <w:tabs>
          <w:tab w:val="num" w:pos="4501"/>
        </w:tabs>
        <w:ind w:left="3565" w:hanging="1224"/>
      </w:pPr>
      <w:rPr>
        <w:rFonts w:cs="Times New Roman" w:hint="default"/>
      </w:rPr>
    </w:lvl>
    <w:lvl w:ilvl="8">
      <w:start w:val="1"/>
      <w:numFmt w:val="decimal"/>
      <w:lvlText w:val="%1.%2.%3.%4.%5.%6.%7.%8.%9."/>
      <w:lvlJc w:val="left"/>
      <w:pPr>
        <w:tabs>
          <w:tab w:val="num" w:pos="5221"/>
        </w:tabs>
        <w:ind w:left="4141" w:hanging="1440"/>
      </w:pPr>
      <w:rPr>
        <w:rFonts w:cs="Times New Roman" w:hint="default"/>
      </w:rPr>
    </w:lvl>
  </w:abstractNum>
  <w:abstractNum w:abstractNumId="37" w15:restartNumberingAfterBreak="0">
    <w:nsid w:val="1ABC54B7"/>
    <w:multiLevelType w:val="hybridMultilevel"/>
    <w:tmpl w:val="862A759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B427536"/>
    <w:multiLevelType w:val="hybridMultilevel"/>
    <w:tmpl w:val="B1DA8C76"/>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9" w15:restartNumberingAfterBreak="0">
    <w:nsid w:val="1BB5313C"/>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1D1C6700"/>
    <w:multiLevelType w:val="hybridMultilevel"/>
    <w:tmpl w:val="9FE2106A"/>
    <w:lvl w:ilvl="0" w:tplc="E8743D7E">
      <w:start w:val="1"/>
      <w:numFmt w:val="lowerLetter"/>
      <w:lvlText w:val="%1)"/>
      <w:lvlJc w:val="left"/>
      <w:pPr>
        <w:ind w:left="794" w:hanging="284"/>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1" w15:restartNumberingAfterBreak="0">
    <w:nsid w:val="1F5C3755"/>
    <w:multiLevelType w:val="hybridMultilevel"/>
    <w:tmpl w:val="BE2AF130"/>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2" w15:restartNumberingAfterBreak="0">
    <w:nsid w:val="1F6E03BE"/>
    <w:multiLevelType w:val="hybridMultilevel"/>
    <w:tmpl w:val="A014C94A"/>
    <w:lvl w:ilvl="0" w:tplc="041B0001">
      <w:start w:val="1"/>
      <w:numFmt w:val="bullet"/>
      <w:lvlText w:val=""/>
      <w:lvlJc w:val="left"/>
      <w:pPr>
        <w:ind w:left="720" w:hanging="360"/>
      </w:pPr>
      <w:rPr>
        <w:rFonts w:ascii="Symbol" w:hAnsi="Symbol" w:hint="default"/>
        <w:b w:val="0"/>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3" w15:restartNumberingAfterBreak="0">
    <w:nsid w:val="20261C1E"/>
    <w:multiLevelType w:val="hybridMultilevel"/>
    <w:tmpl w:val="8FB831EC"/>
    <w:lvl w:ilvl="0" w:tplc="B04CEEF8">
      <w:start w:val="1"/>
      <w:numFmt w:val="decimal"/>
      <w:pStyle w:val="pkooo"/>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12E19B6"/>
    <w:multiLevelType w:val="hybridMultilevel"/>
    <w:tmpl w:val="0442C5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2171158E"/>
    <w:multiLevelType w:val="hybridMultilevel"/>
    <w:tmpl w:val="66FC3F8A"/>
    <w:lvl w:ilvl="0" w:tplc="029A2AEE">
      <w:start w:val="1"/>
      <w:numFmt w:val="decimal"/>
      <w:lvlText w:val="%1."/>
      <w:lvlJc w:val="left"/>
      <w:pPr>
        <w:ind w:left="450" w:hanging="360"/>
      </w:pPr>
      <w:rPr>
        <w:b w:val="0"/>
        <w:strike w:val="0"/>
        <w:color w:val="auto"/>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21951A2F"/>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47" w15:restartNumberingAfterBreak="0">
    <w:nsid w:val="24806E73"/>
    <w:multiLevelType w:val="hybridMultilevel"/>
    <w:tmpl w:val="EB8A8F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27A10030"/>
    <w:multiLevelType w:val="hybridMultilevel"/>
    <w:tmpl w:val="C4208C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283A694A"/>
    <w:multiLevelType w:val="hybridMultilevel"/>
    <w:tmpl w:val="3B802898"/>
    <w:lvl w:ilvl="0" w:tplc="6428EA58">
      <w:start w:val="1"/>
      <w:numFmt w:val="decimal"/>
      <w:lvlText w:val="%1."/>
      <w:lvlJc w:val="left"/>
      <w:pPr>
        <w:ind w:left="720" w:hanging="360"/>
      </w:pPr>
      <w:rPr>
        <w:rFonts w:ascii="Calibri" w:hAnsi="Calibri" w:hint="default"/>
        <w:b w:val="0"/>
        <w:sz w:val="20"/>
        <w:szCs w:val="20"/>
      </w:rPr>
    </w:lvl>
    <w:lvl w:ilvl="1" w:tplc="80EA0968">
      <w:start w:val="1"/>
      <w:numFmt w:val="lowerLetter"/>
      <w:lvlText w:val="%2)"/>
      <w:lvlJc w:val="left"/>
      <w:pPr>
        <w:ind w:left="794" w:hanging="284"/>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284A4F7C"/>
    <w:multiLevelType w:val="hybridMultilevel"/>
    <w:tmpl w:val="54FE0228"/>
    <w:lvl w:ilvl="0" w:tplc="041B0001">
      <w:start w:val="1"/>
      <w:numFmt w:val="bullet"/>
      <w:lvlText w:val=""/>
      <w:lvlJc w:val="left"/>
      <w:pPr>
        <w:ind w:left="794" w:hanging="284"/>
      </w:pPr>
      <w:rPr>
        <w:rFonts w:ascii="Symbol" w:hAnsi="Symbol" w:hint="default"/>
        <w:color w:val="auto"/>
      </w:rPr>
    </w:lvl>
    <w:lvl w:ilvl="1" w:tplc="041B0001">
      <w:start w:val="1"/>
      <w:numFmt w:val="bullet"/>
      <w:lvlText w:val=""/>
      <w:lvlJc w:val="left"/>
      <w:pPr>
        <w:ind w:left="1800" w:hanging="360"/>
      </w:pPr>
      <w:rPr>
        <w:rFonts w:ascii="Symbol" w:hAnsi="Symbol"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1" w15:restartNumberingAfterBreak="0">
    <w:nsid w:val="293F11F6"/>
    <w:multiLevelType w:val="hybridMultilevel"/>
    <w:tmpl w:val="6BF0538A"/>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2" w15:restartNumberingAfterBreak="0">
    <w:nsid w:val="29820A99"/>
    <w:multiLevelType w:val="hybridMultilevel"/>
    <w:tmpl w:val="935A78BC"/>
    <w:lvl w:ilvl="0" w:tplc="A1827800">
      <w:start w:val="2"/>
      <w:numFmt w:val="bullet"/>
      <w:lvlText w:val="-"/>
      <w:lvlJc w:val="left"/>
      <w:pPr>
        <w:ind w:left="1068" w:hanging="360"/>
      </w:pPr>
      <w:rPr>
        <w:rFonts w:ascii="Calibri" w:eastAsiaTheme="minorHAnsi" w:hAnsi="Calibr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3" w15:restartNumberingAfterBreak="0">
    <w:nsid w:val="29A67377"/>
    <w:multiLevelType w:val="hybridMultilevel"/>
    <w:tmpl w:val="B66A9344"/>
    <w:lvl w:ilvl="0" w:tplc="041B0001">
      <w:start w:val="1"/>
      <w:numFmt w:val="bullet"/>
      <w:lvlText w:val=""/>
      <w:lvlJc w:val="left"/>
      <w:pPr>
        <w:ind w:left="1770" w:hanging="360"/>
      </w:pPr>
      <w:rPr>
        <w:rFonts w:ascii="Symbol" w:hAnsi="Symbo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54" w15:restartNumberingAfterBreak="0">
    <w:nsid w:val="29BC40BF"/>
    <w:multiLevelType w:val="hybridMultilevel"/>
    <w:tmpl w:val="ADCE4A88"/>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5" w15:restartNumberingAfterBreak="0">
    <w:nsid w:val="2AB22E88"/>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2BBB63EC"/>
    <w:multiLevelType w:val="hybridMultilevel"/>
    <w:tmpl w:val="CFE40BDC"/>
    <w:lvl w:ilvl="0" w:tplc="041B0017">
      <w:start w:val="1"/>
      <w:numFmt w:val="lowerLetter"/>
      <w:lvlText w:val="%1)"/>
      <w:lvlJc w:val="left"/>
      <w:pPr>
        <w:ind w:left="720" w:hanging="360"/>
      </w:pPr>
      <w:rPr>
        <w:rFonts w:cs="Times New Roman"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2C3700AD"/>
    <w:multiLevelType w:val="hybridMultilevel"/>
    <w:tmpl w:val="41C8F74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8" w15:restartNumberingAfterBreak="0">
    <w:nsid w:val="2C7E1C29"/>
    <w:multiLevelType w:val="hybridMultilevel"/>
    <w:tmpl w:val="D442A674"/>
    <w:lvl w:ilvl="0" w:tplc="32380770">
      <w:start w:val="3"/>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9" w15:restartNumberingAfterBreak="0">
    <w:nsid w:val="2CD34352"/>
    <w:multiLevelType w:val="multilevel"/>
    <w:tmpl w:val="D4F0B89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o"/>
      <w:lvlJc w:val="left"/>
      <w:pPr>
        <w:ind w:left="2160" w:hanging="360"/>
      </w:pPr>
      <w:rPr>
        <w:rFonts w:ascii="Courier New" w:hAnsi="Courier New"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0" w15:restartNumberingAfterBreak="0">
    <w:nsid w:val="2CE33A4F"/>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2D7E68DB"/>
    <w:multiLevelType w:val="hybridMultilevel"/>
    <w:tmpl w:val="B8122DCA"/>
    <w:lvl w:ilvl="0" w:tplc="2556E0B2">
      <w:start w:val="1"/>
      <w:numFmt w:val="lowerLetter"/>
      <w:lvlText w:val="%1)"/>
      <w:lvlJc w:val="left"/>
      <w:pPr>
        <w:ind w:left="794" w:hanging="284"/>
      </w:pPr>
      <w:rPr>
        <w:rFonts w:cs="Times New Roman" w:hint="default"/>
      </w:rPr>
    </w:lvl>
    <w:lvl w:ilvl="1" w:tplc="041B0019">
      <w:start w:val="1"/>
      <w:numFmt w:val="lowerLetter"/>
      <w:lvlText w:val="%2."/>
      <w:lvlJc w:val="left"/>
      <w:pPr>
        <w:ind w:left="1726" w:hanging="360"/>
      </w:pPr>
      <w:rPr>
        <w:rFonts w:cs="Times New Roman"/>
      </w:rPr>
    </w:lvl>
    <w:lvl w:ilvl="2" w:tplc="041B001B">
      <w:start w:val="1"/>
      <w:numFmt w:val="lowerRoman"/>
      <w:lvlText w:val="%3."/>
      <w:lvlJc w:val="right"/>
      <w:pPr>
        <w:ind w:left="2446" w:hanging="180"/>
      </w:pPr>
      <w:rPr>
        <w:rFonts w:cs="Times New Roman"/>
      </w:rPr>
    </w:lvl>
    <w:lvl w:ilvl="3" w:tplc="041B000F">
      <w:start w:val="1"/>
      <w:numFmt w:val="decimal"/>
      <w:lvlText w:val="%4."/>
      <w:lvlJc w:val="left"/>
      <w:pPr>
        <w:ind w:left="3166" w:hanging="360"/>
      </w:pPr>
      <w:rPr>
        <w:rFonts w:cs="Times New Roman"/>
      </w:rPr>
    </w:lvl>
    <w:lvl w:ilvl="4" w:tplc="041B0019">
      <w:start w:val="1"/>
      <w:numFmt w:val="lowerLetter"/>
      <w:lvlText w:val="%5."/>
      <w:lvlJc w:val="left"/>
      <w:pPr>
        <w:ind w:left="3886" w:hanging="360"/>
      </w:pPr>
      <w:rPr>
        <w:rFonts w:cs="Times New Roman"/>
      </w:rPr>
    </w:lvl>
    <w:lvl w:ilvl="5" w:tplc="041B001B">
      <w:start w:val="1"/>
      <w:numFmt w:val="lowerRoman"/>
      <w:lvlText w:val="%6."/>
      <w:lvlJc w:val="right"/>
      <w:pPr>
        <w:ind w:left="4606" w:hanging="180"/>
      </w:pPr>
      <w:rPr>
        <w:rFonts w:cs="Times New Roman"/>
      </w:rPr>
    </w:lvl>
    <w:lvl w:ilvl="6" w:tplc="041B000F">
      <w:start w:val="1"/>
      <w:numFmt w:val="decimal"/>
      <w:lvlText w:val="%7."/>
      <w:lvlJc w:val="left"/>
      <w:pPr>
        <w:ind w:left="5326" w:hanging="360"/>
      </w:pPr>
      <w:rPr>
        <w:rFonts w:cs="Times New Roman"/>
      </w:rPr>
    </w:lvl>
    <w:lvl w:ilvl="7" w:tplc="041B0019">
      <w:start w:val="1"/>
      <w:numFmt w:val="lowerLetter"/>
      <w:lvlText w:val="%8."/>
      <w:lvlJc w:val="left"/>
      <w:pPr>
        <w:ind w:left="6046" w:hanging="360"/>
      </w:pPr>
      <w:rPr>
        <w:rFonts w:cs="Times New Roman"/>
      </w:rPr>
    </w:lvl>
    <w:lvl w:ilvl="8" w:tplc="041B001B">
      <w:start w:val="1"/>
      <w:numFmt w:val="lowerRoman"/>
      <w:lvlText w:val="%9."/>
      <w:lvlJc w:val="right"/>
      <w:pPr>
        <w:ind w:left="6766" w:hanging="180"/>
      </w:pPr>
      <w:rPr>
        <w:rFonts w:cs="Times New Roman"/>
      </w:rPr>
    </w:lvl>
  </w:abstractNum>
  <w:abstractNum w:abstractNumId="62" w15:restartNumberingAfterBreak="0">
    <w:nsid w:val="2DDB5ECF"/>
    <w:multiLevelType w:val="hybridMultilevel"/>
    <w:tmpl w:val="C8C26C34"/>
    <w:lvl w:ilvl="0" w:tplc="23E677E0">
      <w:start w:val="2"/>
      <w:numFmt w:val="lowerLetter"/>
      <w:lvlText w:val="%1)"/>
      <w:lvlJc w:val="left"/>
      <w:pPr>
        <w:tabs>
          <w:tab w:val="num" w:pos="720"/>
        </w:tabs>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3" w15:restartNumberingAfterBreak="0">
    <w:nsid w:val="315006F8"/>
    <w:multiLevelType w:val="hybridMultilevel"/>
    <w:tmpl w:val="0D8652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65" w15:restartNumberingAfterBreak="0">
    <w:nsid w:val="327C0952"/>
    <w:multiLevelType w:val="hybridMultilevel"/>
    <w:tmpl w:val="69426ACE"/>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2C61ED2"/>
    <w:multiLevelType w:val="hybridMultilevel"/>
    <w:tmpl w:val="88A46F60"/>
    <w:lvl w:ilvl="0" w:tplc="041B0001">
      <w:start w:val="1"/>
      <w:numFmt w:val="bullet"/>
      <w:lvlText w:val=""/>
      <w:lvlJc w:val="left"/>
      <w:pPr>
        <w:ind w:left="2140" w:hanging="360"/>
      </w:pPr>
      <w:rPr>
        <w:rFonts w:ascii="Symbol" w:hAnsi="Symbol" w:hint="default"/>
      </w:rPr>
    </w:lvl>
    <w:lvl w:ilvl="1" w:tplc="041B0003" w:tentative="1">
      <w:start w:val="1"/>
      <w:numFmt w:val="bullet"/>
      <w:lvlText w:val="o"/>
      <w:lvlJc w:val="left"/>
      <w:pPr>
        <w:ind w:left="2860" w:hanging="360"/>
      </w:pPr>
      <w:rPr>
        <w:rFonts w:ascii="Courier New" w:hAnsi="Courier New" w:cs="Courier New" w:hint="default"/>
      </w:rPr>
    </w:lvl>
    <w:lvl w:ilvl="2" w:tplc="041B0005" w:tentative="1">
      <w:start w:val="1"/>
      <w:numFmt w:val="bullet"/>
      <w:lvlText w:val=""/>
      <w:lvlJc w:val="left"/>
      <w:pPr>
        <w:ind w:left="3580" w:hanging="360"/>
      </w:pPr>
      <w:rPr>
        <w:rFonts w:ascii="Wingdings" w:hAnsi="Wingdings" w:hint="default"/>
      </w:rPr>
    </w:lvl>
    <w:lvl w:ilvl="3" w:tplc="041B0001" w:tentative="1">
      <w:start w:val="1"/>
      <w:numFmt w:val="bullet"/>
      <w:lvlText w:val=""/>
      <w:lvlJc w:val="left"/>
      <w:pPr>
        <w:ind w:left="4300" w:hanging="360"/>
      </w:pPr>
      <w:rPr>
        <w:rFonts w:ascii="Symbol" w:hAnsi="Symbol" w:hint="default"/>
      </w:rPr>
    </w:lvl>
    <w:lvl w:ilvl="4" w:tplc="041B0003" w:tentative="1">
      <w:start w:val="1"/>
      <w:numFmt w:val="bullet"/>
      <w:lvlText w:val="o"/>
      <w:lvlJc w:val="left"/>
      <w:pPr>
        <w:ind w:left="5020" w:hanging="360"/>
      </w:pPr>
      <w:rPr>
        <w:rFonts w:ascii="Courier New" w:hAnsi="Courier New" w:cs="Courier New" w:hint="default"/>
      </w:rPr>
    </w:lvl>
    <w:lvl w:ilvl="5" w:tplc="041B0005" w:tentative="1">
      <w:start w:val="1"/>
      <w:numFmt w:val="bullet"/>
      <w:lvlText w:val=""/>
      <w:lvlJc w:val="left"/>
      <w:pPr>
        <w:ind w:left="5740" w:hanging="360"/>
      </w:pPr>
      <w:rPr>
        <w:rFonts w:ascii="Wingdings" w:hAnsi="Wingdings" w:hint="default"/>
      </w:rPr>
    </w:lvl>
    <w:lvl w:ilvl="6" w:tplc="041B0001" w:tentative="1">
      <w:start w:val="1"/>
      <w:numFmt w:val="bullet"/>
      <w:lvlText w:val=""/>
      <w:lvlJc w:val="left"/>
      <w:pPr>
        <w:ind w:left="6460" w:hanging="360"/>
      </w:pPr>
      <w:rPr>
        <w:rFonts w:ascii="Symbol" w:hAnsi="Symbol" w:hint="default"/>
      </w:rPr>
    </w:lvl>
    <w:lvl w:ilvl="7" w:tplc="041B0003" w:tentative="1">
      <w:start w:val="1"/>
      <w:numFmt w:val="bullet"/>
      <w:lvlText w:val="o"/>
      <w:lvlJc w:val="left"/>
      <w:pPr>
        <w:ind w:left="7180" w:hanging="360"/>
      </w:pPr>
      <w:rPr>
        <w:rFonts w:ascii="Courier New" w:hAnsi="Courier New" w:cs="Courier New" w:hint="default"/>
      </w:rPr>
    </w:lvl>
    <w:lvl w:ilvl="8" w:tplc="041B0005" w:tentative="1">
      <w:start w:val="1"/>
      <w:numFmt w:val="bullet"/>
      <w:lvlText w:val=""/>
      <w:lvlJc w:val="left"/>
      <w:pPr>
        <w:ind w:left="7900" w:hanging="360"/>
      </w:pPr>
      <w:rPr>
        <w:rFonts w:ascii="Wingdings" w:hAnsi="Wingdings" w:hint="default"/>
      </w:rPr>
    </w:lvl>
  </w:abstractNum>
  <w:abstractNum w:abstractNumId="67" w15:restartNumberingAfterBreak="0">
    <w:nsid w:val="36A21E73"/>
    <w:multiLevelType w:val="hybridMultilevel"/>
    <w:tmpl w:val="D6E0E6AE"/>
    <w:lvl w:ilvl="0" w:tplc="59D49A6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37957CD6"/>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381D6C66"/>
    <w:multiLevelType w:val="hybridMultilevel"/>
    <w:tmpl w:val="923C79E4"/>
    <w:lvl w:ilvl="0" w:tplc="041B0003">
      <w:start w:val="1"/>
      <w:numFmt w:val="bullet"/>
      <w:lvlText w:val="o"/>
      <w:lvlJc w:val="left"/>
      <w:pPr>
        <w:ind w:left="720" w:hanging="360"/>
      </w:pPr>
      <w:rPr>
        <w:rFonts w:ascii="Courier New" w:hAnsi="Courier New" w:cs="Courier New"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0" w15:restartNumberingAfterBreak="0">
    <w:nsid w:val="3861297B"/>
    <w:multiLevelType w:val="hybridMultilevel"/>
    <w:tmpl w:val="987A2806"/>
    <w:lvl w:ilvl="0" w:tplc="4E7C465C">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39831A70"/>
    <w:multiLevelType w:val="hybridMultilevel"/>
    <w:tmpl w:val="17404004"/>
    <w:lvl w:ilvl="0" w:tplc="F82AFA12">
      <w:start w:val="1"/>
      <w:numFmt w:val="lowerLetter"/>
      <w:lvlText w:val="%1)"/>
      <w:lvlJc w:val="left"/>
      <w:pPr>
        <w:ind w:left="831" w:hanging="360"/>
      </w:pPr>
      <w:rPr>
        <w:rFonts w:hint="default"/>
      </w:rPr>
    </w:lvl>
    <w:lvl w:ilvl="1" w:tplc="041B0019" w:tentative="1">
      <w:start w:val="1"/>
      <w:numFmt w:val="lowerLetter"/>
      <w:lvlText w:val="%2."/>
      <w:lvlJc w:val="left"/>
      <w:pPr>
        <w:ind w:left="1551" w:hanging="360"/>
      </w:pPr>
    </w:lvl>
    <w:lvl w:ilvl="2" w:tplc="041B001B" w:tentative="1">
      <w:start w:val="1"/>
      <w:numFmt w:val="lowerRoman"/>
      <w:lvlText w:val="%3."/>
      <w:lvlJc w:val="right"/>
      <w:pPr>
        <w:ind w:left="2271" w:hanging="180"/>
      </w:pPr>
    </w:lvl>
    <w:lvl w:ilvl="3" w:tplc="041B000F" w:tentative="1">
      <w:start w:val="1"/>
      <w:numFmt w:val="decimal"/>
      <w:lvlText w:val="%4."/>
      <w:lvlJc w:val="left"/>
      <w:pPr>
        <w:ind w:left="2991" w:hanging="360"/>
      </w:pPr>
    </w:lvl>
    <w:lvl w:ilvl="4" w:tplc="041B0019" w:tentative="1">
      <w:start w:val="1"/>
      <w:numFmt w:val="lowerLetter"/>
      <w:lvlText w:val="%5."/>
      <w:lvlJc w:val="left"/>
      <w:pPr>
        <w:ind w:left="3711" w:hanging="360"/>
      </w:pPr>
    </w:lvl>
    <w:lvl w:ilvl="5" w:tplc="041B001B" w:tentative="1">
      <w:start w:val="1"/>
      <w:numFmt w:val="lowerRoman"/>
      <w:lvlText w:val="%6."/>
      <w:lvlJc w:val="right"/>
      <w:pPr>
        <w:ind w:left="4431" w:hanging="180"/>
      </w:pPr>
    </w:lvl>
    <w:lvl w:ilvl="6" w:tplc="041B000F" w:tentative="1">
      <w:start w:val="1"/>
      <w:numFmt w:val="decimal"/>
      <w:lvlText w:val="%7."/>
      <w:lvlJc w:val="left"/>
      <w:pPr>
        <w:ind w:left="5151" w:hanging="360"/>
      </w:pPr>
    </w:lvl>
    <w:lvl w:ilvl="7" w:tplc="041B0019" w:tentative="1">
      <w:start w:val="1"/>
      <w:numFmt w:val="lowerLetter"/>
      <w:lvlText w:val="%8."/>
      <w:lvlJc w:val="left"/>
      <w:pPr>
        <w:ind w:left="5871" w:hanging="360"/>
      </w:pPr>
    </w:lvl>
    <w:lvl w:ilvl="8" w:tplc="041B001B" w:tentative="1">
      <w:start w:val="1"/>
      <w:numFmt w:val="lowerRoman"/>
      <w:lvlText w:val="%9."/>
      <w:lvlJc w:val="right"/>
      <w:pPr>
        <w:ind w:left="6591" w:hanging="180"/>
      </w:pPr>
    </w:lvl>
  </w:abstractNum>
  <w:abstractNum w:abstractNumId="72" w15:restartNumberingAfterBreak="0">
    <w:nsid w:val="3A632561"/>
    <w:multiLevelType w:val="hybridMultilevel"/>
    <w:tmpl w:val="633E9E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3ACB4FCB"/>
    <w:multiLevelType w:val="hybridMultilevel"/>
    <w:tmpl w:val="C8D87DFE"/>
    <w:lvl w:ilvl="0" w:tplc="C9AE968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3AE92DF4"/>
    <w:multiLevelType w:val="hybridMultilevel"/>
    <w:tmpl w:val="628C2BAC"/>
    <w:lvl w:ilvl="0" w:tplc="041B0001">
      <w:start w:val="1"/>
      <w:numFmt w:val="bullet"/>
      <w:lvlText w:val=""/>
      <w:lvlJc w:val="left"/>
      <w:pPr>
        <w:ind w:left="1288" w:hanging="360"/>
      </w:pPr>
      <w:rPr>
        <w:rFonts w:ascii="Symbol" w:hAnsi="Symbol" w:hint="default"/>
      </w:rPr>
    </w:lvl>
    <w:lvl w:ilvl="1" w:tplc="22E8A01A">
      <w:start w:val="1"/>
      <w:numFmt w:val="bullet"/>
      <w:lvlText w:val="o"/>
      <w:lvlJc w:val="left"/>
      <w:pPr>
        <w:ind w:left="2008" w:hanging="1214"/>
      </w:pPr>
      <w:rPr>
        <w:rFonts w:ascii="Courier New" w:hAnsi="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75" w15:restartNumberingAfterBreak="0">
    <w:nsid w:val="3B643D85"/>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3B927DED"/>
    <w:multiLevelType w:val="hybridMultilevel"/>
    <w:tmpl w:val="80C0BBCE"/>
    <w:lvl w:ilvl="0" w:tplc="041B0017">
      <w:start w:val="1"/>
      <w:numFmt w:val="lowerLetter"/>
      <w:lvlText w:val="%1)"/>
      <w:lvlJc w:val="left"/>
      <w:pPr>
        <w:ind w:left="1230" w:hanging="360"/>
      </w:pPr>
    </w:lvl>
    <w:lvl w:ilvl="1" w:tplc="041B0019" w:tentative="1">
      <w:start w:val="1"/>
      <w:numFmt w:val="lowerLetter"/>
      <w:lvlText w:val="%2."/>
      <w:lvlJc w:val="left"/>
      <w:pPr>
        <w:ind w:left="1950" w:hanging="360"/>
      </w:pPr>
    </w:lvl>
    <w:lvl w:ilvl="2" w:tplc="041B001B" w:tentative="1">
      <w:start w:val="1"/>
      <w:numFmt w:val="lowerRoman"/>
      <w:lvlText w:val="%3."/>
      <w:lvlJc w:val="right"/>
      <w:pPr>
        <w:ind w:left="2670" w:hanging="180"/>
      </w:pPr>
    </w:lvl>
    <w:lvl w:ilvl="3" w:tplc="041B000F" w:tentative="1">
      <w:start w:val="1"/>
      <w:numFmt w:val="decimal"/>
      <w:lvlText w:val="%4."/>
      <w:lvlJc w:val="left"/>
      <w:pPr>
        <w:ind w:left="3390" w:hanging="360"/>
      </w:pPr>
    </w:lvl>
    <w:lvl w:ilvl="4" w:tplc="041B0019" w:tentative="1">
      <w:start w:val="1"/>
      <w:numFmt w:val="lowerLetter"/>
      <w:lvlText w:val="%5."/>
      <w:lvlJc w:val="left"/>
      <w:pPr>
        <w:ind w:left="4110" w:hanging="360"/>
      </w:pPr>
    </w:lvl>
    <w:lvl w:ilvl="5" w:tplc="041B001B" w:tentative="1">
      <w:start w:val="1"/>
      <w:numFmt w:val="lowerRoman"/>
      <w:lvlText w:val="%6."/>
      <w:lvlJc w:val="right"/>
      <w:pPr>
        <w:ind w:left="4830" w:hanging="180"/>
      </w:pPr>
    </w:lvl>
    <w:lvl w:ilvl="6" w:tplc="041B000F" w:tentative="1">
      <w:start w:val="1"/>
      <w:numFmt w:val="decimal"/>
      <w:lvlText w:val="%7."/>
      <w:lvlJc w:val="left"/>
      <w:pPr>
        <w:ind w:left="5550" w:hanging="360"/>
      </w:pPr>
    </w:lvl>
    <w:lvl w:ilvl="7" w:tplc="041B0019" w:tentative="1">
      <w:start w:val="1"/>
      <w:numFmt w:val="lowerLetter"/>
      <w:lvlText w:val="%8."/>
      <w:lvlJc w:val="left"/>
      <w:pPr>
        <w:ind w:left="6270" w:hanging="360"/>
      </w:pPr>
    </w:lvl>
    <w:lvl w:ilvl="8" w:tplc="041B001B" w:tentative="1">
      <w:start w:val="1"/>
      <w:numFmt w:val="lowerRoman"/>
      <w:lvlText w:val="%9."/>
      <w:lvlJc w:val="right"/>
      <w:pPr>
        <w:ind w:left="6990" w:hanging="180"/>
      </w:pPr>
    </w:lvl>
  </w:abstractNum>
  <w:abstractNum w:abstractNumId="77" w15:restartNumberingAfterBreak="0">
    <w:nsid w:val="3C09665A"/>
    <w:multiLevelType w:val="hybridMultilevel"/>
    <w:tmpl w:val="20AA9A16"/>
    <w:lvl w:ilvl="0" w:tplc="041B0015">
      <w:start w:val="1"/>
      <w:numFmt w:val="upperLetter"/>
      <w:lvlText w:val="%1."/>
      <w:lvlJc w:val="left"/>
      <w:pPr>
        <w:ind w:left="360" w:hanging="360"/>
      </w:p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78" w15:restartNumberingAfterBreak="0">
    <w:nsid w:val="3C565F76"/>
    <w:multiLevelType w:val="hybridMultilevel"/>
    <w:tmpl w:val="CD828AD6"/>
    <w:lvl w:ilvl="0" w:tplc="CA2EDA14">
      <w:start w:val="1"/>
      <w:numFmt w:val="bullet"/>
      <w:lvlText w:val=""/>
      <w:lvlJc w:val="left"/>
      <w:pPr>
        <w:ind w:left="794" w:hanging="284"/>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3CEE2D3C"/>
    <w:multiLevelType w:val="multilevel"/>
    <w:tmpl w:val="3BF8FE3E"/>
    <w:lvl w:ilvl="0">
      <w:start w:val="4"/>
      <w:numFmt w:val="decimal"/>
      <w:lvlText w:val="%1"/>
      <w:lvlJc w:val="left"/>
      <w:pPr>
        <w:ind w:left="570" w:hanging="570"/>
      </w:pPr>
      <w:rPr>
        <w:rFonts w:cs="Times New Roman" w:hint="default"/>
      </w:rPr>
    </w:lvl>
    <w:lvl w:ilvl="1">
      <w:start w:val="4"/>
      <w:numFmt w:val="decimal"/>
      <w:lvlText w:val="%1.%2"/>
      <w:lvlJc w:val="left"/>
      <w:pPr>
        <w:ind w:left="570" w:hanging="57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0" w15:restartNumberingAfterBreak="0">
    <w:nsid w:val="3FA13BE2"/>
    <w:multiLevelType w:val="hybridMultilevel"/>
    <w:tmpl w:val="3BE4E450"/>
    <w:lvl w:ilvl="0" w:tplc="041B0003">
      <w:start w:val="1"/>
      <w:numFmt w:val="bullet"/>
      <w:lvlText w:val="o"/>
      <w:lvlJc w:val="left"/>
      <w:pPr>
        <w:ind w:left="720" w:hanging="360"/>
      </w:pPr>
      <w:rPr>
        <w:rFonts w:ascii="Courier New" w:hAnsi="Courier New" w:cs="Courier New"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1" w15:restartNumberingAfterBreak="0">
    <w:nsid w:val="405B20FA"/>
    <w:multiLevelType w:val="hybridMultilevel"/>
    <w:tmpl w:val="7DC21E6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405F3771"/>
    <w:multiLevelType w:val="hybridMultilevel"/>
    <w:tmpl w:val="741CE034"/>
    <w:lvl w:ilvl="0" w:tplc="B43034EA">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41161C86"/>
    <w:multiLevelType w:val="hybridMultilevel"/>
    <w:tmpl w:val="59FA5748"/>
    <w:lvl w:ilvl="0" w:tplc="D1FC2C38">
      <w:start w:val="1"/>
      <w:numFmt w:val="lowerLetter"/>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5" w15:restartNumberingAfterBreak="0">
    <w:nsid w:val="416339B8"/>
    <w:multiLevelType w:val="hybridMultilevel"/>
    <w:tmpl w:val="78B678E8"/>
    <w:lvl w:ilvl="0" w:tplc="3DAEC1AC">
      <w:start w:val="1"/>
      <w:numFmt w:val="lowerLetter"/>
      <w:lvlText w:val="%1)"/>
      <w:lvlJc w:val="left"/>
      <w:pPr>
        <w:ind w:left="794" w:hanging="284"/>
      </w:pPr>
      <w:rPr>
        <w:rFonts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6" w15:restartNumberingAfterBreak="0">
    <w:nsid w:val="41B21A33"/>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43A4284F"/>
    <w:multiLevelType w:val="hybridMultilevel"/>
    <w:tmpl w:val="4614E4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44FB0B3D"/>
    <w:multiLevelType w:val="hybridMultilevel"/>
    <w:tmpl w:val="26305788"/>
    <w:lvl w:ilvl="0" w:tplc="D890C042">
      <w:start w:val="1"/>
      <w:numFmt w:val="lowerLetter"/>
      <w:lvlText w:val="%1)"/>
      <w:lvlJc w:val="left"/>
      <w:pPr>
        <w:ind w:left="978" w:hanging="468"/>
      </w:pPr>
      <w:rPr>
        <w:rFonts w:hint="default"/>
      </w:rPr>
    </w:lvl>
    <w:lvl w:ilvl="1" w:tplc="041B0019" w:tentative="1">
      <w:start w:val="1"/>
      <w:numFmt w:val="lowerLetter"/>
      <w:lvlText w:val="%2."/>
      <w:lvlJc w:val="left"/>
      <w:pPr>
        <w:ind w:left="1590" w:hanging="360"/>
      </w:pPr>
    </w:lvl>
    <w:lvl w:ilvl="2" w:tplc="041B001B" w:tentative="1">
      <w:start w:val="1"/>
      <w:numFmt w:val="lowerRoman"/>
      <w:lvlText w:val="%3."/>
      <w:lvlJc w:val="right"/>
      <w:pPr>
        <w:ind w:left="2310" w:hanging="180"/>
      </w:pPr>
    </w:lvl>
    <w:lvl w:ilvl="3" w:tplc="041B000F" w:tentative="1">
      <w:start w:val="1"/>
      <w:numFmt w:val="decimal"/>
      <w:lvlText w:val="%4."/>
      <w:lvlJc w:val="left"/>
      <w:pPr>
        <w:ind w:left="3030" w:hanging="360"/>
      </w:pPr>
    </w:lvl>
    <w:lvl w:ilvl="4" w:tplc="041B0019" w:tentative="1">
      <w:start w:val="1"/>
      <w:numFmt w:val="lowerLetter"/>
      <w:lvlText w:val="%5."/>
      <w:lvlJc w:val="left"/>
      <w:pPr>
        <w:ind w:left="3750" w:hanging="360"/>
      </w:pPr>
    </w:lvl>
    <w:lvl w:ilvl="5" w:tplc="041B001B" w:tentative="1">
      <w:start w:val="1"/>
      <w:numFmt w:val="lowerRoman"/>
      <w:lvlText w:val="%6."/>
      <w:lvlJc w:val="right"/>
      <w:pPr>
        <w:ind w:left="4470" w:hanging="180"/>
      </w:pPr>
    </w:lvl>
    <w:lvl w:ilvl="6" w:tplc="041B000F" w:tentative="1">
      <w:start w:val="1"/>
      <w:numFmt w:val="decimal"/>
      <w:lvlText w:val="%7."/>
      <w:lvlJc w:val="left"/>
      <w:pPr>
        <w:ind w:left="5190" w:hanging="360"/>
      </w:pPr>
    </w:lvl>
    <w:lvl w:ilvl="7" w:tplc="041B0019" w:tentative="1">
      <w:start w:val="1"/>
      <w:numFmt w:val="lowerLetter"/>
      <w:lvlText w:val="%8."/>
      <w:lvlJc w:val="left"/>
      <w:pPr>
        <w:ind w:left="5910" w:hanging="360"/>
      </w:pPr>
    </w:lvl>
    <w:lvl w:ilvl="8" w:tplc="041B001B" w:tentative="1">
      <w:start w:val="1"/>
      <w:numFmt w:val="lowerRoman"/>
      <w:lvlText w:val="%9."/>
      <w:lvlJc w:val="right"/>
      <w:pPr>
        <w:ind w:left="6630" w:hanging="180"/>
      </w:pPr>
    </w:lvl>
  </w:abstractNum>
  <w:abstractNum w:abstractNumId="89" w15:restartNumberingAfterBreak="0">
    <w:nsid w:val="45E40941"/>
    <w:multiLevelType w:val="hybridMultilevel"/>
    <w:tmpl w:val="534CFB3E"/>
    <w:lvl w:ilvl="0" w:tplc="041B0001">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90" w15:restartNumberingAfterBreak="0">
    <w:nsid w:val="45EE0177"/>
    <w:multiLevelType w:val="hybridMultilevel"/>
    <w:tmpl w:val="CB504F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464638A4"/>
    <w:multiLevelType w:val="hybridMultilevel"/>
    <w:tmpl w:val="F3827F4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48145873"/>
    <w:multiLevelType w:val="multilevel"/>
    <w:tmpl w:val="C17EB95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48D135EE"/>
    <w:multiLevelType w:val="hybridMultilevel"/>
    <w:tmpl w:val="64DE396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4" w15:restartNumberingAfterBreak="0">
    <w:nsid w:val="49212BB7"/>
    <w:multiLevelType w:val="hybridMultilevel"/>
    <w:tmpl w:val="C00C32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49341E5E"/>
    <w:multiLevelType w:val="hybridMultilevel"/>
    <w:tmpl w:val="60F654B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6" w15:restartNumberingAfterBreak="0">
    <w:nsid w:val="499B0CA8"/>
    <w:multiLevelType w:val="multilevel"/>
    <w:tmpl w:val="66D8030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7" w15:restartNumberingAfterBreak="0">
    <w:nsid w:val="49C66A61"/>
    <w:multiLevelType w:val="hybridMultilevel"/>
    <w:tmpl w:val="C68C95C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8" w15:restartNumberingAfterBreak="0">
    <w:nsid w:val="4A316E8E"/>
    <w:multiLevelType w:val="hybridMultilevel"/>
    <w:tmpl w:val="753024DC"/>
    <w:lvl w:ilvl="0" w:tplc="19C4EF5C">
      <w:start w:val="1"/>
      <w:numFmt w:val="decimal"/>
      <w:lvlText w:val="%1."/>
      <w:lvlJc w:val="left"/>
      <w:pPr>
        <w:ind w:left="4897" w:hanging="360"/>
      </w:pPr>
      <w:rPr>
        <w:rFonts w:hint="default"/>
        <w:b w:val="0"/>
      </w:rPr>
    </w:lvl>
    <w:lvl w:ilvl="1" w:tplc="797E5FB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4AB9602C"/>
    <w:multiLevelType w:val="hybridMultilevel"/>
    <w:tmpl w:val="68666B46"/>
    <w:lvl w:ilvl="0" w:tplc="C2001B04">
      <w:start w:val="1"/>
      <w:numFmt w:val="bullet"/>
      <w:pStyle w:val="pkodsek11"/>
      <w:lvlText w:val=""/>
      <w:lvlJc w:val="left"/>
      <w:pPr>
        <w:ind w:left="1146"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0" w15:restartNumberingAfterBreak="0">
    <w:nsid w:val="4B2B66C2"/>
    <w:multiLevelType w:val="hybridMultilevel"/>
    <w:tmpl w:val="B8368CF0"/>
    <w:lvl w:ilvl="0" w:tplc="041B0001">
      <w:start w:val="1"/>
      <w:numFmt w:val="bullet"/>
      <w:lvlText w:val=""/>
      <w:lvlJc w:val="left"/>
      <w:pPr>
        <w:ind w:left="1288" w:hanging="360"/>
      </w:pPr>
      <w:rPr>
        <w:rFonts w:ascii="Symbol" w:hAnsi="Symbol" w:hint="default"/>
      </w:rPr>
    </w:lvl>
    <w:lvl w:ilvl="1" w:tplc="1AE4FB20">
      <w:start w:val="1"/>
      <w:numFmt w:val="bullet"/>
      <w:lvlText w:val="o"/>
      <w:lvlJc w:val="left"/>
      <w:pPr>
        <w:ind w:left="1361" w:hanging="567"/>
      </w:pPr>
      <w:rPr>
        <w:rFonts w:ascii="Courier New" w:hAnsi="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101" w15:restartNumberingAfterBreak="0">
    <w:nsid w:val="4C7158A8"/>
    <w:multiLevelType w:val="hybridMultilevel"/>
    <w:tmpl w:val="7EEC8EEC"/>
    <w:lvl w:ilvl="0" w:tplc="F6AA8584">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4CCC6ED4"/>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4E4B4E3E"/>
    <w:multiLevelType w:val="multilevel"/>
    <w:tmpl w:val="28664346"/>
    <w:name w:val="AOHead"/>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05" w15:restartNumberingAfterBreak="0">
    <w:nsid w:val="4E4E4F19"/>
    <w:multiLevelType w:val="hybridMultilevel"/>
    <w:tmpl w:val="416C2C5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6" w15:restartNumberingAfterBreak="0">
    <w:nsid w:val="4EFA0426"/>
    <w:multiLevelType w:val="hybridMultilevel"/>
    <w:tmpl w:val="80A6CA84"/>
    <w:lvl w:ilvl="0" w:tplc="B2BA187A">
      <w:start w:val="1"/>
      <w:numFmt w:val="decimal"/>
      <w:lvlText w:val="%1."/>
      <w:lvlJc w:val="left"/>
      <w:pPr>
        <w:ind w:left="1065" w:hanging="360"/>
      </w:pPr>
      <w:rPr>
        <w:rFonts w:hint="default"/>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07" w15:restartNumberingAfterBreak="0">
    <w:nsid w:val="504E0276"/>
    <w:multiLevelType w:val="hybridMultilevel"/>
    <w:tmpl w:val="1A8014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8" w15:restartNumberingAfterBreak="0">
    <w:nsid w:val="505D4904"/>
    <w:multiLevelType w:val="hybridMultilevel"/>
    <w:tmpl w:val="C68C7690"/>
    <w:lvl w:ilvl="0" w:tplc="2182E952">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748"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9" w15:restartNumberingAfterBreak="0">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110" w15:restartNumberingAfterBreak="0">
    <w:nsid w:val="520F5D62"/>
    <w:multiLevelType w:val="hybridMultilevel"/>
    <w:tmpl w:val="685E40C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111" w15:restartNumberingAfterBreak="0">
    <w:nsid w:val="525B3686"/>
    <w:multiLevelType w:val="hybridMultilevel"/>
    <w:tmpl w:val="0890C62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2" w15:restartNumberingAfterBreak="0">
    <w:nsid w:val="52FD0A88"/>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3" w15:restartNumberingAfterBreak="0">
    <w:nsid w:val="532203E3"/>
    <w:multiLevelType w:val="hybridMultilevel"/>
    <w:tmpl w:val="8666814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4" w15:restartNumberingAfterBreak="0">
    <w:nsid w:val="545457ED"/>
    <w:multiLevelType w:val="hybridMultilevel"/>
    <w:tmpl w:val="E6A87C04"/>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15" w15:restartNumberingAfterBreak="0">
    <w:nsid w:val="54B32418"/>
    <w:multiLevelType w:val="hybridMultilevel"/>
    <w:tmpl w:val="C75A6E0C"/>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16" w15:restartNumberingAfterBreak="0">
    <w:nsid w:val="582E2371"/>
    <w:multiLevelType w:val="hybridMultilevel"/>
    <w:tmpl w:val="DFD46B98"/>
    <w:lvl w:ilvl="0" w:tplc="041B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17" w15:restartNumberingAfterBreak="0">
    <w:nsid w:val="58340741"/>
    <w:multiLevelType w:val="hybridMultilevel"/>
    <w:tmpl w:val="EECCC3F6"/>
    <w:lvl w:ilvl="0" w:tplc="041B0015">
      <w:start w:val="1"/>
      <w:numFmt w:val="upp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18" w15:restartNumberingAfterBreak="0">
    <w:nsid w:val="5A1B19F8"/>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i w:val="0"/>
      </w:rPr>
    </w:lvl>
    <w:lvl w:ilvl="1" w:tplc="21A62F9C">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20" w15:restartNumberingAfterBreak="0">
    <w:nsid w:val="5BAB7EFD"/>
    <w:multiLevelType w:val="hybridMultilevel"/>
    <w:tmpl w:val="F71A327C"/>
    <w:lvl w:ilvl="0" w:tplc="2D4E8C0A">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121" w15:restartNumberingAfterBreak="0">
    <w:nsid w:val="5C3C2F0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5D0836AC"/>
    <w:multiLevelType w:val="hybridMultilevel"/>
    <w:tmpl w:val="33FE1144"/>
    <w:lvl w:ilvl="0" w:tplc="041B000F">
      <w:start w:val="1"/>
      <w:numFmt w:val="decimal"/>
      <w:lvlText w:val="%1."/>
      <w:lvlJc w:val="left"/>
      <w:pPr>
        <w:tabs>
          <w:tab w:val="num" w:pos="644"/>
        </w:tabs>
        <w:ind w:left="644" w:hanging="360"/>
      </w:pPr>
      <w:rPr>
        <w:rFonts w:hint="default"/>
      </w:rPr>
    </w:lvl>
    <w:lvl w:ilvl="1" w:tplc="6B1ED112">
      <w:start w:val="1"/>
      <w:numFmt w:val="bullet"/>
      <w:lvlText w:val=""/>
      <w:lvlJc w:val="left"/>
      <w:pPr>
        <w:tabs>
          <w:tab w:val="num" w:pos="720"/>
        </w:tabs>
        <w:ind w:left="794" w:hanging="284"/>
      </w:pPr>
      <w:rPr>
        <w:rFonts w:ascii="Symbol" w:hAnsi="Symbol" w:hint="default"/>
        <w:b w:val="0"/>
      </w:rPr>
    </w:lvl>
    <w:lvl w:ilvl="2" w:tplc="041B0001">
      <w:start w:val="1"/>
      <w:numFmt w:val="bullet"/>
      <w:lvlText w:val=""/>
      <w:lvlJc w:val="left"/>
      <w:pPr>
        <w:tabs>
          <w:tab w:val="num" w:pos="2340"/>
        </w:tabs>
        <w:ind w:left="2340" w:hanging="360"/>
      </w:pPr>
      <w:rPr>
        <w:rFonts w:ascii="Symbol" w:hAnsi="Symbol" w:hint="default"/>
      </w:rPr>
    </w:lvl>
    <w:lvl w:ilvl="3" w:tplc="A1E8EF1A">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3" w15:restartNumberingAfterBreak="0">
    <w:nsid w:val="5D8A30CE"/>
    <w:multiLevelType w:val="hybridMultilevel"/>
    <w:tmpl w:val="00F28516"/>
    <w:lvl w:ilvl="0" w:tplc="C5388922">
      <w:start w:val="2"/>
      <w:numFmt w:val="bullet"/>
      <w:lvlText w:val="-"/>
      <w:lvlJc w:val="left"/>
      <w:pPr>
        <w:ind w:left="720" w:hanging="360"/>
      </w:pPr>
      <w:rPr>
        <w:rFonts w:ascii="Times New Roman" w:eastAsia="Times New Roman" w:hAnsi="Times New Roman"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4" w15:restartNumberingAfterBreak="0">
    <w:nsid w:val="5F1027FB"/>
    <w:multiLevelType w:val="hybridMultilevel"/>
    <w:tmpl w:val="023E5E5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125" w15:restartNumberingAfterBreak="0">
    <w:nsid w:val="60450CB0"/>
    <w:multiLevelType w:val="multilevel"/>
    <w:tmpl w:val="BCA225B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bullet"/>
      <w:lvlText w:val=""/>
      <w:lvlJc w:val="left"/>
      <w:pPr>
        <w:tabs>
          <w:tab w:val="num" w:pos="1440"/>
        </w:tabs>
        <w:ind w:left="1440" w:hanging="720"/>
      </w:pPr>
      <w:rPr>
        <w:rFonts w:ascii="Symbol" w:hAnsi="Symbol"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26" w15:restartNumberingAfterBreak="0">
    <w:nsid w:val="60696C09"/>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60915DBF"/>
    <w:multiLevelType w:val="hybridMultilevel"/>
    <w:tmpl w:val="615443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8" w15:restartNumberingAfterBreak="0">
    <w:nsid w:val="60BC53B2"/>
    <w:multiLevelType w:val="hybridMultilevel"/>
    <w:tmpl w:val="0B064F22"/>
    <w:lvl w:ilvl="0" w:tplc="80EA0968">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61774B45"/>
    <w:multiLevelType w:val="hybridMultilevel"/>
    <w:tmpl w:val="91448A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30" w15:restartNumberingAfterBreak="0">
    <w:nsid w:val="63737095"/>
    <w:multiLevelType w:val="hybridMultilevel"/>
    <w:tmpl w:val="563807BA"/>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786"/>
        </w:tabs>
        <w:ind w:left="786"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131" w15:restartNumberingAfterBreak="0">
    <w:nsid w:val="65827BBB"/>
    <w:multiLevelType w:val="hybridMultilevel"/>
    <w:tmpl w:val="05F27D2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imes New Roman"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64F3B2F"/>
    <w:multiLevelType w:val="hybridMultilevel"/>
    <w:tmpl w:val="5BF2F0A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4" w15:restartNumberingAfterBreak="0">
    <w:nsid w:val="666F03CC"/>
    <w:multiLevelType w:val="multilevel"/>
    <w:tmpl w:val="8CCA8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67336950"/>
    <w:multiLevelType w:val="multilevel"/>
    <w:tmpl w:val="C5B8BE0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6" w15:restartNumberingAfterBreak="0">
    <w:nsid w:val="673406B0"/>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37" w15:restartNumberingAfterBreak="0">
    <w:nsid w:val="67587884"/>
    <w:multiLevelType w:val="hybridMultilevel"/>
    <w:tmpl w:val="79F42740"/>
    <w:lvl w:ilvl="0" w:tplc="041B0017">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38" w15:restartNumberingAfterBreak="0">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685D7FF6"/>
    <w:multiLevelType w:val="hybridMultilevel"/>
    <w:tmpl w:val="09FA247A"/>
    <w:lvl w:ilvl="0" w:tplc="EC4E01E6">
      <w:start w:val="1"/>
      <w:numFmt w:val="decimal"/>
      <w:lvlText w:val="%1."/>
      <w:lvlJc w:val="left"/>
      <w:pPr>
        <w:ind w:left="450" w:hanging="360"/>
      </w:pPr>
      <w:rPr>
        <w:rFonts w:hint="default"/>
        <w:b w:val="0"/>
        <w:strike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8722BDC"/>
    <w:multiLevelType w:val="hybridMultilevel"/>
    <w:tmpl w:val="A11ACE1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cs="Times New Roman"/>
      </w:rPr>
    </w:lvl>
    <w:lvl w:ilvl="2" w:tplc="160E71D0">
      <w:start w:val="1"/>
      <w:numFmt w:val="lowerLetter"/>
      <w:lvlText w:val="%3)"/>
      <w:lvlJc w:val="left"/>
      <w:pPr>
        <w:ind w:left="2340" w:hanging="36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1" w15:restartNumberingAfterBreak="0">
    <w:nsid w:val="68956ABB"/>
    <w:multiLevelType w:val="hybridMultilevel"/>
    <w:tmpl w:val="BA9A17CE"/>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68C465F2"/>
    <w:multiLevelType w:val="hybridMultilevel"/>
    <w:tmpl w:val="9BD849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3" w15:restartNumberingAfterBreak="0">
    <w:nsid w:val="68E2038F"/>
    <w:multiLevelType w:val="hybridMultilevel"/>
    <w:tmpl w:val="633E9E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68E30E3A"/>
    <w:multiLevelType w:val="hybridMultilevel"/>
    <w:tmpl w:val="DACEB9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5" w15:restartNumberingAfterBreak="0">
    <w:nsid w:val="68FA7FF4"/>
    <w:multiLevelType w:val="hybridMultilevel"/>
    <w:tmpl w:val="252C8988"/>
    <w:lvl w:ilvl="0" w:tplc="CF6A8A0E">
      <w:start w:val="110"/>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6" w15:restartNumberingAfterBreak="0">
    <w:nsid w:val="690F3075"/>
    <w:multiLevelType w:val="hybridMultilevel"/>
    <w:tmpl w:val="639E22B8"/>
    <w:lvl w:ilvl="0" w:tplc="22E8A01A">
      <w:start w:val="1"/>
      <w:numFmt w:val="bullet"/>
      <w:lvlText w:val="o"/>
      <w:lvlJc w:val="left"/>
      <w:pPr>
        <w:ind w:left="1440" w:hanging="360"/>
      </w:pPr>
      <w:rPr>
        <w:rFonts w:ascii="Courier New" w:hAnsi="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7" w15:restartNumberingAfterBreak="0">
    <w:nsid w:val="69B05BDE"/>
    <w:multiLevelType w:val="hybridMultilevel"/>
    <w:tmpl w:val="48F0919E"/>
    <w:lvl w:ilvl="0" w:tplc="041B0017">
      <w:start w:val="1"/>
      <w:numFmt w:val="lowerLetter"/>
      <w:lvlText w:val="%1)"/>
      <w:lvlJc w:val="lef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start w:val="1"/>
      <w:numFmt w:val="lowerLetter"/>
      <w:lvlText w:val="%5."/>
      <w:lvlJc w:val="left"/>
      <w:pPr>
        <w:ind w:left="4026" w:hanging="360"/>
      </w:pPr>
      <w:rPr>
        <w:rFonts w:cs="Times New Roman"/>
      </w:rPr>
    </w:lvl>
    <w:lvl w:ilvl="5" w:tplc="041B001B">
      <w:start w:val="1"/>
      <w:numFmt w:val="lowerRoman"/>
      <w:lvlText w:val="%6."/>
      <w:lvlJc w:val="right"/>
      <w:pPr>
        <w:ind w:left="4746" w:hanging="180"/>
      </w:pPr>
      <w:rPr>
        <w:rFonts w:cs="Times New Roman"/>
      </w:rPr>
    </w:lvl>
    <w:lvl w:ilvl="6" w:tplc="041B000F">
      <w:start w:val="1"/>
      <w:numFmt w:val="decimal"/>
      <w:lvlText w:val="%7."/>
      <w:lvlJc w:val="left"/>
      <w:pPr>
        <w:ind w:left="5466" w:hanging="360"/>
      </w:pPr>
      <w:rPr>
        <w:rFonts w:cs="Times New Roman"/>
      </w:rPr>
    </w:lvl>
    <w:lvl w:ilvl="7" w:tplc="041B0019">
      <w:start w:val="1"/>
      <w:numFmt w:val="lowerLetter"/>
      <w:lvlText w:val="%8."/>
      <w:lvlJc w:val="left"/>
      <w:pPr>
        <w:ind w:left="6186" w:hanging="360"/>
      </w:pPr>
      <w:rPr>
        <w:rFonts w:cs="Times New Roman"/>
      </w:rPr>
    </w:lvl>
    <w:lvl w:ilvl="8" w:tplc="041B001B">
      <w:start w:val="1"/>
      <w:numFmt w:val="lowerRoman"/>
      <w:lvlText w:val="%9."/>
      <w:lvlJc w:val="right"/>
      <w:pPr>
        <w:ind w:left="6906" w:hanging="180"/>
      </w:pPr>
      <w:rPr>
        <w:rFonts w:cs="Times New Roman"/>
      </w:rPr>
    </w:lvl>
  </w:abstractNum>
  <w:abstractNum w:abstractNumId="148" w15:restartNumberingAfterBreak="0">
    <w:nsid w:val="6A145307"/>
    <w:multiLevelType w:val="hybridMultilevel"/>
    <w:tmpl w:val="AD66D484"/>
    <w:lvl w:ilvl="0" w:tplc="8E5C05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6B2A699B"/>
    <w:multiLevelType w:val="hybridMultilevel"/>
    <w:tmpl w:val="80B042CC"/>
    <w:lvl w:ilvl="0" w:tplc="041B0001">
      <w:start w:val="1"/>
      <w:numFmt w:val="bullet"/>
      <w:lvlText w:val=""/>
      <w:lvlJc w:val="left"/>
      <w:pPr>
        <w:ind w:left="1288" w:hanging="360"/>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150" w15:restartNumberingAfterBreak="0">
    <w:nsid w:val="6B5610C0"/>
    <w:multiLevelType w:val="hybridMultilevel"/>
    <w:tmpl w:val="9E2471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6BD2304F"/>
    <w:multiLevelType w:val="hybridMultilevel"/>
    <w:tmpl w:val="14882D9E"/>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2" w15:restartNumberingAfterBreak="0">
    <w:nsid w:val="6BED42E1"/>
    <w:multiLevelType w:val="multilevel"/>
    <w:tmpl w:val="AEBE23E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53" w15:restartNumberingAfterBreak="0">
    <w:nsid w:val="6CCB6E76"/>
    <w:multiLevelType w:val="hybridMultilevel"/>
    <w:tmpl w:val="E2CA226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4" w15:restartNumberingAfterBreak="0">
    <w:nsid w:val="6E1E51AC"/>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5" w15:restartNumberingAfterBreak="0">
    <w:nsid w:val="6EB1488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6EBD07C9"/>
    <w:multiLevelType w:val="hybridMultilevel"/>
    <w:tmpl w:val="D07A56CE"/>
    <w:lvl w:ilvl="0" w:tplc="86E8E95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57"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58" w15:restartNumberingAfterBreak="0">
    <w:nsid w:val="6F974B9D"/>
    <w:multiLevelType w:val="hybridMultilevel"/>
    <w:tmpl w:val="04D6DC1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9" w15:restartNumberingAfterBreak="0">
    <w:nsid w:val="701A5C41"/>
    <w:multiLevelType w:val="hybridMultilevel"/>
    <w:tmpl w:val="A542660E"/>
    <w:lvl w:ilvl="0" w:tplc="CF6A8A0E">
      <w:start w:val="110"/>
      <w:numFmt w:val="bullet"/>
      <w:lvlText w:val="-"/>
      <w:lvlJc w:val="left"/>
      <w:pPr>
        <w:ind w:left="644" w:hanging="360"/>
      </w:pPr>
      <w:rPr>
        <w:rFonts w:ascii="Times New Roman" w:eastAsia="Times New Roman" w:hAnsi="Times New Roman"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60" w15:restartNumberingAfterBreak="0">
    <w:nsid w:val="711A3192"/>
    <w:multiLevelType w:val="hybridMultilevel"/>
    <w:tmpl w:val="19D44E36"/>
    <w:lvl w:ilvl="0" w:tplc="F8D2299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71D6728D"/>
    <w:multiLevelType w:val="hybridMultilevel"/>
    <w:tmpl w:val="5AEA1D78"/>
    <w:lvl w:ilvl="0" w:tplc="9566DADA">
      <w:start w:val="1"/>
      <w:numFmt w:val="lowerLetter"/>
      <w:lvlText w:val="%1)"/>
      <w:lvlJc w:val="left"/>
      <w:pPr>
        <w:tabs>
          <w:tab w:val="num" w:pos="510"/>
        </w:tabs>
        <w:ind w:left="794" w:hanging="284"/>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62" w15:restartNumberingAfterBreak="0">
    <w:nsid w:val="72DC2EF8"/>
    <w:multiLevelType w:val="hybridMultilevel"/>
    <w:tmpl w:val="529A3C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3" w15:restartNumberingAfterBreak="0">
    <w:nsid w:val="749F3AA2"/>
    <w:multiLevelType w:val="hybridMultilevel"/>
    <w:tmpl w:val="4F7A8C62"/>
    <w:lvl w:ilvl="0" w:tplc="F1E43D24">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75BD1812"/>
    <w:multiLevelType w:val="hybridMultilevel"/>
    <w:tmpl w:val="5DB07F28"/>
    <w:lvl w:ilvl="0" w:tplc="041B0001">
      <w:start w:val="1"/>
      <w:numFmt w:val="bullet"/>
      <w:lvlText w:val=""/>
      <w:lvlJc w:val="left"/>
      <w:pPr>
        <w:ind w:left="1856" w:hanging="360"/>
      </w:pPr>
      <w:rPr>
        <w:rFonts w:ascii="Symbol" w:hAnsi="Symbol" w:hint="default"/>
      </w:rPr>
    </w:lvl>
    <w:lvl w:ilvl="1" w:tplc="041B0003">
      <w:start w:val="1"/>
      <w:numFmt w:val="bullet"/>
      <w:lvlText w:val="o"/>
      <w:lvlJc w:val="left"/>
      <w:pPr>
        <w:ind w:left="2576" w:hanging="360"/>
      </w:pPr>
      <w:rPr>
        <w:rFonts w:ascii="Courier New" w:hAnsi="Courier New" w:hint="default"/>
      </w:rPr>
    </w:lvl>
    <w:lvl w:ilvl="2" w:tplc="041B0005">
      <w:start w:val="1"/>
      <w:numFmt w:val="bullet"/>
      <w:lvlText w:val=""/>
      <w:lvlJc w:val="left"/>
      <w:pPr>
        <w:ind w:left="3296" w:hanging="360"/>
      </w:pPr>
      <w:rPr>
        <w:rFonts w:ascii="Wingdings" w:hAnsi="Wingdings" w:hint="default"/>
      </w:rPr>
    </w:lvl>
    <w:lvl w:ilvl="3" w:tplc="041B0001">
      <w:start w:val="1"/>
      <w:numFmt w:val="bullet"/>
      <w:lvlText w:val=""/>
      <w:lvlJc w:val="left"/>
      <w:pPr>
        <w:ind w:left="4016" w:hanging="360"/>
      </w:pPr>
      <w:rPr>
        <w:rFonts w:ascii="Symbol" w:hAnsi="Symbol" w:hint="default"/>
      </w:rPr>
    </w:lvl>
    <w:lvl w:ilvl="4" w:tplc="041B0003">
      <w:start w:val="1"/>
      <w:numFmt w:val="bullet"/>
      <w:lvlText w:val="o"/>
      <w:lvlJc w:val="left"/>
      <w:pPr>
        <w:ind w:left="4736" w:hanging="360"/>
      </w:pPr>
      <w:rPr>
        <w:rFonts w:ascii="Courier New" w:hAnsi="Courier New" w:hint="default"/>
      </w:rPr>
    </w:lvl>
    <w:lvl w:ilvl="5" w:tplc="041B0005">
      <w:start w:val="1"/>
      <w:numFmt w:val="bullet"/>
      <w:lvlText w:val=""/>
      <w:lvlJc w:val="left"/>
      <w:pPr>
        <w:ind w:left="5456" w:hanging="360"/>
      </w:pPr>
      <w:rPr>
        <w:rFonts w:ascii="Wingdings" w:hAnsi="Wingdings" w:hint="default"/>
      </w:rPr>
    </w:lvl>
    <w:lvl w:ilvl="6" w:tplc="041B0001">
      <w:start w:val="1"/>
      <w:numFmt w:val="bullet"/>
      <w:lvlText w:val=""/>
      <w:lvlJc w:val="left"/>
      <w:pPr>
        <w:ind w:left="6176" w:hanging="360"/>
      </w:pPr>
      <w:rPr>
        <w:rFonts w:ascii="Symbol" w:hAnsi="Symbol" w:hint="default"/>
      </w:rPr>
    </w:lvl>
    <w:lvl w:ilvl="7" w:tplc="041B0003">
      <w:start w:val="1"/>
      <w:numFmt w:val="bullet"/>
      <w:lvlText w:val="o"/>
      <w:lvlJc w:val="left"/>
      <w:pPr>
        <w:ind w:left="6896" w:hanging="360"/>
      </w:pPr>
      <w:rPr>
        <w:rFonts w:ascii="Courier New" w:hAnsi="Courier New" w:hint="default"/>
      </w:rPr>
    </w:lvl>
    <w:lvl w:ilvl="8" w:tplc="041B0005">
      <w:start w:val="1"/>
      <w:numFmt w:val="bullet"/>
      <w:lvlText w:val=""/>
      <w:lvlJc w:val="left"/>
      <w:pPr>
        <w:ind w:left="7616" w:hanging="360"/>
      </w:pPr>
      <w:rPr>
        <w:rFonts w:ascii="Wingdings" w:hAnsi="Wingdings" w:hint="default"/>
      </w:rPr>
    </w:lvl>
  </w:abstractNum>
  <w:abstractNum w:abstractNumId="165" w15:restartNumberingAfterBreak="0">
    <w:nsid w:val="75FB71C2"/>
    <w:multiLevelType w:val="hybridMultilevel"/>
    <w:tmpl w:val="F3164D02"/>
    <w:lvl w:ilvl="0" w:tplc="87D46BB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770D738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795E5C24"/>
    <w:multiLevelType w:val="hybridMultilevel"/>
    <w:tmpl w:val="312CBF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8"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9" w15:restartNumberingAfterBreak="0">
    <w:nsid w:val="79F15701"/>
    <w:multiLevelType w:val="hybridMultilevel"/>
    <w:tmpl w:val="DCC40B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7A5E2CD0"/>
    <w:multiLevelType w:val="hybridMultilevel"/>
    <w:tmpl w:val="9926C044"/>
    <w:lvl w:ilvl="0" w:tplc="041B0001">
      <w:start w:val="1"/>
      <w:numFmt w:val="bullet"/>
      <w:lvlText w:val=""/>
      <w:lvlJc w:val="left"/>
      <w:pPr>
        <w:ind w:left="720" w:hanging="360"/>
      </w:pPr>
      <w:rPr>
        <w:rFonts w:ascii="Symbol" w:hAnsi="Symbol" w:hint="default"/>
      </w:rPr>
    </w:lvl>
    <w:lvl w:ilvl="1" w:tplc="FEFC9592">
      <w:start w:val="6"/>
      <w:numFmt w:val="bullet"/>
      <w:lvlText w:val="-"/>
      <w:lvlJc w:val="left"/>
      <w:pPr>
        <w:ind w:left="1440" w:hanging="360"/>
      </w:pPr>
      <w:rPr>
        <w:rFonts w:ascii="Calibri" w:eastAsia="Times New Roman" w:hAnsi="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71" w15:restartNumberingAfterBreak="0">
    <w:nsid w:val="7A7A60A8"/>
    <w:multiLevelType w:val="hybridMultilevel"/>
    <w:tmpl w:val="C1A207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7BCA49CD"/>
    <w:multiLevelType w:val="hybridMultilevel"/>
    <w:tmpl w:val="0FB634F4"/>
    <w:lvl w:ilvl="0" w:tplc="041B0001">
      <w:start w:val="1"/>
      <w:numFmt w:val="bullet"/>
      <w:lvlText w:val=""/>
      <w:lvlJc w:val="left"/>
      <w:pPr>
        <w:tabs>
          <w:tab w:val="num" w:pos="1248"/>
        </w:tabs>
        <w:ind w:left="1248" w:hanging="396"/>
      </w:pPr>
      <w:rPr>
        <w:rFonts w:ascii="Symbol" w:hAnsi="Symbol" w:hint="default"/>
        <w:color w:val="auto"/>
      </w:rPr>
    </w:lvl>
    <w:lvl w:ilvl="1" w:tplc="04050019">
      <w:start w:val="1"/>
      <w:numFmt w:val="lowerLetter"/>
      <w:lvlText w:val="%2."/>
      <w:lvlJc w:val="left"/>
      <w:pPr>
        <w:tabs>
          <w:tab w:val="num" w:pos="2008"/>
        </w:tabs>
        <w:ind w:left="2008" w:hanging="360"/>
      </w:pPr>
      <w:rPr>
        <w:rFonts w:cs="Times New Roman"/>
      </w:rPr>
    </w:lvl>
    <w:lvl w:ilvl="2" w:tplc="0405001B">
      <w:start w:val="1"/>
      <w:numFmt w:val="lowerRoman"/>
      <w:lvlText w:val="%3."/>
      <w:lvlJc w:val="right"/>
      <w:pPr>
        <w:tabs>
          <w:tab w:val="num" w:pos="2728"/>
        </w:tabs>
        <w:ind w:left="2728" w:hanging="180"/>
      </w:pPr>
      <w:rPr>
        <w:rFonts w:cs="Times New Roman"/>
      </w:rPr>
    </w:lvl>
    <w:lvl w:ilvl="3" w:tplc="0405000F">
      <w:start w:val="1"/>
      <w:numFmt w:val="decimal"/>
      <w:lvlText w:val="%4."/>
      <w:lvlJc w:val="left"/>
      <w:pPr>
        <w:tabs>
          <w:tab w:val="num" w:pos="3448"/>
        </w:tabs>
        <w:ind w:left="3448" w:hanging="360"/>
      </w:pPr>
      <w:rPr>
        <w:rFonts w:cs="Times New Roman"/>
      </w:rPr>
    </w:lvl>
    <w:lvl w:ilvl="4" w:tplc="04050019">
      <w:start w:val="1"/>
      <w:numFmt w:val="lowerLetter"/>
      <w:lvlText w:val="%5."/>
      <w:lvlJc w:val="left"/>
      <w:pPr>
        <w:tabs>
          <w:tab w:val="num" w:pos="4168"/>
        </w:tabs>
        <w:ind w:left="4168" w:hanging="360"/>
      </w:pPr>
      <w:rPr>
        <w:rFonts w:cs="Times New Roman"/>
      </w:rPr>
    </w:lvl>
    <w:lvl w:ilvl="5" w:tplc="0405001B">
      <w:start w:val="1"/>
      <w:numFmt w:val="lowerRoman"/>
      <w:lvlText w:val="%6."/>
      <w:lvlJc w:val="right"/>
      <w:pPr>
        <w:tabs>
          <w:tab w:val="num" w:pos="4888"/>
        </w:tabs>
        <w:ind w:left="4888" w:hanging="180"/>
      </w:pPr>
      <w:rPr>
        <w:rFonts w:cs="Times New Roman"/>
      </w:rPr>
    </w:lvl>
    <w:lvl w:ilvl="6" w:tplc="0405000F">
      <w:start w:val="1"/>
      <w:numFmt w:val="decimal"/>
      <w:lvlText w:val="%7."/>
      <w:lvlJc w:val="left"/>
      <w:pPr>
        <w:tabs>
          <w:tab w:val="num" w:pos="5608"/>
        </w:tabs>
        <w:ind w:left="5608" w:hanging="360"/>
      </w:pPr>
      <w:rPr>
        <w:rFonts w:cs="Times New Roman"/>
      </w:rPr>
    </w:lvl>
    <w:lvl w:ilvl="7" w:tplc="04050019">
      <w:start w:val="1"/>
      <w:numFmt w:val="lowerLetter"/>
      <w:lvlText w:val="%8."/>
      <w:lvlJc w:val="left"/>
      <w:pPr>
        <w:tabs>
          <w:tab w:val="num" w:pos="6328"/>
        </w:tabs>
        <w:ind w:left="6328" w:hanging="360"/>
      </w:pPr>
      <w:rPr>
        <w:rFonts w:cs="Times New Roman"/>
      </w:rPr>
    </w:lvl>
    <w:lvl w:ilvl="8" w:tplc="0405001B">
      <w:start w:val="1"/>
      <w:numFmt w:val="lowerRoman"/>
      <w:lvlText w:val="%9."/>
      <w:lvlJc w:val="right"/>
      <w:pPr>
        <w:tabs>
          <w:tab w:val="num" w:pos="7048"/>
        </w:tabs>
        <w:ind w:left="7048" w:hanging="180"/>
      </w:pPr>
      <w:rPr>
        <w:rFonts w:cs="Times New Roman"/>
      </w:rPr>
    </w:lvl>
  </w:abstractNum>
  <w:abstractNum w:abstractNumId="173" w15:restartNumberingAfterBreak="0">
    <w:nsid w:val="7C7328A2"/>
    <w:multiLevelType w:val="hybridMultilevel"/>
    <w:tmpl w:val="2A6E078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7E1C3EDB"/>
    <w:multiLevelType w:val="hybridMultilevel"/>
    <w:tmpl w:val="439C0EDE"/>
    <w:lvl w:ilvl="0" w:tplc="F8F6A41C">
      <w:start w:val="1"/>
      <w:numFmt w:val="decimal"/>
      <w:lvlText w:val="%1."/>
      <w:lvlJc w:val="left"/>
      <w:pPr>
        <w:ind w:left="720" w:hanging="360"/>
      </w:pPr>
      <w:rPr>
        <w:rFonts w:ascii="Calibri" w:hAnsi="Calibri" w:hint="default"/>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7E7F219E"/>
    <w:multiLevelType w:val="hybridMultilevel"/>
    <w:tmpl w:val="BF48C96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7" w15:restartNumberingAfterBreak="0">
    <w:nsid w:val="7E9D1250"/>
    <w:multiLevelType w:val="hybridMultilevel"/>
    <w:tmpl w:val="BA7A8B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8" w15:restartNumberingAfterBreak="0">
    <w:nsid w:val="7EB545AA"/>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7F6C212D"/>
    <w:multiLevelType w:val="hybridMultilevel"/>
    <w:tmpl w:val="C0C0FDF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994EB2C2">
      <w:start w:val="1"/>
      <w:numFmt w:val="lowerRoman"/>
      <w:lvlText w:val="(%3)"/>
      <w:lvlJc w:val="left"/>
      <w:pPr>
        <w:ind w:left="2700" w:hanging="72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0" w15:restartNumberingAfterBreak="0">
    <w:nsid w:val="7FEF377E"/>
    <w:multiLevelType w:val="hybridMultilevel"/>
    <w:tmpl w:val="2BD602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16cid:durableId="1511214594">
    <w:abstractNumId w:val="36"/>
  </w:num>
  <w:num w:numId="2" w16cid:durableId="1855224162">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4479848">
    <w:abstractNumId w:val="8"/>
  </w:num>
  <w:num w:numId="4" w16cid:durableId="162916754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2846046">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1075037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11861137">
    <w:abstractNumId w:val="123"/>
  </w:num>
  <w:num w:numId="8" w16cid:durableId="1485775949">
    <w:abstractNumId w:val="172"/>
  </w:num>
  <w:num w:numId="9" w16cid:durableId="1432895881">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23426961">
    <w:abstractNumId w:val="77"/>
  </w:num>
  <w:num w:numId="11" w16cid:durableId="1867593614">
    <w:abstractNumId w:val="109"/>
  </w:num>
  <w:num w:numId="12" w16cid:durableId="573123937">
    <w:abstractNumId w:val="110"/>
  </w:num>
  <w:num w:numId="13" w16cid:durableId="121702226">
    <w:abstractNumId w:val="22"/>
  </w:num>
  <w:num w:numId="14" w16cid:durableId="550112953">
    <w:abstractNumId w:val="8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29622766">
    <w:abstractNumId w:val="130"/>
  </w:num>
  <w:num w:numId="16" w16cid:durableId="840316296">
    <w:abstractNumId w:val="33"/>
  </w:num>
  <w:num w:numId="17" w16cid:durableId="895120681">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8341011">
    <w:abstractNumId w:val="1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130443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739539">
    <w:abstractNumId w:val="107"/>
  </w:num>
  <w:num w:numId="21" w16cid:durableId="988217609">
    <w:abstractNumId w:val="152"/>
  </w:num>
  <w:num w:numId="22" w16cid:durableId="1241256289">
    <w:abstractNumId w:val="1"/>
  </w:num>
  <w:num w:numId="23" w16cid:durableId="952635492">
    <w:abstractNumId w:val="0"/>
  </w:num>
  <w:num w:numId="24" w16cid:durableId="1383409002">
    <w:abstractNumId w:val="43"/>
    <w:lvlOverride w:ilvl="0">
      <w:startOverride w:val="1"/>
    </w:lvlOverride>
    <w:lvlOverride w:ilvl="1"/>
    <w:lvlOverride w:ilvl="2"/>
    <w:lvlOverride w:ilvl="3"/>
    <w:lvlOverride w:ilvl="4"/>
    <w:lvlOverride w:ilvl="5"/>
    <w:lvlOverride w:ilvl="6"/>
    <w:lvlOverride w:ilvl="7"/>
    <w:lvlOverride w:ilvl="8"/>
  </w:num>
  <w:num w:numId="25" w16cid:durableId="122356585">
    <w:abstractNumId w:val="99"/>
  </w:num>
  <w:num w:numId="26" w16cid:durableId="869339948">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75767034">
    <w:abstractNumId w:val="127"/>
  </w:num>
  <w:num w:numId="28" w16cid:durableId="1022786759">
    <w:abstractNumId w:val="164"/>
  </w:num>
  <w:num w:numId="29" w16cid:durableId="665089353">
    <w:abstractNumId w:val="85"/>
  </w:num>
  <w:num w:numId="30" w16cid:durableId="828181496">
    <w:abstractNumId w:val="61"/>
  </w:num>
  <w:num w:numId="31" w16cid:durableId="1564635017">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26299892">
    <w:abstractNumId w:val="58"/>
  </w:num>
  <w:num w:numId="33" w16cid:durableId="1454011583">
    <w:abstractNumId w:val="21"/>
  </w:num>
  <w:num w:numId="34" w16cid:durableId="756484841">
    <w:abstractNumId w:val="84"/>
  </w:num>
  <w:num w:numId="35" w16cid:durableId="1394423354">
    <w:abstractNumId w:val="2"/>
  </w:num>
  <w:num w:numId="36" w16cid:durableId="1046873081">
    <w:abstractNumId w:val="177"/>
  </w:num>
  <w:num w:numId="37" w16cid:durableId="1035273657">
    <w:abstractNumId w:val="159"/>
  </w:num>
  <w:num w:numId="38" w16cid:durableId="870650455">
    <w:abstractNumId w:val="147"/>
  </w:num>
  <w:num w:numId="39" w16cid:durableId="513223553">
    <w:abstractNumId w:val="13"/>
  </w:num>
  <w:num w:numId="40" w16cid:durableId="1485512972">
    <w:abstractNumId w:val="170"/>
  </w:num>
  <w:num w:numId="41" w16cid:durableId="200749976">
    <w:abstractNumId w:val="145"/>
  </w:num>
  <w:num w:numId="42" w16cid:durableId="1521240273">
    <w:abstractNumId w:val="57"/>
  </w:num>
  <w:num w:numId="43" w16cid:durableId="1715109115">
    <w:abstractNumId w:val="124"/>
  </w:num>
  <w:num w:numId="44" w16cid:durableId="854071865">
    <w:abstractNumId w:val="129"/>
  </w:num>
  <w:num w:numId="45" w16cid:durableId="1588266667">
    <w:abstractNumId w:val="59"/>
  </w:num>
  <w:num w:numId="46" w16cid:durableId="1025717946">
    <w:abstractNumId w:val="180"/>
  </w:num>
  <w:num w:numId="47" w16cid:durableId="1384796659">
    <w:abstractNumId w:val="56"/>
  </w:num>
  <w:num w:numId="48" w16cid:durableId="263224795">
    <w:abstractNumId w:val="144"/>
  </w:num>
  <w:num w:numId="49" w16cid:durableId="482039349">
    <w:abstractNumId w:val="92"/>
  </w:num>
  <w:num w:numId="50" w16cid:durableId="1550804242">
    <w:abstractNumId w:val="119"/>
  </w:num>
  <w:num w:numId="51" w16cid:durableId="1756825210">
    <w:abstractNumId w:val="64"/>
  </w:num>
  <w:num w:numId="52" w16cid:durableId="1949846074">
    <w:abstractNumId w:val="125"/>
  </w:num>
  <w:num w:numId="53" w16cid:durableId="1909338228">
    <w:abstractNumId w:val="79"/>
  </w:num>
  <w:num w:numId="54" w16cid:durableId="1346397388">
    <w:abstractNumId w:val="40"/>
  </w:num>
  <w:num w:numId="55" w16cid:durableId="646477627">
    <w:abstractNumId w:val="156"/>
  </w:num>
  <w:num w:numId="56" w16cid:durableId="412553266">
    <w:abstractNumId w:val="137"/>
  </w:num>
  <w:num w:numId="57" w16cid:durableId="675152373">
    <w:abstractNumId w:val="10"/>
  </w:num>
  <w:num w:numId="58" w16cid:durableId="143786829">
    <w:abstractNumId w:val="114"/>
  </w:num>
  <w:num w:numId="59" w16cid:durableId="357895952">
    <w:abstractNumId w:val="62"/>
  </w:num>
  <w:num w:numId="60" w16cid:durableId="305167727">
    <w:abstractNumId w:val="35"/>
  </w:num>
  <w:num w:numId="61" w16cid:durableId="252133834">
    <w:abstractNumId w:val="138"/>
  </w:num>
  <w:num w:numId="62" w16cid:durableId="665475776">
    <w:abstractNumId w:val="11"/>
  </w:num>
  <w:num w:numId="63" w16cid:durableId="2009168967">
    <w:abstractNumId w:val="82"/>
  </w:num>
  <w:num w:numId="64" w16cid:durableId="293952407">
    <w:abstractNumId w:val="44"/>
  </w:num>
  <w:num w:numId="65" w16cid:durableId="1743140756">
    <w:abstractNumId w:val="15"/>
  </w:num>
  <w:num w:numId="66" w16cid:durableId="1872260263">
    <w:abstractNumId w:val="115"/>
  </w:num>
  <w:num w:numId="67" w16cid:durableId="1552885204">
    <w:abstractNumId w:val="27"/>
  </w:num>
  <w:num w:numId="68" w16cid:durableId="918828572">
    <w:abstractNumId w:val="105"/>
  </w:num>
  <w:num w:numId="69" w16cid:durableId="637304517">
    <w:abstractNumId w:val="65"/>
  </w:num>
  <w:num w:numId="70" w16cid:durableId="384912962">
    <w:abstractNumId w:val="26"/>
  </w:num>
  <w:num w:numId="71" w16cid:durableId="215973413">
    <w:abstractNumId w:val="9"/>
  </w:num>
  <w:num w:numId="72" w16cid:durableId="114910306">
    <w:abstractNumId w:val="150"/>
  </w:num>
  <w:num w:numId="73" w16cid:durableId="1058242397">
    <w:abstractNumId w:val="50"/>
  </w:num>
  <w:num w:numId="74" w16cid:durableId="2111584108">
    <w:abstractNumId w:val="94"/>
  </w:num>
  <w:num w:numId="75" w16cid:durableId="390351422">
    <w:abstractNumId w:val="41"/>
  </w:num>
  <w:num w:numId="76" w16cid:durableId="3943987">
    <w:abstractNumId w:val="63"/>
  </w:num>
  <w:num w:numId="77" w16cid:durableId="1659769058">
    <w:abstractNumId w:val="173"/>
  </w:num>
  <w:num w:numId="78" w16cid:durableId="1836802620">
    <w:abstractNumId w:val="122"/>
  </w:num>
  <w:num w:numId="79" w16cid:durableId="72747153">
    <w:abstractNumId w:val="66"/>
  </w:num>
  <w:num w:numId="80" w16cid:durableId="269514328">
    <w:abstractNumId w:val="135"/>
  </w:num>
  <w:num w:numId="81" w16cid:durableId="1396273439">
    <w:abstractNumId w:val="96"/>
  </w:num>
  <w:num w:numId="82" w16cid:durableId="259605136">
    <w:abstractNumId w:val="16"/>
  </w:num>
  <w:num w:numId="83" w16cid:durableId="389308853">
    <w:abstractNumId w:val="42"/>
  </w:num>
  <w:num w:numId="84" w16cid:durableId="1395201075">
    <w:abstractNumId w:val="51"/>
  </w:num>
  <w:num w:numId="85" w16cid:durableId="774904445">
    <w:abstractNumId w:val="38"/>
  </w:num>
  <w:num w:numId="86" w16cid:durableId="557715845">
    <w:abstractNumId w:val="116"/>
  </w:num>
  <w:num w:numId="87" w16cid:durableId="169679768">
    <w:abstractNumId w:val="149"/>
  </w:num>
  <w:num w:numId="88" w16cid:durableId="1980959839">
    <w:abstractNumId w:val="54"/>
  </w:num>
  <w:num w:numId="89" w16cid:durableId="1793866039">
    <w:abstractNumId w:val="111"/>
  </w:num>
  <w:num w:numId="90" w16cid:durableId="1154295400">
    <w:abstractNumId w:val="4"/>
  </w:num>
  <w:num w:numId="91" w16cid:durableId="2089306661">
    <w:abstractNumId w:val="52"/>
  </w:num>
  <w:num w:numId="92" w16cid:durableId="987437818">
    <w:abstractNumId w:val="151"/>
  </w:num>
  <w:num w:numId="93" w16cid:durableId="189495190">
    <w:abstractNumId w:val="67"/>
  </w:num>
  <w:num w:numId="94" w16cid:durableId="1179462160">
    <w:abstractNumId w:val="166"/>
  </w:num>
  <w:num w:numId="95" w16cid:durableId="515270722">
    <w:abstractNumId w:val="6"/>
  </w:num>
  <w:num w:numId="96" w16cid:durableId="5526803">
    <w:abstractNumId w:val="171"/>
  </w:num>
  <w:num w:numId="97" w16cid:durableId="1467628399">
    <w:abstractNumId w:val="7"/>
  </w:num>
  <w:num w:numId="98" w16cid:durableId="1135414954">
    <w:abstractNumId w:val="86"/>
  </w:num>
  <w:num w:numId="99" w16cid:durableId="1218316806">
    <w:abstractNumId w:val="161"/>
  </w:num>
  <w:num w:numId="100" w16cid:durableId="1454326753">
    <w:abstractNumId w:val="12"/>
  </w:num>
  <w:num w:numId="101" w16cid:durableId="207302556">
    <w:abstractNumId w:val="71"/>
  </w:num>
  <w:num w:numId="102" w16cid:durableId="1374695552">
    <w:abstractNumId w:val="34"/>
  </w:num>
  <w:num w:numId="103" w16cid:durableId="1456407528">
    <w:abstractNumId w:val="46"/>
  </w:num>
  <w:num w:numId="104" w16cid:durableId="128283019">
    <w:abstractNumId w:val="136"/>
  </w:num>
  <w:num w:numId="105" w16cid:durableId="947397064">
    <w:abstractNumId w:val="95"/>
  </w:num>
  <w:num w:numId="106" w16cid:durableId="313263943">
    <w:abstractNumId w:val="156"/>
  </w:num>
  <w:num w:numId="107" w16cid:durableId="1439521657">
    <w:abstractNumId w:val="87"/>
  </w:num>
  <w:num w:numId="108" w16cid:durableId="1748771499">
    <w:abstractNumId w:val="14"/>
  </w:num>
  <w:num w:numId="109" w16cid:durableId="915939145">
    <w:abstractNumId w:val="91"/>
  </w:num>
  <w:num w:numId="110" w16cid:durableId="831525086">
    <w:abstractNumId w:val="83"/>
  </w:num>
  <w:num w:numId="111" w16cid:durableId="750661363">
    <w:abstractNumId w:val="113"/>
  </w:num>
  <w:num w:numId="112" w16cid:durableId="637761720">
    <w:abstractNumId w:val="175"/>
  </w:num>
  <w:num w:numId="113" w16cid:durableId="1372655169">
    <w:abstractNumId w:val="155"/>
  </w:num>
  <w:num w:numId="114" w16cid:durableId="318391758">
    <w:abstractNumId w:val="132"/>
  </w:num>
  <w:num w:numId="115" w16cid:durableId="1064567198">
    <w:abstractNumId w:val="142"/>
  </w:num>
  <w:num w:numId="116" w16cid:durableId="1335574354">
    <w:abstractNumId w:val="106"/>
  </w:num>
  <w:num w:numId="117" w16cid:durableId="201065464">
    <w:abstractNumId w:val="53"/>
  </w:num>
  <w:num w:numId="118" w16cid:durableId="1225333178">
    <w:abstractNumId w:val="103"/>
  </w:num>
  <w:num w:numId="119" w16cid:durableId="2007048592">
    <w:abstractNumId w:val="49"/>
  </w:num>
  <w:num w:numId="120" w16cid:durableId="1992907330">
    <w:abstractNumId w:val="118"/>
  </w:num>
  <w:num w:numId="121" w16cid:durableId="1196193643">
    <w:abstractNumId w:val="90"/>
  </w:num>
  <w:num w:numId="122" w16cid:durableId="1815566320">
    <w:abstractNumId w:val="153"/>
  </w:num>
  <w:num w:numId="123" w16cid:durableId="1293823922">
    <w:abstractNumId w:val="174"/>
  </w:num>
  <w:num w:numId="124" w16cid:durableId="1175612308">
    <w:abstractNumId w:val="3"/>
  </w:num>
  <w:num w:numId="125" w16cid:durableId="333532622">
    <w:abstractNumId w:val="139"/>
  </w:num>
  <w:num w:numId="126" w16cid:durableId="354234324">
    <w:abstractNumId w:val="134"/>
  </w:num>
  <w:num w:numId="127" w16cid:durableId="523178363">
    <w:abstractNumId w:val="81"/>
  </w:num>
  <w:num w:numId="128" w16cid:durableId="1653022753">
    <w:abstractNumId w:val="168"/>
  </w:num>
  <w:num w:numId="129" w16cid:durableId="15639792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268806667">
    <w:abstractNumId w:val="37"/>
  </w:num>
  <w:num w:numId="131" w16cid:durableId="1100763564">
    <w:abstractNumId w:val="78"/>
  </w:num>
  <w:num w:numId="132" w16cid:durableId="1043794208">
    <w:abstractNumId w:val="146"/>
  </w:num>
  <w:num w:numId="133" w16cid:durableId="834687460">
    <w:abstractNumId w:val="98"/>
  </w:num>
  <w:num w:numId="134" w16cid:durableId="882249203">
    <w:abstractNumId w:val="45"/>
  </w:num>
  <w:num w:numId="135" w16cid:durableId="86469646">
    <w:abstractNumId w:val="141"/>
  </w:num>
  <w:num w:numId="136" w16cid:durableId="583301860">
    <w:abstractNumId w:val="47"/>
  </w:num>
  <w:num w:numId="137" w16cid:durableId="484517569">
    <w:abstractNumId w:val="68"/>
  </w:num>
  <w:num w:numId="138" w16cid:durableId="2041078188">
    <w:abstractNumId w:val="162"/>
  </w:num>
  <w:num w:numId="139" w16cid:durableId="420183724">
    <w:abstractNumId w:val="178"/>
  </w:num>
  <w:num w:numId="140" w16cid:durableId="949241486">
    <w:abstractNumId w:val="17"/>
  </w:num>
  <w:num w:numId="141" w16cid:durableId="14890336">
    <w:abstractNumId w:val="131"/>
  </w:num>
  <w:num w:numId="142" w16cid:durableId="636647033">
    <w:abstractNumId w:val="55"/>
  </w:num>
  <w:num w:numId="143" w16cid:durableId="1105266577">
    <w:abstractNumId w:val="32"/>
  </w:num>
  <w:num w:numId="144" w16cid:durableId="893465748">
    <w:abstractNumId w:val="169"/>
  </w:num>
  <w:num w:numId="145" w16cid:durableId="637299162">
    <w:abstractNumId w:val="24"/>
  </w:num>
  <w:num w:numId="146" w16cid:durableId="827553526">
    <w:abstractNumId w:val="70"/>
  </w:num>
  <w:num w:numId="147" w16cid:durableId="473302768">
    <w:abstractNumId w:val="5"/>
  </w:num>
  <w:num w:numId="148" w16cid:durableId="844586786">
    <w:abstractNumId w:val="74"/>
  </w:num>
  <w:num w:numId="149" w16cid:durableId="707873148">
    <w:abstractNumId w:val="100"/>
  </w:num>
  <w:num w:numId="150" w16cid:durableId="1492604261">
    <w:abstractNumId w:val="25"/>
  </w:num>
  <w:num w:numId="151" w16cid:durableId="1189174975">
    <w:abstractNumId w:val="61"/>
  </w:num>
  <w:num w:numId="152" w16cid:durableId="489565407">
    <w:abstractNumId w:val="29"/>
  </w:num>
  <w:num w:numId="153" w16cid:durableId="178534059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848103283">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84811868">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183596800">
    <w:abstractNumId w:val="28"/>
  </w:num>
  <w:num w:numId="157" w16cid:durableId="205056628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309895231">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203943125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419329608">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530455346">
    <w:abstractNumId w:val="30"/>
  </w:num>
  <w:num w:numId="162" w16cid:durableId="966736426">
    <w:abstractNumId w:val="20"/>
  </w:num>
  <w:num w:numId="163" w16cid:durableId="349994639">
    <w:abstractNumId w:val="128"/>
  </w:num>
  <w:num w:numId="164" w16cid:durableId="852643130">
    <w:abstractNumId w:val="39"/>
  </w:num>
  <w:num w:numId="165" w16cid:durableId="1881892488">
    <w:abstractNumId w:val="75"/>
  </w:num>
  <w:num w:numId="166" w16cid:durableId="1843230231">
    <w:abstractNumId w:val="102"/>
  </w:num>
  <w:num w:numId="167" w16cid:durableId="164831497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608663204">
    <w:abstractNumId w:val="60"/>
  </w:num>
  <w:num w:numId="169" w16cid:durableId="376510299">
    <w:abstractNumId w:val="126"/>
  </w:num>
  <w:num w:numId="170" w16cid:durableId="1603488393">
    <w:abstractNumId w:val="23"/>
  </w:num>
  <w:num w:numId="171" w16cid:durableId="4208381">
    <w:abstractNumId w:val="121"/>
  </w:num>
  <w:num w:numId="172" w16cid:durableId="1712225730">
    <w:abstractNumId w:val="167"/>
  </w:num>
  <w:num w:numId="173" w16cid:durableId="1604414977">
    <w:abstractNumId w:val="154"/>
  </w:num>
  <w:num w:numId="174" w16cid:durableId="888305964">
    <w:abstractNumId w:val="72"/>
  </w:num>
  <w:num w:numId="175" w16cid:durableId="965546050">
    <w:abstractNumId w:val="31"/>
  </w:num>
  <w:num w:numId="176" w16cid:durableId="358555778">
    <w:abstractNumId w:val="112"/>
  </w:num>
  <w:num w:numId="177" w16cid:durableId="1072503501">
    <w:abstractNumId w:val="143"/>
  </w:num>
  <w:num w:numId="178" w16cid:durableId="1961645054">
    <w:abstractNumId w:val="133"/>
  </w:num>
  <w:num w:numId="179" w16cid:durableId="419983681">
    <w:abstractNumId w:val="97"/>
  </w:num>
  <w:num w:numId="180" w16cid:durableId="1496610120">
    <w:abstractNumId w:val="176"/>
  </w:num>
  <w:num w:numId="181" w16cid:durableId="2081440315">
    <w:abstractNumId w:val="18"/>
  </w:num>
  <w:num w:numId="182" w16cid:durableId="110058381">
    <w:abstractNumId w:val="93"/>
  </w:num>
  <w:num w:numId="183" w16cid:durableId="854199127">
    <w:abstractNumId w:val="48"/>
  </w:num>
  <w:num w:numId="184" w16cid:durableId="545996183">
    <w:abstractNumId w:val="163"/>
  </w:num>
  <w:num w:numId="185" w16cid:durableId="1807162976">
    <w:abstractNumId w:val="69"/>
  </w:num>
  <w:num w:numId="186" w16cid:durableId="1993875143">
    <w:abstractNumId w:val="80"/>
  </w:num>
  <w:num w:numId="187" w16cid:durableId="1836411541">
    <w:abstractNumId w:val="76"/>
  </w:num>
  <w:num w:numId="188" w16cid:durableId="1811551903">
    <w:abstractNumId w:val="88"/>
  </w:num>
  <w:num w:numId="189" w16cid:durableId="226844064">
    <w:abstractNumId w:val="101"/>
  </w:num>
  <w:num w:numId="190" w16cid:durableId="476801995">
    <w:abstractNumId w:val="148"/>
  </w:num>
  <w:num w:numId="191" w16cid:durableId="1145661544">
    <w:abstractNumId w:val="73"/>
  </w:num>
  <w:num w:numId="192" w16cid:durableId="713239946">
    <w:abstractNumId w:val="165"/>
  </w:num>
  <w:num w:numId="193" w16cid:durableId="1909459301">
    <w:abstractNumId w:val="160"/>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49C"/>
    <w:rsid w:val="000004AE"/>
    <w:rsid w:val="00001DF5"/>
    <w:rsid w:val="000035B4"/>
    <w:rsid w:val="000036B3"/>
    <w:rsid w:val="00003738"/>
    <w:rsid w:val="00003E48"/>
    <w:rsid w:val="000042F3"/>
    <w:rsid w:val="00004C83"/>
    <w:rsid w:val="00005358"/>
    <w:rsid w:val="00010383"/>
    <w:rsid w:val="0001092C"/>
    <w:rsid w:val="0001123E"/>
    <w:rsid w:val="000117F9"/>
    <w:rsid w:val="00011A90"/>
    <w:rsid w:val="00013797"/>
    <w:rsid w:val="00013945"/>
    <w:rsid w:val="000149D6"/>
    <w:rsid w:val="00014C99"/>
    <w:rsid w:val="0001711E"/>
    <w:rsid w:val="000172AD"/>
    <w:rsid w:val="00017807"/>
    <w:rsid w:val="00022C47"/>
    <w:rsid w:val="0002314D"/>
    <w:rsid w:val="00023485"/>
    <w:rsid w:val="00023783"/>
    <w:rsid w:val="00023BDB"/>
    <w:rsid w:val="00024076"/>
    <w:rsid w:val="0002448C"/>
    <w:rsid w:val="00024912"/>
    <w:rsid w:val="000257FF"/>
    <w:rsid w:val="000263DD"/>
    <w:rsid w:val="000270B1"/>
    <w:rsid w:val="00027176"/>
    <w:rsid w:val="00030F9D"/>
    <w:rsid w:val="000317FE"/>
    <w:rsid w:val="00032F89"/>
    <w:rsid w:val="00033357"/>
    <w:rsid w:val="00033EA7"/>
    <w:rsid w:val="00034790"/>
    <w:rsid w:val="00034796"/>
    <w:rsid w:val="00035F33"/>
    <w:rsid w:val="00035FD0"/>
    <w:rsid w:val="00036619"/>
    <w:rsid w:val="0003679D"/>
    <w:rsid w:val="00037DB8"/>
    <w:rsid w:val="00040CE3"/>
    <w:rsid w:val="00042D02"/>
    <w:rsid w:val="00042E2E"/>
    <w:rsid w:val="00042E35"/>
    <w:rsid w:val="0004307F"/>
    <w:rsid w:val="00043104"/>
    <w:rsid w:val="000438C5"/>
    <w:rsid w:val="0004446A"/>
    <w:rsid w:val="00044497"/>
    <w:rsid w:val="00045CB0"/>
    <w:rsid w:val="00046B38"/>
    <w:rsid w:val="00046DCB"/>
    <w:rsid w:val="00050E2D"/>
    <w:rsid w:val="00050FF9"/>
    <w:rsid w:val="00051065"/>
    <w:rsid w:val="00051456"/>
    <w:rsid w:val="00051B18"/>
    <w:rsid w:val="0005282F"/>
    <w:rsid w:val="000532FE"/>
    <w:rsid w:val="00053BD7"/>
    <w:rsid w:val="00054229"/>
    <w:rsid w:val="000545FD"/>
    <w:rsid w:val="000554F7"/>
    <w:rsid w:val="00055BE3"/>
    <w:rsid w:val="000565FA"/>
    <w:rsid w:val="00057FE5"/>
    <w:rsid w:val="00062A81"/>
    <w:rsid w:val="0006388F"/>
    <w:rsid w:val="00064EDD"/>
    <w:rsid w:val="00065979"/>
    <w:rsid w:val="00065E59"/>
    <w:rsid w:val="00066941"/>
    <w:rsid w:val="00066C7E"/>
    <w:rsid w:val="00066C80"/>
    <w:rsid w:val="000702FB"/>
    <w:rsid w:val="00070ECB"/>
    <w:rsid w:val="00071518"/>
    <w:rsid w:val="00071A11"/>
    <w:rsid w:val="00073B75"/>
    <w:rsid w:val="00073F7A"/>
    <w:rsid w:val="0007448F"/>
    <w:rsid w:val="00075156"/>
    <w:rsid w:val="00076011"/>
    <w:rsid w:val="0007666D"/>
    <w:rsid w:val="0007687E"/>
    <w:rsid w:val="0008174E"/>
    <w:rsid w:val="00083961"/>
    <w:rsid w:val="00084839"/>
    <w:rsid w:val="00084A3C"/>
    <w:rsid w:val="00084BB8"/>
    <w:rsid w:val="000851F8"/>
    <w:rsid w:val="000861A9"/>
    <w:rsid w:val="00086CFF"/>
    <w:rsid w:val="00086D31"/>
    <w:rsid w:val="0008796F"/>
    <w:rsid w:val="00087CED"/>
    <w:rsid w:val="0009028D"/>
    <w:rsid w:val="000907CA"/>
    <w:rsid w:val="00090BB6"/>
    <w:rsid w:val="00092768"/>
    <w:rsid w:val="000949D4"/>
    <w:rsid w:val="000949DC"/>
    <w:rsid w:val="0009559D"/>
    <w:rsid w:val="000A043C"/>
    <w:rsid w:val="000A0BE6"/>
    <w:rsid w:val="000A1085"/>
    <w:rsid w:val="000A2325"/>
    <w:rsid w:val="000A2881"/>
    <w:rsid w:val="000A3B2E"/>
    <w:rsid w:val="000A4869"/>
    <w:rsid w:val="000A4D4B"/>
    <w:rsid w:val="000A509F"/>
    <w:rsid w:val="000A52F6"/>
    <w:rsid w:val="000A6CE7"/>
    <w:rsid w:val="000A7BD2"/>
    <w:rsid w:val="000A7CE2"/>
    <w:rsid w:val="000B0BC2"/>
    <w:rsid w:val="000B1A74"/>
    <w:rsid w:val="000B2202"/>
    <w:rsid w:val="000B24A6"/>
    <w:rsid w:val="000B37D4"/>
    <w:rsid w:val="000B3BA4"/>
    <w:rsid w:val="000B4DC5"/>
    <w:rsid w:val="000B5AEE"/>
    <w:rsid w:val="000B60BC"/>
    <w:rsid w:val="000B6C20"/>
    <w:rsid w:val="000C2457"/>
    <w:rsid w:val="000C2D68"/>
    <w:rsid w:val="000C2F7A"/>
    <w:rsid w:val="000C4369"/>
    <w:rsid w:val="000C4B51"/>
    <w:rsid w:val="000C58BD"/>
    <w:rsid w:val="000C5EA0"/>
    <w:rsid w:val="000C60EC"/>
    <w:rsid w:val="000C6E35"/>
    <w:rsid w:val="000D118B"/>
    <w:rsid w:val="000D1457"/>
    <w:rsid w:val="000D177B"/>
    <w:rsid w:val="000D1CF5"/>
    <w:rsid w:val="000D2296"/>
    <w:rsid w:val="000D55CB"/>
    <w:rsid w:val="000D5CBE"/>
    <w:rsid w:val="000D64FC"/>
    <w:rsid w:val="000D6C82"/>
    <w:rsid w:val="000D72E5"/>
    <w:rsid w:val="000D78E4"/>
    <w:rsid w:val="000D7B90"/>
    <w:rsid w:val="000D7E06"/>
    <w:rsid w:val="000E0238"/>
    <w:rsid w:val="000E0458"/>
    <w:rsid w:val="000E1902"/>
    <w:rsid w:val="000E1B36"/>
    <w:rsid w:val="000E3292"/>
    <w:rsid w:val="000E3CC2"/>
    <w:rsid w:val="000E6921"/>
    <w:rsid w:val="000E6EAE"/>
    <w:rsid w:val="000E7238"/>
    <w:rsid w:val="000F01E8"/>
    <w:rsid w:val="000F032A"/>
    <w:rsid w:val="000F033F"/>
    <w:rsid w:val="000F09CE"/>
    <w:rsid w:val="000F1459"/>
    <w:rsid w:val="000F1C36"/>
    <w:rsid w:val="000F20C8"/>
    <w:rsid w:val="000F215B"/>
    <w:rsid w:val="000F2F01"/>
    <w:rsid w:val="000F39AD"/>
    <w:rsid w:val="000F40A0"/>
    <w:rsid w:val="000F46F0"/>
    <w:rsid w:val="000F4984"/>
    <w:rsid w:val="000F4D0F"/>
    <w:rsid w:val="000F4F1A"/>
    <w:rsid w:val="000F5BDF"/>
    <w:rsid w:val="000F5BEF"/>
    <w:rsid w:val="000F6950"/>
    <w:rsid w:val="0010093D"/>
    <w:rsid w:val="001020F0"/>
    <w:rsid w:val="0010250B"/>
    <w:rsid w:val="00103373"/>
    <w:rsid w:val="00103376"/>
    <w:rsid w:val="001045DB"/>
    <w:rsid w:val="00105B22"/>
    <w:rsid w:val="001075B4"/>
    <w:rsid w:val="00107C6F"/>
    <w:rsid w:val="001103BB"/>
    <w:rsid w:val="00111987"/>
    <w:rsid w:val="00111B3E"/>
    <w:rsid w:val="00112208"/>
    <w:rsid w:val="00113CE9"/>
    <w:rsid w:val="001142D9"/>
    <w:rsid w:val="00114677"/>
    <w:rsid w:val="00116B18"/>
    <w:rsid w:val="00116F84"/>
    <w:rsid w:val="0011771B"/>
    <w:rsid w:val="00121515"/>
    <w:rsid w:val="00121680"/>
    <w:rsid w:val="00121F71"/>
    <w:rsid w:val="0012350C"/>
    <w:rsid w:val="001238D6"/>
    <w:rsid w:val="001246A7"/>
    <w:rsid w:val="001247DC"/>
    <w:rsid w:val="00126830"/>
    <w:rsid w:val="00126978"/>
    <w:rsid w:val="0013029E"/>
    <w:rsid w:val="00131338"/>
    <w:rsid w:val="00131698"/>
    <w:rsid w:val="00131DDA"/>
    <w:rsid w:val="00132762"/>
    <w:rsid w:val="001335BB"/>
    <w:rsid w:val="00133A91"/>
    <w:rsid w:val="001343BF"/>
    <w:rsid w:val="001357B8"/>
    <w:rsid w:val="00136158"/>
    <w:rsid w:val="00136351"/>
    <w:rsid w:val="0013727B"/>
    <w:rsid w:val="0013730C"/>
    <w:rsid w:val="00137BA0"/>
    <w:rsid w:val="00137F3E"/>
    <w:rsid w:val="00141A65"/>
    <w:rsid w:val="00142FEA"/>
    <w:rsid w:val="00144E8B"/>
    <w:rsid w:val="00144E96"/>
    <w:rsid w:val="001459C7"/>
    <w:rsid w:val="00146D55"/>
    <w:rsid w:val="00147249"/>
    <w:rsid w:val="001475C7"/>
    <w:rsid w:val="00152DE7"/>
    <w:rsid w:val="001531E1"/>
    <w:rsid w:val="00153F17"/>
    <w:rsid w:val="00154C64"/>
    <w:rsid w:val="0015567F"/>
    <w:rsid w:val="001557BC"/>
    <w:rsid w:val="00155EC2"/>
    <w:rsid w:val="00156295"/>
    <w:rsid w:val="001577FF"/>
    <w:rsid w:val="001603D8"/>
    <w:rsid w:val="0016041B"/>
    <w:rsid w:val="00160469"/>
    <w:rsid w:val="0016085C"/>
    <w:rsid w:val="00161EAC"/>
    <w:rsid w:val="00162CC4"/>
    <w:rsid w:val="001630B1"/>
    <w:rsid w:val="0016356C"/>
    <w:rsid w:val="00163AB9"/>
    <w:rsid w:val="00163C6B"/>
    <w:rsid w:val="0016417F"/>
    <w:rsid w:val="00164F2B"/>
    <w:rsid w:val="001651F2"/>
    <w:rsid w:val="00165628"/>
    <w:rsid w:val="00166E2D"/>
    <w:rsid w:val="00167370"/>
    <w:rsid w:val="00167E76"/>
    <w:rsid w:val="00171DAE"/>
    <w:rsid w:val="00172125"/>
    <w:rsid w:val="00172279"/>
    <w:rsid w:val="001725AE"/>
    <w:rsid w:val="00172E87"/>
    <w:rsid w:val="00173143"/>
    <w:rsid w:val="001733F1"/>
    <w:rsid w:val="00173E58"/>
    <w:rsid w:val="00174B33"/>
    <w:rsid w:val="0017586F"/>
    <w:rsid w:val="001768E1"/>
    <w:rsid w:val="00177018"/>
    <w:rsid w:val="00180004"/>
    <w:rsid w:val="00180723"/>
    <w:rsid w:val="00181300"/>
    <w:rsid w:val="001814D9"/>
    <w:rsid w:val="00181B24"/>
    <w:rsid w:val="00181F01"/>
    <w:rsid w:val="00184A32"/>
    <w:rsid w:val="00184F12"/>
    <w:rsid w:val="00186140"/>
    <w:rsid w:val="0018701A"/>
    <w:rsid w:val="001871B5"/>
    <w:rsid w:val="00187F70"/>
    <w:rsid w:val="00190B90"/>
    <w:rsid w:val="00191153"/>
    <w:rsid w:val="001911E5"/>
    <w:rsid w:val="00193490"/>
    <w:rsid w:val="00194B07"/>
    <w:rsid w:val="00194BCE"/>
    <w:rsid w:val="00194D56"/>
    <w:rsid w:val="00196236"/>
    <w:rsid w:val="00196F22"/>
    <w:rsid w:val="0019768E"/>
    <w:rsid w:val="001A04D5"/>
    <w:rsid w:val="001A0DBB"/>
    <w:rsid w:val="001A14EB"/>
    <w:rsid w:val="001A2711"/>
    <w:rsid w:val="001A2AD3"/>
    <w:rsid w:val="001A4AD2"/>
    <w:rsid w:val="001A6289"/>
    <w:rsid w:val="001A6EEC"/>
    <w:rsid w:val="001A716D"/>
    <w:rsid w:val="001B2135"/>
    <w:rsid w:val="001B26CD"/>
    <w:rsid w:val="001B2B75"/>
    <w:rsid w:val="001B2F4E"/>
    <w:rsid w:val="001B3445"/>
    <w:rsid w:val="001B362A"/>
    <w:rsid w:val="001B368B"/>
    <w:rsid w:val="001B41C9"/>
    <w:rsid w:val="001B472F"/>
    <w:rsid w:val="001B52ED"/>
    <w:rsid w:val="001B5903"/>
    <w:rsid w:val="001B5CC0"/>
    <w:rsid w:val="001B691D"/>
    <w:rsid w:val="001B6F8B"/>
    <w:rsid w:val="001B70A6"/>
    <w:rsid w:val="001B7149"/>
    <w:rsid w:val="001C2C7F"/>
    <w:rsid w:val="001C476F"/>
    <w:rsid w:val="001C4E28"/>
    <w:rsid w:val="001C53A2"/>
    <w:rsid w:val="001C7CC7"/>
    <w:rsid w:val="001D0C08"/>
    <w:rsid w:val="001D1B3D"/>
    <w:rsid w:val="001D31A3"/>
    <w:rsid w:val="001D39C6"/>
    <w:rsid w:val="001D4106"/>
    <w:rsid w:val="001D4C56"/>
    <w:rsid w:val="001D5FB5"/>
    <w:rsid w:val="001E0598"/>
    <w:rsid w:val="001E14ED"/>
    <w:rsid w:val="001E1640"/>
    <w:rsid w:val="001E258F"/>
    <w:rsid w:val="001E3A11"/>
    <w:rsid w:val="001E52DB"/>
    <w:rsid w:val="001E6191"/>
    <w:rsid w:val="001E67F3"/>
    <w:rsid w:val="001E720E"/>
    <w:rsid w:val="001E7B8E"/>
    <w:rsid w:val="001F02B3"/>
    <w:rsid w:val="001F0426"/>
    <w:rsid w:val="001F3DB7"/>
    <w:rsid w:val="001F4094"/>
    <w:rsid w:val="001F4751"/>
    <w:rsid w:val="001F6A32"/>
    <w:rsid w:val="001F7031"/>
    <w:rsid w:val="001F757B"/>
    <w:rsid w:val="002001FB"/>
    <w:rsid w:val="00200864"/>
    <w:rsid w:val="002012BD"/>
    <w:rsid w:val="00203395"/>
    <w:rsid w:val="00203539"/>
    <w:rsid w:val="00204230"/>
    <w:rsid w:val="0020455B"/>
    <w:rsid w:val="00204981"/>
    <w:rsid w:val="00204BAA"/>
    <w:rsid w:val="00205484"/>
    <w:rsid w:val="00205892"/>
    <w:rsid w:val="00205B6F"/>
    <w:rsid w:val="00205C71"/>
    <w:rsid w:val="00206037"/>
    <w:rsid w:val="00206EC8"/>
    <w:rsid w:val="00207672"/>
    <w:rsid w:val="002076C0"/>
    <w:rsid w:val="002101EF"/>
    <w:rsid w:val="0021044E"/>
    <w:rsid w:val="00210D40"/>
    <w:rsid w:val="0021108A"/>
    <w:rsid w:val="002115AB"/>
    <w:rsid w:val="00211C3F"/>
    <w:rsid w:val="00211FE0"/>
    <w:rsid w:val="00212219"/>
    <w:rsid w:val="002132F6"/>
    <w:rsid w:val="00214467"/>
    <w:rsid w:val="00214D39"/>
    <w:rsid w:val="00215368"/>
    <w:rsid w:val="002160F4"/>
    <w:rsid w:val="00216227"/>
    <w:rsid w:val="00217386"/>
    <w:rsid w:val="00217441"/>
    <w:rsid w:val="00217D47"/>
    <w:rsid w:val="00217E76"/>
    <w:rsid w:val="002226C2"/>
    <w:rsid w:val="00222E14"/>
    <w:rsid w:val="002257D6"/>
    <w:rsid w:val="002266C6"/>
    <w:rsid w:val="00226726"/>
    <w:rsid w:val="00227E00"/>
    <w:rsid w:val="00231503"/>
    <w:rsid w:val="00231C1A"/>
    <w:rsid w:val="00231D2C"/>
    <w:rsid w:val="00232D64"/>
    <w:rsid w:val="00233193"/>
    <w:rsid w:val="0023424D"/>
    <w:rsid w:val="00234F88"/>
    <w:rsid w:val="00235088"/>
    <w:rsid w:val="002355F2"/>
    <w:rsid w:val="002377B9"/>
    <w:rsid w:val="002377D7"/>
    <w:rsid w:val="00237EAE"/>
    <w:rsid w:val="00240A1A"/>
    <w:rsid w:val="00240B8F"/>
    <w:rsid w:val="002424C5"/>
    <w:rsid w:val="00242DED"/>
    <w:rsid w:val="00246019"/>
    <w:rsid w:val="00246F88"/>
    <w:rsid w:val="00247A3A"/>
    <w:rsid w:val="00247ECE"/>
    <w:rsid w:val="002506FC"/>
    <w:rsid w:val="00250D10"/>
    <w:rsid w:val="00251229"/>
    <w:rsid w:val="00251261"/>
    <w:rsid w:val="0025164F"/>
    <w:rsid w:val="00251BA7"/>
    <w:rsid w:val="00251D60"/>
    <w:rsid w:val="00251F94"/>
    <w:rsid w:val="00251FC7"/>
    <w:rsid w:val="00252F98"/>
    <w:rsid w:val="00253D59"/>
    <w:rsid w:val="00253ECA"/>
    <w:rsid w:val="00254758"/>
    <w:rsid w:val="00255438"/>
    <w:rsid w:val="00256A66"/>
    <w:rsid w:val="00256AD3"/>
    <w:rsid w:val="00256CB2"/>
    <w:rsid w:val="00257839"/>
    <w:rsid w:val="002611FB"/>
    <w:rsid w:val="0026121C"/>
    <w:rsid w:val="002624F2"/>
    <w:rsid w:val="00262A74"/>
    <w:rsid w:val="0026302E"/>
    <w:rsid w:val="0026459E"/>
    <w:rsid w:val="00264C2C"/>
    <w:rsid w:val="0026607B"/>
    <w:rsid w:val="00267B0A"/>
    <w:rsid w:val="0027054A"/>
    <w:rsid w:val="00270732"/>
    <w:rsid w:val="00270B6D"/>
    <w:rsid w:val="002724C4"/>
    <w:rsid w:val="002730ED"/>
    <w:rsid w:val="00273CBF"/>
    <w:rsid w:val="00273D33"/>
    <w:rsid w:val="00273D9E"/>
    <w:rsid w:val="00274ABA"/>
    <w:rsid w:val="002765F7"/>
    <w:rsid w:val="00277346"/>
    <w:rsid w:val="00277C62"/>
    <w:rsid w:val="002809E7"/>
    <w:rsid w:val="0028107A"/>
    <w:rsid w:val="00281593"/>
    <w:rsid w:val="00281CFA"/>
    <w:rsid w:val="002822CA"/>
    <w:rsid w:val="002830EF"/>
    <w:rsid w:val="002833DE"/>
    <w:rsid w:val="00284AB7"/>
    <w:rsid w:val="00284D35"/>
    <w:rsid w:val="0028538A"/>
    <w:rsid w:val="002865C9"/>
    <w:rsid w:val="002912C0"/>
    <w:rsid w:val="00291B35"/>
    <w:rsid w:val="00291C4E"/>
    <w:rsid w:val="002931D8"/>
    <w:rsid w:val="002937AB"/>
    <w:rsid w:val="00293D1D"/>
    <w:rsid w:val="00295E52"/>
    <w:rsid w:val="00296A9F"/>
    <w:rsid w:val="00297DFC"/>
    <w:rsid w:val="002A03F6"/>
    <w:rsid w:val="002A0CEA"/>
    <w:rsid w:val="002A1781"/>
    <w:rsid w:val="002A2A81"/>
    <w:rsid w:val="002A2CDF"/>
    <w:rsid w:val="002A3300"/>
    <w:rsid w:val="002A7299"/>
    <w:rsid w:val="002B0722"/>
    <w:rsid w:val="002B0D9D"/>
    <w:rsid w:val="002B1402"/>
    <w:rsid w:val="002B1492"/>
    <w:rsid w:val="002B2430"/>
    <w:rsid w:val="002B2F75"/>
    <w:rsid w:val="002B32AB"/>
    <w:rsid w:val="002B459B"/>
    <w:rsid w:val="002B5459"/>
    <w:rsid w:val="002B6898"/>
    <w:rsid w:val="002B6A5B"/>
    <w:rsid w:val="002B7D83"/>
    <w:rsid w:val="002C0726"/>
    <w:rsid w:val="002C0D8E"/>
    <w:rsid w:val="002C1293"/>
    <w:rsid w:val="002C1802"/>
    <w:rsid w:val="002C2404"/>
    <w:rsid w:val="002C2742"/>
    <w:rsid w:val="002C3F9E"/>
    <w:rsid w:val="002C425C"/>
    <w:rsid w:val="002C4E0E"/>
    <w:rsid w:val="002C7133"/>
    <w:rsid w:val="002C72C0"/>
    <w:rsid w:val="002D0875"/>
    <w:rsid w:val="002D0F1B"/>
    <w:rsid w:val="002D2B00"/>
    <w:rsid w:val="002D3C01"/>
    <w:rsid w:val="002D42C6"/>
    <w:rsid w:val="002D44D3"/>
    <w:rsid w:val="002D5DF2"/>
    <w:rsid w:val="002D5F87"/>
    <w:rsid w:val="002D636E"/>
    <w:rsid w:val="002D639F"/>
    <w:rsid w:val="002D6ED2"/>
    <w:rsid w:val="002D7008"/>
    <w:rsid w:val="002E019A"/>
    <w:rsid w:val="002E06D3"/>
    <w:rsid w:val="002E0C7C"/>
    <w:rsid w:val="002E0DE4"/>
    <w:rsid w:val="002E1B2B"/>
    <w:rsid w:val="002E1CED"/>
    <w:rsid w:val="002E213E"/>
    <w:rsid w:val="002E286B"/>
    <w:rsid w:val="002E2987"/>
    <w:rsid w:val="002E2C94"/>
    <w:rsid w:val="002E2F51"/>
    <w:rsid w:val="002E357E"/>
    <w:rsid w:val="002E4297"/>
    <w:rsid w:val="002E43E5"/>
    <w:rsid w:val="002E51F1"/>
    <w:rsid w:val="002E53E9"/>
    <w:rsid w:val="002E6380"/>
    <w:rsid w:val="002E667E"/>
    <w:rsid w:val="002E66CC"/>
    <w:rsid w:val="002F03C2"/>
    <w:rsid w:val="002F08B4"/>
    <w:rsid w:val="002F163C"/>
    <w:rsid w:val="002F1916"/>
    <w:rsid w:val="002F1FF6"/>
    <w:rsid w:val="002F2B77"/>
    <w:rsid w:val="002F442A"/>
    <w:rsid w:val="002F6560"/>
    <w:rsid w:val="002F66E7"/>
    <w:rsid w:val="002F6ED0"/>
    <w:rsid w:val="0030023E"/>
    <w:rsid w:val="0030167F"/>
    <w:rsid w:val="00301968"/>
    <w:rsid w:val="003027C5"/>
    <w:rsid w:val="00302E88"/>
    <w:rsid w:val="00304630"/>
    <w:rsid w:val="003058F8"/>
    <w:rsid w:val="003069D2"/>
    <w:rsid w:val="00307245"/>
    <w:rsid w:val="00311BC2"/>
    <w:rsid w:val="00314267"/>
    <w:rsid w:val="003147AF"/>
    <w:rsid w:val="0031665C"/>
    <w:rsid w:val="00317327"/>
    <w:rsid w:val="00320366"/>
    <w:rsid w:val="003206A2"/>
    <w:rsid w:val="003208CC"/>
    <w:rsid w:val="003212B8"/>
    <w:rsid w:val="00321CE7"/>
    <w:rsid w:val="003221F1"/>
    <w:rsid w:val="00323AD0"/>
    <w:rsid w:val="00323B30"/>
    <w:rsid w:val="00327427"/>
    <w:rsid w:val="00330C64"/>
    <w:rsid w:val="00330D47"/>
    <w:rsid w:val="003312C0"/>
    <w:rsid w:val="00331CDB"/>
    <w:rsid w:val="00333DCE"/>
    <w:rsid w:val="00335D22"/>
    <w:rsid w:val="003374D3"/>
    <w:rsid w:val="0034068C"/>
    <w:rsid w:val="00341B5C"/>
    <w:rsid w:val="00342286"/>
    <w:rsid w:val="0034512A"/>
    <w:rsid w:val="0034613B"/>
    <w:rsid w:val="00346D93"/>
    <w:rsid w:val="00346ED3"/>
    <w:rsid w:val="00350303"/>
    <w:rsid w:val="00350E8B"/>
    <w:rsid w:val="00351047"/>
    <w:rsid w:val="00351736"/>
    <w:rsid w:val="003519E5"/>
    <w:rsid w:val="00351F80"/>
    <w:rsid w:val="00353475"/>
    <w:rsid w:val="00353FC3"/>
    <w:rsid w:val="00354160"/>
    <w:rsid w:val="00354A0F"/>
    <w:rsid w:val="00354C04"/>
    <w:rsid w:val="00355C70"/>
    <w:rsid w:val="0035679E"/>
    <w:rsid w:val="00356F88"/>
    <w:rsid w:val="00357E09"/>
    <w:rsid w:val="00360DDA"/>
    <w:rsid w:val="003613A0"/>
    <w:rsid w:val="00362AD9"/>
    <w:rsid w:val="00362CAD"/>
    <w:rsid w:val="00362E81"/>
    <w:rsid w:val="003636D9"/>
    <w:rsid w:val="00363DC6"/>
    <w:rsid w:val="0036454C"/>
    <w:rsid w:val="003667E6"/>
    <w:rsid w:val="00366F62"/>
    <w:rsid w:val="0036750D"/>
    <w:rsid w:val="00367D63"/>
    <w:rsid w:val="003701D7"/>
    <w:rsid w:val="00370E31"/>
    <w:rsid w:val="00371BE0"/>
    <w:rsid w:val="00372EB7"/>
    <w:rsid w:val="003730A6"/>
    <w:rsid w:val="003738E9"/>
    <w:rsid w:val="003747B0"/>
    <w:rsid w:val="00374B58"/>
    <w:rsid w:val="00375F6A"/>
    <w:rsid w:val="00376D45"/>
    <w:rsid w:val="00377AF0"/>
    <w:rsid w:val="003802A8"/>
    <w:rsid w:val="00382699"/>
    <w:rsid w:val="00382CDF"/>
    <w:rsid w:val="00383184"/>
    <w:rsid w:val="00383D97"/>
    <w:rsid w:val="00384BAE"/>
    <w:rsid w:val="0038676B"/>
    <w:rsid w:val="00386B1A"/>
    <w:rsid w:val="00386F3E"/>
    <w:rsid w:val="00387A86"/>
    <w:rsid w:val="00387BBE"/>
    <w:rsid w:val="003906C3"/>
    <w:rsid w:val="00391266"/>
    <w:rsid w:val="00391544"/>
    <w:rsid w:val="00392998"/>
    <w:rsid w:val="00394278"/>
    <w:rsid w:val="00396437"/>
    <w:rsid w:val="00396A35"/>
    <w:rsid w:val="00397A89"/>
    <w:rsid w:val="00397CD4"/>
    <w:rsid w:val="003A0859"/>
    <w:rsid w:val="003A0A8C"/>
    <w:rsid w:val="003A2623"/>
    <w:rsid w:val="003A30F3"/>
    <w:rsid w:val="003A339A"/>
    <w:rsid w:val="003A3A81"/>
    <w:rsid w:val="003A4F51"/>
    <w:rsid w:val="003A5318"/>
    <w:rsid w:val="003A59D2"/>
    <w:rsid w:val="003A5CA0"/>
    <w:rsid w:val="003A6C4D"/>
    <w:rsid w:val="003A7E67"/>
    <w:rsid w:val="003B3196"/>
    <w:rsid w:val="003B344E"/>
    <w:rsid w:val="003B388B"/>
    <w:rsid w:val="003B4742"/>
    <w:rsid w:val="003B4F9E"/>
    <w:rsid w:val="003B744F"/>
    <w:rsid w:val="003C15A3"/>
    <w:rsid w:val="003C35B8"/>
    <w:rsid w:val="003C38B7"/>
    <w:rsid w:val="003C589B"/>
    <w:rsid w:val="003C66B1"/>
    <w:rsid w:val="003C6B5E"/>
    <w:rsid w:val="003C6C75"/>
    <w:rsid w:val="003C7498"/>
    <w:rsid w:val="003C757E"/>
    <w:rsid w:val="003C79BC"/>
    <w:rsid w:val="003C7E72"/>
    <w:rsid w:val="003D0311"/>
    <w:rsid w:val="003D03E1"/>
    <w:rsid w:val="003D064D"/>
    <w:rsid w:val="003D2D97"/>
    <w:rsid w:val="003D3B88"/>
    <w:rsid w:val="003D3F72"/>
    <w:rsid w:val="003D4006"/>
    <w:rsid w:val="003D4315"/>
    <w:rsid w:val="003D486F"/>
    <w:rsid w:val="003D525E"/>
    <w:rsid w:val="003D553C"/>
    <w:rsid w:val="003D57E4"/>
    <w:rsid w:val="003D66CE"/>
    <w:rsid w:val="003D6CAC"/>
    <w:rsid w:val="003E11F0"/>
    <w:rsid w:val="003E1675"/>
    <w:rsid w:val="003E2C8C"/>
    <w:rsid w:val="003E545F"/>
    <w:rsid w:val="003E72B7"/>
    <w:rsid w:val="003E7E2A"/>
    <w:rsid w:val="003F0238"/>
    <w:rsid w:val="003F03AB"/>
    <w:rsid w:val="003F0579"/>
    <w:rsid w:val="003F0A81"/>
    <w:rsid w:val="003F0B1A"/>
    <w:rsid w:val="003F1589"/>
    <w:rsid w:val="003F1EFB"/>
    <w:rsid w:val="003F5AB5"/>
    <w:rsid w:val="003F5ABC"/>
    <w:rsid w:val="003F5C33"/>
    <w:rsid w:val="003F6222"/>
    <w:rsid w:val="003F70B2"/>
    <w:rsid w:val="004022D6"/>
    <w:rsid w:val="00402900"/>
    <w:rsid w:val="00402CFA"/>
    <w:rsid w:val="0040390A"/>
    <w:rsid w:val="00404915"/>
    <w:rsid w:val="004070D1"/>
    <w:rsid w:val="00407137"/>
    <w:rsid w:val="0040718F"/>
    <w:rsid w:val="004102DE"/>
    <w:rsid w:val="004111A3"/>
    <w:rsid w:val="004112C9"/>
    <w:rsid w:val="00411ABB"/>
    <w:rsid w:val="00411FC5"/>
    <w:rsid w:val="004123E0"/>
    <w:rsid w:val="00412655"/>
    <w:rsid w:val="004127DC"/>
    <w:rsid w:val="004129B6"/>
    <w:rsid w:val="0041571B"/>
    <w:rsid w:val="00415877"/>
    <w:rsid w:val="00415CC8"/>
    <w:rsid w:val="00416A75"/>
    <w:rsid w:val="0042068D"/>
    <w:rsid w:val="00420CBA"/>
    <w:rsid w:val="00421105"/>
    <w:rsid w:val="00421355"/>
    <w:rsid w:val="00421556"/>
    <w:rsid w:val="00421F60"/>
    <w:rsid w:val="0042226F"/>
    <w:rsid w:val="00422349"/>
    <w:rsid w:val="00422715"/>
    <w:rsid w:val="00422E8E"/>
    <w:rsid w:val="004230FA"/>
    <w:rsid w:val="0042347D"/>
    <w:rsid w:val="0042368C"/>
    <w:rsid w:val="00423C8D"/>
    <w:rsid w:val="00424EF4"/>
    <w:rsid w:val="00425142"/>
    <w:rsid w:val="00425B3F"/>
    <w:rsid w:val="00425D9F"/>
    <w:rsid w:val="00426233"/>
    <w:rsid w:val="00426509"/>
    <w:rsid w:val="00430E68"/>
    <w:rsid w:val="00431052"/>
    <w:rsid w:val="00433232"/>
    <w:rsid w:val="00433D48"/>
    <w:rsid w:val="00434A78"/>
    <w:rsid w:val="00434E0C"/>
    <w:rsid w:val="0043564A"/>
    <w:rsid w:val="00435E33"/>
    <w:rsid w:val="00435FD7"/>
    <w:rsid w:val="00436AB8"/>
    <w:rsid w:val="00436C30"/>
    <w:rsid w:val="00437447"/>
    <w:rsid w:val="0043784E"/>
    <w:rsid w:val="00437912"/>
    <w:rsid w:val="00440150"/>
    <w:rsid w:val="00440F99"/>
    <w:rsid w:val="00441948"/>
    <w:rsid w:val="00443267"/>
    <w:rsid w:val="004436F5"/>
    <w:rsid w:val="004440DC"/>
    <w:rsid w:val="004440EC"/>
    <w:rsid w:val="00444878"/>
    <w:rsid w:val="00444B58"/>
    <w:rsid w:val="004452A0"/>
    <w:rsid w:val="00445E91"/>
    <w:rsid w:val="004467F7"/>
    <w:rsid w:val="00446CB2"/>
    <w:rsid w:val="0044718F"/>
    <w:rsid w:val="00447838"/>
    <w:rsid w:val="00447849"/>
    <w:rsid w:val="00447E7F"/>
    <w:rsid w:val="0045048B"/>
    <w:rsid w:val="00450BD6"/>
    <w:rsid w:val="004517D5"/>
    <w:rsid w:val="00451BA2"/>
    <w:rsid w:val="00451F43"/>
    <w:rsid w:val="00452AF5"/>
    <w:rsid w:val="0045310A"/>
    <w:rsid w:val="00453748"/>
    <w:rsid w:val="0045431D"/>
    <w:rsid w:val="004554AF"/>
    <w:rsid w:val="0045598E"/>
    <w:rsid w:val="00455D1B"/>
    <w:rsid w:val="0045695D"/>
    <w:rsid w:val="00457834"/>
    <w:rsid w:val="00457B5D"/>
    <w:rsid w:val="00457FDF"/>
    <w:rsid w:val="004601E1"/>
    <w:rsid w:val="0046171A"/>
    <w:rsid w:val="00461CB4"/>
    <w:rsid w:val="00462FC7"/>
    <w:rsid w:val="004675EC"/>
    <w:rsid w:val="00467BBF"/>
    <w:rsid w:val="004703BC"/>
    <w:rsid w:val="004705AA"/>
    <w:rsid w:val="00470F84"/>
    <w:rsid w:val="0047130F"/>
    <w:rsid w:val="00472DDF"/>
    <w:rsid w:val="004739F8"/>
    <w:rsid w:val="00473C1E"/>
    <w:rsid w:val="004746EF"/>
    <w:rsid w:val="004748F0"/>
    <w:rsid w:val="00475967"/>
    <w:rsid w:val="00483AAD"/>
    <w:rsid w:val="00483E36"/>
    <w:rsid w:val="004848D4"/>
    <w:rsid w:val="00486AAE"/>
    <w:rsid w:val="00490A59"/>
    <w:rsid w:val="004911DB"/>
    <w:rsid w:val="004916A7"/>
    <w:rsid w:val="00494327"/>
    <w:rsid w:val="00495A7B"/>
    <w:rsid w:val="00495C95"/>
    <w:rsid w:val="00496162"/>
    <w:rsid w:val="004A070D"/>
    <w:rsid w:val="004A094E"/>
    <w:rsid w:val="004A11F3"/>
    <w:rsid w:val="004A26BF"/>
    <w:rsid w:val="004A32AE"/>
    <w:rsid w:val="004A33BF"/>
    <w:rsid w:val="004A5810"/>
    <w:rsid w:val="004A6187"/>
    <w:rsid w:val="004A7ECD"/>
    <w:rsid w:val="004B054A"/>
    <w:rsid w:val="004B2B48"/>
    <w:rsid w:val="004B3332"/>
    <w:rsid w:val="004B3409"/>
    <w:rsid w:val="004B42D8"/>
    <w:rsid w:val="004B4584"/>
    <w:rsid w:val="004B45A2"/>
    <w:rsid w:val="004B49BA"/>
    <w:rsid w:val="004B541F"/>
    <w:rsid w:val="004B737B"/>
    <w:rsid w:val="004C1230"/>
    <w:rsid w:val="004C19CE"/>
    <w:rsid w:val="004C19E9"/>
    <w:rsid w:val="004C22B2"/>
    <w:rsid w:val="004C239C"/>
    <w:rsid w:val="004C2677"/>
    <w:rsid w:val="004C3FDA"/>
    <w:rsid w:val="004C631F"/>
    <w:rsid w:val="004D047C"/>
    <w:rsid w:val="004D0B7E"/>
    <w:rsid w:val="004D1360"/>
    <w:rsid w:val="004D3A5F"/>
    <w:rsid w:val="004D402E"/>
    <w:rsid w:val="004D4463"/>
    <w:rsid w:val="004D446E"/>
    <w:rsid w:val="004D479D"/>
    <w:rsid w:val="004D4A19"/>
    <w:rsid w:val="004D4C48"/>
    <w:rsid w:val="004D4F60"/>
    <w:rsid w:val="004D526E"/>
    <w:rsid w:val="004D5570"/>
    <w:rsid w:val="004D5E0D"/>
    <w:rsid w:val="004D6A63"/>
    <w:rsid w:val="004D6D93"/>
    <w:rsid w:val="004D7134"/>
    <w:rsid w:val="004D7EBF"/>
    <w:rsid w:val="004E0367"/>
    <w:rsid w:val="004E0E3F"/>
    <w:rsid w:val="004E1311"/>
    <w:rsid w:val="004E163E"/>
    <w:rsid w:val="004E1688"/>
    <w:rsid w:val="004E1C14"/>
    <w:rsid w:val="004E1ED0"/>
    <w:rsid w:val="004E25E0"/>
    <w:rsid w:val="004E26F7"/>
    <w:rsid w:val="004E2793"/>
    <w:rsid w:val="004E2AC5"/>
    <w:rsid w:val="004E2CA0"/>
    <w:rsid w:val="004E38AF"/>
    <w:rsid w:val="004E4B16"/>
    <w:rsid w:val="004E4B56"/>
    <w:rsid w:val="004E5B0C"/>
    <w:rsid w:val="004E5DE8"/>
    <w:rsid w:val="004E5F44"/>
    <w:rsid w:val="004E619A"/>
    <w:rsid w:val="004E67D1"/>
    <w:rsid w:val="004E6DCC"/>
    <w:rsid w:val="004E7545"/>
    <w:rsid w:val="004E7E13"/>
    <w:rsid w:val="004E7EFE"/>
    <w:rsid w:val="004F0BEF"/>
    <w:rsid w:val="004F1142"/>
    <w:rsid w:val="004F15D7"/>
    <w:rsid w:val="004F1609"/>
    <w:rsid w:val="004F1AF4"/>
    <w:rsid w:val="004F26D1"/>
    <w:rsid w:val="004F2F7F"/>
    <w:rsid w:val="004F48A6"/>
    <w:rsid w:val="004F541E"/>
    <w:rsid w:val="004F54B4"/>
    <w:rsid w:val="004F574F"/>
    <w:rsid w:val="004F5C23"/>
    <w:rsid w:val="004F69B4"/>
    <w:rsid w:val="004F6F59"/>
    <w:rsid w:val="00500320"/>
    <w:rsid w:val="00500B47"/>
    <w:rsid w:val="00500D5D"/>
    <w:rsid w:val="00501C37"/>
    <w:rsid w:val="005025D5"/>
    <w:rsid w:val="00503691"/>
    <w:rsid w:val="00505702"/>
    <w:rsid w:val="00505C3F"/>
    <w:rsid w:val="0050715C"/>
    <w:rsid w:val="00507E7D"/>
    <w:rsid w:val="00511C3D"/>
    <w:rsid w:val="00512ED6"/>
    <w:rsid w:val="00513760"/>
    <w:rsid w:val="00514354"/>
    <w:rsid w:val="005143CC"/>
    <w:rsid w:val="00514CB5"/>
    <w:rsid w:val="005151C5"/>
    <w:rsid w:val="00515E61"/>
    <w:rsid w:val="00516361"/>
    <w:rsid w:val="005169E4"/>
    <w:rsid w:val="00516FC9"/>
    <w:rsid w:val="0051786D"/>
    <w:rsid w:val="00517B26"/>
    <w:rsid w:val="00520B62"/>
    <w:rsid w:val="005214CB"/>
    <w:rsid w:val="005225A1"/>
    <w:rsid w:val="00522B0F"/>
    <w:rsid w:val="0052592D"/>
    <w:rsid w:val="00525C77"/>
    <w:rsid w:val="005272E8"/>
    <w:rsid w:val="00530A6A"/>
    <w:rsid w:val="00531657"/>
    <w:rsid w:val="0053204B"/>
    <w:rsid w:val="00532B7D"/>
    <w:rsid w:val="00533314"/>
    <w:rsid w:val="00533558"/>
    <w:rsid w:val="005342BE"/>
    <w:rsid w:val="00534A8F"/>
    <w:rsid w:val="005357D2"/>
    <w:rsid w:val="00535E10"/>
    <w:rsid w:val="00535F7F"/>
    <w:rsid w:val="0053684A"/>
    <w:rsid w:val="00536BA6"/>
    <w:rsid w:val="00537561"/>
    <w:rsid w:val="0054140B"/>
    <w:rsid w:val="00541481"/>
    <w:rsid w:val="005418CC"/>
    <w:rsid w:val="00541A12"/>
    <w:rsid w:val="005424CD"/>
    <w:rsid w:val="005428AE"/>
    <w:rsid w:val="00543F32"/>
    <w:rsid w:val="005454C3"/>
    <w:rsid w:val="00545BF6"/>
    <w:rsid w:val="005464DF"/>
    <w:rsid w:val="00547945"/>
    <w:rsid w:val="00550143"/>
    <w:rsid w:val="00550283"/>
    <w:rsid w:val="00550448"/>
    <w:rsid w:val="005524A0"/>
    <w:rsid w:val="005532A2"/>
    <w:rsid w:val="00555EE1"/>
    <w:rsid w:val="00556645"/>
    <w:rsid w:val="005568D8"/>
    <w:rsid w:val="005575BA"/>
    <w:rsid w:val="00557C20"/>
    <w:rsid w:val="00557CF4"/>
    <w:rsid w:val="0056003E"/>
    <w:rsid w:val="005602A9"/>
    <w:rsid w:val="0056122D"/>
    <w:rsid w:val="00561A6E"/>
    <w:rsid w:val="00562407"/>
    <w:rsid w:val="00562964"/>
    <w:rsid w:val="00564B0F"/>
    <w:rsid w:val="00566009"/>
    <w:rsid w:val="005701D0"/>
    <w:rsid w:val="0057038A"/>
    <w:rsid w:val="005716F5"/>
    <w:rsid w:val="00572FC1"/>
    <w:rsid w:val="00573217"/>
    <w:rsid w:val="00573B77"/>
    <w:rsid w:val="005741AA"/>
    <w:rsid w:val="005742ED"/>
    <w:rsid w:val="005746EC"/>
    <w:rsid w:val="00574806"/>
    <w:rsid w:val="005749FE"/>
    <w:rsid w:val="00574EA3"/>
    <w:rsid w:val="005750AA"/>
    <w:rsid w:val="00575394"/>
    <w:rsid w:val="005762D6"/>
    <w:rsid w:val="00577562"/>
    <w:rsid w:val="005803F0"/>
    <w:rsid w:val="00580843"/>
    <w:rsid w:val="00580937"/>
    <w:rsid w:val="00581A91"/>
    <w:rsid w:val="00581F9E"/>
    <w:rsid w:val="00582FC3"/>
    <w:rsid w:val="00583AB3"/>
    <w:rsid w:val="00583D67"/>
    <w:rsid w:val="0058474F"/>
    <w:rsid w:val="0058512C"/>
    <w:rsid w:val="00585293"/>
    <w:rsid w:val="00585BF2"/>
    <w:rsid w:val="005875B0"/>
    <w:rsid w:val="005877E4"/>
    <w:rsid w:val="005903F7"/>
    <w:rsid w:val="005920B0"/>
    <w:rsid w:val="0059290B"/>
    <w:rsid w:val="005944A1"/>
    <w:rsid w:val="00595E47"/>
    <w:rsid w:val="00596900"/>
    <w:rsid w:val="00596C74"/>
    <w:rsid w:val="005971D3"/>
    <w:rsid w:val="005A012A"/>
    <w:rsid w:val="005A0A55"/>
    <w:rsid w:val="005A1199"/>
    <w:rsid w:val="005A258F"/>
    <w:rsid w:val="005A2DA9"/>
    <w:rsid w:val="005A3C78"/>
    <w:rsid w:val="005A3DD8"/>
    <w:rsid w:val="005A3E1C"/>
    <w:rsid w:val="005A53E5"/>
    <w:rsid w:val="005A6921"/>
    <w:rsid w:val="005A7767"/>
    <w:rsid w:val="005B0114"/>
    <w:rsid w:val="005B03CA"/>
    <w:rsid w:val="005B06B8"/>
    <w:rsid w:val="005B0E0D"/>
    <w:rsid w:val="005B12B2"/>
    <w:rsid w:val="005B24F7"/>
    <w:rsid w:val="005B29D5"/>
    <w:rsid w:val="005B4030"/>
    <w:rsid w:val="005B4A02"/>
    <w:rsid w:val="005B4C70"/>
    <w:rsid w:val="005B4E5E"/>
    <w:rsid w:val="005B688B"/>
    <w:rsid w:val="005B6C57"/>
    <w:rsid w:val="005B6F94"/>
    <w:rsid w:val="005B735A"/>
    <w:rsid w:val="005C0129"/>
    <w:rsid w:val="005C062F"/>
    <w:rsid w:val="005C0A5E"/>
    <w:rsid w:val="005C2BBF"/>
    <w:rsid w:val="005C2D62"/>
    <w:rsid w:val="005C323A"/>
    <w:rsid w:val="005C353C"/>
    <w:rsid w:val="005C3A44"/>
    <w:rsid w:val="005C5BE2"/>
    <w:rsid w:val="005D04FA"/>
    <w:rsid w:val="005D12AE"/>
    <w:rsid w:val="005D1B12"/>
    <w:rsid w:val="005D20EE"/>
    <w:rsid w:val="005D2ABE"/>
    <w:rsid w:val="005D335F"/>
    <w:rsid w:val="005D44F3"/>
    <w:rsid w:val="005D4A8E"/>
    <w:rsid w:val="005D5403"/>
    <w:rsid w:val="005D5691"/>
    <w:rsid w:val="005D6625"/>
    <w:rsid w:val="005D73F6"/>
    <w:rsid w:val="005D7F8D"/>
    <w:rsid w:val="005D7FA7"/>
    <w:rsid w:val="005D7FC8"/>
    <w:rsid w:val="005E07A0"/>
    <w:rsid w:val="005E0EDB"/>
    <w:rsid w:val="005E14E6"/>
    <w:rsid w:val="005E1CCD"/>
    <w:rsid w:val="005E22CA"/>
    <w:rsid w:val="005E2FCE"/>
    <w:rsid w:val="005E4AED"/>
    <w:rsid w:val="005E4B7A"/>
    <w:rsid w:val="005E4DA9"/>
    <w:rsid w:val="005E53A4"/>
    <w:rsid w:val="005E5649"/>
    <w:rsid w:val="005E6275"/>
    <w:rsid w:val="005E637A"/>
    <w:rsid w:val="005E7863"/>
    <w:rsid w:val="005E798E"/>
    <w:rsid w:val="005F03E0"/>
    <w:rsid w:val="005F11C4"/>
    <w:rsid w:val="005F11D5"/>
    <w:rsid w:val="005F22A5"/>
    <w:rsid w:val="005F2FA6"/>
    <w:rsid w:val="005F386A"/>
    <w:rsid w:val="005F3927"/>
    <w:rsid w:val="005F39E3"/>
    <w:rsid w:val="005F4894"/>
    <w:rsid w:val="005F508E"/>
    <w:rsid w:val="005F6557"/>
    <w:rsid w:val="005F7ACC"/>
    <w:rsid w:val="005F7BE3"/>
    <w:rsid w:val="006023A5"/>
    <w:rsid w:val="00602D56"/>
    <w:rsid w:val="006037D3"/>
    <w:rsid w:val="00604588"/>
    <w:rsid w:val="00604B6E"/>
    <w:rsid w:val="00604BA8"/>
    <w:rsid w:val="006059DC"/>
    <w:rsid w:val="006064D7"/>
    <w:rsid w:val="00606FCA"/>
    <w:rsid w:val="00610491"/>
    <w:rsid w:val="006110F5"/>
    <w:rsid w:val="006115FD"/>
    <w:rsid w:val="0061171D"/>
    <w:rsid w:val="00611D01"/>
    <w:rsid w:val="006124A5"/>
    <w:rsid w:val="006128B5"/>
    <w:rsid w:val="006133E6"/>
    <w:rsid w:val="00613AF8"/>
    <w:rsid w:val="006140F1"/>
    <w:rsid w:val="00614AC9"/>
    <w:rsid w:val="00615BB8"/>
    <w:rsid w:val="006160BE"/>
    <w:rsid w:val="006177CD"/>
    <w:rsid w:val="00620AE7"/>
    <w:rsid w:val="00621062"/>
    <w:rsid w:val="006213B2"/>
    <w:rsid w:val="00621829"/>
    <w:rsid w:val="00621865"/>
    <w:rsid w:val="0062219D"/>
    <w:rsid w:val="006221D5"/>
    <w:rsid w:val="00623A04"/>
    <w:rsid w:val="00623F1F"/>
    <w:rsid w:val="0062475A"/>
    <w:rsid w:val="00624803"/>
    <w:rsid w:val="0062583D"/>
    <w:rsid w:val="006259CE"/>
    <w:rsid w:val="00626A5D"/>
    <w:rsid w:val="006272D2"/>
    <w:rsid w:val="00627B4A"/>
    <w:rsid w:val="00627B71"/>
    <w:rsid w:val="00627F2D"/>
    <w:rsid w:val="00630136"/>
    <w:rsid w:val="0063166F"/>
    <w:rsid w:val="006316BA"/>
    <w:rsid w:val="00631D96"/>
    <w:rsid w:val="00632098"/>
    <w:rsid w:val="006335E4"/>
    <w:rsid w:val="00635112"/>
    <w:rsid w:val="00636616"/>
    <w:rsid w:val="00636B22"/>
    <w:rsid w:val="006408B0"/>
    <w:rsid w:val="00644094"/>
    <w:rsid w:val="0064448F"/>
    <w:rsid w:val="00644701"/>
    <w:rsid w:val="00644C17"/>
    <w:rsid w:val="00645A33"/>
    <w:rsid w:val="00645C06"/>
    <w:rsid w:val="00646A8D"/>
    <w:rsid w:val="00650D12"/>
    <w:rsid w:val="00650EC7"/>
    <w:rsid w:val="00651286"/>
    <w:rsid w:val="00651AB0"/>
    <w:rsid w:val="00651E5C"/>
    <w:rsid w:val="006529AB"/>
    <w:rsid w:val="00653964"/>
    <w:rsid w:val="00654326"/>
    <w:rsid w:val="006550C6"/>
    <w:rsid w:val="0065693F"/>
    <w:rsid w:val="00656A03"/>
    <w:rsid w:val="00656D2A"/>
    <w:rsid w:val="00661817"/>
    <w:rsid w:val="00664099"/>
    <w:rsid w:val="00664DDE"/>
    <w:rsid w:val="006654C4"/>
    <w:rsid w:val="00665D5E"/>
    <w:rsid w:val="00665E89"/>
    <w:rsid w:val="00667109"/>
    <w:rsid w:val="00667159"/>
    <w:rsid w:val="00670019"/>
    <w:rsid w:val="006708B8"/>
    <w:rsid w:val="00671057"/>
    <w:rsid w:val="0067143C"/>
    <w:rsid w:val="006714F3"/>
    <w:rsid w:val="006719A0"/>
    <w:rsid w:val="00671EF0"/>
    <w:rsid w:val="0067223C"/>
    <w:rsid w:val="00672376"/>
    <w:rsid w:val="006725B3"/>
    <w:rsid w:val="00672A17"/>
    <w:rsid w:val="00672F05"/>
    <w:rsid w:val="00673726"/>
    <w:rsid w:val="006737A7"/>
    <w:rsid w:val="00674034"/>
    <w:rsid w:val="006744F2"/>
    <w:rsid w:val="00677447"/>
    <w:rsid w:val="00677A13"/>
    <w:rsid w:val="00677B36"/>
    <w:rsid w:val="00677C37"/>
    <w:rsid w:val="00680328"/>
    <w:rsid w:val="00681049"/>
    <w:rsid w:val="00681BFD"/>
    <w:rsid w:val="00681FA2"/>
    <w:rsid w:val="00682301"/>
    <w:rsid w:val="006863D7"/>
    <w:rsid w:val="00686770"/>
    <w:rsid w:val="0068700F"/>
    <w:rsid w:val="00687F8F"/>
    <w:rsid w:val="00690390"/>
    <w:rsid w:val="00690955"/>
    <w:rsid w:val="0069218C"/>
    <w:rsid w:val="006928F0"/>
    <w:rsid w:val="00693E98"/>
    <w:rsid w:val="00693F2D"/>
    <w:rsid w:val="00694158"/>
    <w:rsid w:val="006944B2"/>
    <w:rsid w:val="00695F1C"/>
    <w:rsid w:val="006964BD"/>
    <w:rsid w:val="006976D8"/>
    <w:rsid w:val="006A04D3"/>
    <w:rsid w:val="006A07DC"/>
    <w:rsid w:val="006A12DE"/>
    <w:rsid w:val="006A1302"/>
    <w:rsid w:val="006A1E8B"/>
    <w:rsid w:val="006A208B"/>
    <w:rsid w:val="006A2C33"/>
    <w:rsid w:val="006A2C58"/>
    <w:rsid w:val="006A36C9"/>
    <w:rsid w:val="006A4933"/>
    <w:rsid w:val="006A5EA0"/>
    <w:rsid w:val="006A61A5"/>
    <w:rsid w:val="006A6D34"/>
    <w:rsid w:val="006B0F30"/>
    <w:rsid w:val="006B139D"/>
    <w:rsid w:val="006B16AA"/>
    <w:rsid w:val="006B173D"/>
    <w:rsid w:val="006B21B3"/>
    <w:rsid w:val="006B2268"/>
    <w:rsid w:val="006B2AB2"/>
    <w:rsid w:val="006B37B3"/>
    <w:rsid w:val="006B490B"/>
    <w:rsid w:val="006B56E5"/>
    <w:rsid w:val="006B5EB4"/>
    <w:rsid w:val="006B5F5C"/>
    <w:rsid w:val="006B67A9"/>
    <w:rsid w:val="006B6B7E"/>
    <w:rsid w:val="006B7914"/>
    <w:rsid w:val="006C0B56"/>
    <w:rsid w:val="006C0C45"/>
    <w:rsid w:val="006C0F47"/>
    <w:rsid w:val="006C1E34"/>
    <w:rsid w:val="006C3067"/>
    <w:rsid w:val="006C36D6"/>
    <w:rsid w:val="006C4C48"/>
    <w:rsid w:val="006C53D9"/>
    <w:rsid w:val="006C598A"/>
    <w:rsid w:val="006C6540"/>
    <w:rsid w:val="006C65AA"/>
    <w:rsid w:val="006C68A2"/>
    <w:rsid w:val="006C692E"/>
    <w:rsid w:val="006C6B9D"/>
    <w:rsid w:val="006C6D24"/>
    <w:rsid w:val="006C6FCB"/>
    <w:rsid w:val="006C7474"/>
    <w:rsid w:val="006D0AA7"/>
    <w:rsid w:val="006D1B3F"/>
    <w:rsid w:val="006D2A5B"/>
    <w:rsid w:val="006D2BF0"/>
    <w:rsid w:val="006D315B"/>
    <w:rsid w:val="006D4CCE"/>
    <w:rsid w:val="006D4F62"/>
    <w:rsid w:val="006D53E6"/>
    <w:rsid w:val="006D62DC"/>
    <w:rsid w:val="006D69DA"/>
    <w:rsid w:val="006D75FE"/>
    <w:rsid w:val="006E10B4"/>
    <w:rsid w:val="006E1AA9"/>
    <w:rsid w:val="006E29B5"/>
    <w:rsid w:val="006E32F9"/>
    <w:rsid w:val="006E3D5C"/>
    <w:rsid w:val="006E4FBC"/>
    <w:rsid w:val="006E5E87"/>
    <w:rsid w:val="006E6352"/>
    <w:rsid w:val="006E6A37"/>
    <w:rsid w:val="006E6D8B"/>
    <w:rsid w:val="006E7472"/>
    <w:rsid w:val="006E75FA"/>
    <w:rsid w:val="006E7C09"/>
    <w:rsid w:val="006F0AB7"/>
    <w:rsid w:val="006F0ECF"/>
    <w:rsid w:val="006F0FD0"/>
    <w:rsid w:val="006F12F3"/>
    <w:rsid w:val="006F24D0"/>
    <w:rsid w:val="006F29E9"/>
    <w:rsid w:val="006F3FCF"/>
    <w:rsid w:val="006F4A49"/>
    <w:rsid w:val="006F519A"/>
    <w:rsid w:val="006F5B5D"/>
    <w:rsid w:val="006F64D8"/>
    <w:rsid w:val="006F7366"/>
    <w:rsid w:val="007003FA"/>
    <w:rsid w:val="007010C3"/>
    <w:rsid w:val="007015DC"/>
    <w:rsid w:val="007040D3"/>
    <w:rsid w:val="00704574"/>
    <w:rsid w:val="007054ED"/>
    <w:rsid w:val="00705C95"/>
    <w:rsid w:val="00705F49"/>
    <w:rsid w:val="007063FE"/>
    <w:rsid w:val="007065DC"/>
    <w:rsid w:val="007075DA"/>
    <w:rsid w:val="0071004A"/>
    <w:rsid w:val="00710F46"/>
    <w:rsid w:val="0071163D"/>
    <w:rsid w:val="007127E4"/>
    <w:rsid w:val="007130B4"/>
    <w:rsid w:val="00714AC3"/>
    <w:rsid w:val="00716482"/>
    <w:rsid w:val="00716B0A"/>
    <w:rsid w:val="00720160"/>
    <w:rsid w:val="0072090B"/>
    <w:rsid w:val="0072243C"/>
    <w:rsid w:val="007227AF"/>
    <w:rsid w:val="00722FB9"/>
    <w:rsid w:val="00723227"/>
    <w:rsid w:val="0072335C"/>
    <w:rsid w:val="00723A01"/>
    <w:rsid w:val="00725CEA"/>
    <w:rsid w:val="007268DD"/>
    <w:rsid w:val="00726FF4"/>
    <w:rsid w:val="0072770B"/>
    <w:rsid w:val="00727F3C"/>
    <w:rsid w:val="0073111A"/>
    <w:rsid w:val="007311F9"/>
    <w:rsid w:val="007318A3"/>
    <w:rsid w:val="00732E2F"/>
    <w:rsid w:val="00733373"/>
    <w:rsid w:val="00734E14"/>
    <w:rsid w:val="0073523D"/>
    <w:rsid w:val="00735945"/>
    <w:rsid w:val="00735FA1"/>
    <w:rsid w:val="0074096F"/>
    <w:rsid w:val="007419BB"/>
    <w:rsid w:val="007421FC"/>
    <w:rsid w:val="00742742"/>
    <w:rsid w:val="007437D7"/>
    <w:rsid w:val="00743801"/>
    <w:rsid w:val="00744536"/>
    <w:rsid w:val="007446B8"/>
    <w:rsid w:val="00744C75"/>
    <w:rsid w:val="00745597"/>
    <w:rsid w:val="00746766"/>
    <w:rsid w:val="00746BCE"/>
    <w:rsid w:val="007472E6"/>
    <w:rsid w:val="007500EA"/>
    <w:rsid w:val="00750483"/>
    <w:rsid w:val="00752744"/>
    <w:rsid w:val="00753411"/>
    <w:rsid w:val="00753AF0"/>
    <w:rsid w:val="0075430A"/>
    <w:rsid w:val="00754ABD"/>
    <w:rsid w:val="0075571A"/>
    <w:rsid w:val="00755F05"/>
    <w:rsid w:val="00756DD9"/>
    <w:rsid w:val="00757120"/>
    <w:rsid w:val="007576FD"/>
    <w:rsid w:val="0075772B"/>
    <w:rsid w:val="00757E38"/>
    <w:rsid w:val="00760E29"/>
    <w:rsid w:val="0076160A"/>
    <w:rsid w:val="007622CE"/>
    <w:rsid w:val="007635F0"/>
    <w:rsid w:val="0076364C"/>
    <w:rsid w:val="0076490F"/>
    <w:rsid w:val="00767253"/>
    <w:rsid w:val="007677F9"/>
    <w:rsid w:val="0077077C"/>
    <w:rsid w:val="0077112F"/>
    <w:rsid w:val="0077199C"/>
    <w:rsid w:val="00771A73"/>
    <w:rsid w:val="00771D49"/>
    <w:rsid w:val="00772802"/>
    <w:rsid w:val="007737F3"/>
    <w:rsid w:val="007746C1"/>
    <w:rsid w:val="007749F1"/>
    <w:rsid w:val="00775059"/>
    <w:rsid w:val="007758D6"/>
    <w:rsid w:val="007759A8"/>
    <w:rsid w:val="00776195"/>
    <w:rsid w:val="0077627F"/>
    <w:rsid w:val="007768C1"/>
    <w:rsid w:val="0078170B"/>
    <w:rsid w:val="00781A90"/>
    <w:rsid w:val="007867FA"/>
    <w:rsid w:val="00786CF7"/>
    <w:rsid w:val="00787C0E"/>
    <w:rsid w:val="00787F96"/>
    <w:rsid w:val="00790C97"/>
    <w:rsid w:val="00790F2D"/>
    <w:rsid w:val="007912B5"/>
    <w:rsid w:val="00791F8B"/>
    <w:rsid w:val="0079292F"/>
    <w:rsid w:val="00792B6E"/>
    <w:rsid w:val="00793946"/>
    <w:rsid w:val="00793D81"/>
    <w:rsid w:val="00793FA3"/>
    <w:rsid w:val="00794456"/>
    <w:rsid w:val="00794AE8"/>
    <w:rsid w:val="0079520C"/>
    <w:rsid w:val="007A018B"/>
    <w:rsid w:val="007A1ACB"/>
    <w:rsid w:val="007A25F1"/>
    <w:rsid w:val="007A3184"/>
    <w:rsid w:val="007A46FA"/>
    <w:rsid w:val="007A5332"/>
    <w:rsid w:val="007A6026"/>
    <w:rsid w:val="007A61A2"/>
    <w:rsid w:val="007A6661"/>
    <w:rsid w:val="007A788D"/>
    <w:rsid w:val="007A7B09"/>
    <w:rsid w:val="007A7D0C"/>
    <w:rsid w:val="007A7E15"/>
    <w:rsid w:val="007B100C"/>
    <w:rsid w:val="007B1756"/>
    <w:rsid w:val="007B2768"/>
    <w:rsid w:val="007B395E"/>
    <w:rsid w:val="007B4268"/>
    <w:rsid w:val="007B45A9"/>
    <w:rsid w:val="007B581B"/>
    <w:rsid w:val="007B5838"/>
    <w:rsid w:val="007B5F92"/>
    <w:rsid w:val="007B677A"/>
    <w:rsid w:val="007B711E"/>
    <w:rsid w:val="007B7B48"/>
    <w:rsid w:val="007C1DC0"/>
    <w:rsid w:val="007C1FA7"/>
    <w:rsid w:val="007C26BD"/>
    <w:rsid w:val="007C55A2"/>
    <w:rsid w:val="007C604B"/>
    <w:rsid w:val="007C6627"/>
    <w:rsid w:val="007C6E16"/>
    <w:rsid w:val="007C6EA3"/>
    <w:rsid w:val="007C7A61"/>
    <w:rsid w:val="007C7B71"/>
    <w:rsid w:val="007D0E9F"/>
    <w:rsid w:val="007D1F4D"/>
    <w:rsid w:val="007D22DA"/>
    <w:rsid w:val="007D2CFF"/>
    <w:rsid w:val="007D3EAA"/>
    <w:rsid w:val="007D5259"/>
    <w:rsid w:val="007D575A"/>
    <w:rsid w:val="007D62FA"/>
    <w:rsid w:val="007D652E"/>
    <w:rsid w:val="007D679C"/>
    <w:rsid w:val="007E1906"/>
    <w:rsid w:val="007E1E92"/>
    <w:rsid w:val="007E25EF"/>
    <w:rsid w:val="007E265B"/>
    <w:rsid w:val="007E3ABD"/>
    <w:rsid w:val="007E5C7C"/>
    <w:rsid w:val="007E662A"/>
    <w:rsid w:val="007E6AC6"/>
    <w:rsid w:val="007E705B"/>
    <w:rsid w:val="007F0C79"/>
    <w:rsid w:val="007F289D"/>
    <w:rsid w:val="007F3028"/>
    <w:rsid w:val="007F34DF"/>
    <w:rsid w:val="007F3A34"/>
    <w:rsid w:val="007F4894"/>
    <w:rsid w:val="007F4C1B"/>
    <w:rsid w:val="007F4F33"/>
    <w:rsid w:val="007F4F5C"/>
    <w:rsid w:val="007F5A85"/>
    <w:rsid w:val="007F6EE3"/>
    <w:rsid w:val="008005B0"/>
    <w:rsid w:val="00800A21"/>
    <w:rsid w:val="00801781"/>
    <w:rsid w:val="00803F1D"/>
    <w:rsid w:val="008047B3"/>
    <w:rsid w:val="00805FEB"/>
    <w:rsid w:val="00806DD3"/>
    <w:rsid w:val="0080751F"/>
    <w:rsid w:val="00807DF4"/>
    <w:rsid w:val="00810103"/>
    <w:rsid w:val="00810A5C"/>
    <w:rsid w:val="008117B7"/>
    <w:rsid w:val="00812CBE"/>
    <w:rsid w:val="00813B18"/>
    <w:rsid w:val="0081505D"/>
    <w:rsid w:val="0081559F"/>
    <w:rsid w:val="008160BC"/>
    <w:rsid w:val="0081611C"/>
    <w:rsid w:val="00816F2D"/>
    <w:rsid w:val="00817F35"/>
    <w:rsid w:val="008207C0"/>
    <w:rsid w:val="00820EFB"/>
    <w:rsid w:val="008216D5"/>
    <w:rsid w:val="008226D4"/>
    <w:rsid w:val="00822AD8"/>
    <w:rsid w:val="00823552"/>
    <w:rsid w:val="00823584"/>
    <w:rsid w:val="00823590"/>
    <w:rsid w:val="008243C4"/>
    <w:rsid w:val="00824569"/>
    <w:rsid w:val="008247FC"/>
    <w:rsid w:val="00825C55"/>
    <w:rsid w:val="00826741"/>
    <w:rsid w:val="008268D8"/>
    <w:rsid w:val="00830E96"/>
    <w:rsid w:val="00831FB1"/>
    <w:rsid w:val="008326B4"/>
    <w:rsid w:val="0083343C"/>
    <w:rsid w:val="00835295"/>
    <w:rsid w:val="0083672D"/>
    <w:rsid w:val="00837EF7"/>
    <w:rsid w:val="00837EF9"/>
    <w:rsid w:val="008401FC"/>
    <w:rsid w:val="00840631"/>
    <w:rsid w:val="00844979"/>
    <w:rsid w:val="00844EEA"/>
    <w:rsid w:val="0084669B"/>
    <w:rsid w:val="00846E71"/>
    <w:rsid w:val="008470EC"/>
    <w:rsid w:val="0084762F"/>
    <w:rsid w:val="00851734"/>
    <w:rsid w:val="00851A45"/>
    <w:rsid w:val="00851F81"/>
    <w:rsid w:val="00853C68"/>
    <w:rsid w:val="0085465B"/>
    <w:rsid w:val="00854881"/>
    <w:rsid w:val="008552C1"/>
    <w:rsid w:val="00855C4F"/>
    <w:rsid w:val="00856501"/>
    <w:rsid w:val="00856957"/>
    <w:rsid w:val="00856BCD"/>
    <w:rsid w:val="008611F3"/>
    <w:rsid w:val="00861DA5"/>
    <w:rsid w:val="00862EA5"/>
    <w:rsid w:val="00863409"/>
    <w:rsid w:val="00863D8D"/>
    <w:rsid w:val="00865023"/>
    <w:rsid w:val="008650E5"/>
    <w:rsid w:val="0086682F"/>
    <w:rsid w:val="008672A0"/>
    <w:rsid w:val="00867B0E"/>
    <w:rsid w:val="008702BD"/>
    <w:rsid w:val="00870FB1"/>
    <w:rsid w:val="00871416"/>
    <w:rsid w:val="00871608"/>
    <w:rsid w:val="00871893"/>
    <w:rsid w:val="00871DDB"/>
    <w:rsid w:val="00872C4A"/>
    <w:rsid w:val="00873ED4"/>
    <w:rsid w:val="00874F44"/>
    <w:rsid w:val="0087500A"/>
    <w:rsid w:val="0087612A"/>
    <w:rsid w:val="00876494"/>
    <w:rsid w:val="00877D69"/>
    <w:rsid w:val="00880016"/>
    <w:rsid w:val="008803E5"/>
    <w:rsid w:val="00880518"/>
    <w:rsid w:val="00880753"/>
    <w:rsid w:val="0088077D"/>
    <w:rsid w:val="00880A8A"/>
    <w:rsid w:val="008811AC"/>
    <w:rsid w:val="00881FDE"/>
    <w:rsid w:val="008821E0"/>
    <w:rsid w:val="00882820"/>
    <w:rsid w:val="00883DFD"/>
    <w:rsid w:val="0088697A"/>
    <w:rsid w:val="008910A9"/>
    <w:rsid w:val="00891F2E"/>
    <w:rsid w:val="00894772"/>
    <w:rsid w:val="00895AEE"/>
    <w:rsid w:val="008964F3"/>
    <w:rsid w:val="00897148"/>
    <w:rsid w:val="008972D3"/>
    <w:rsid w:val="00897E81"/>
    <w:rsid w:val="008A0491"/>
    <w:rsid w:val="008A2300"/>
    <w:rsid w:val="008A284C"/>
    <w:rsid w:val="008A34AB"/>
    <w:rsid w:val="008A4EFB"/>
    <w:rsid w:val="008A5975"/>
    <w:rsid w:val="008A5C0E"/>
    <w:rsid w:val="008A5E0A"/>
    <w:rsid w:val="008A6D8A"/>
    <w:rsid w:val="008A6DFF"/>
    <w:rsid w:val="008B0477"/>
    <w:rsid w:val="008B058B"/>
    <w:rsid w:val="008B0A63"/>
    <w:rsid w:val="008B0BF1"/>
    <w:rsid w:val="008B1E64"/>
    <w:rsid w:val="008B2831"/>
    <w:rsid w:val="008B311E"/>
    <w:rsid w:val="008B4378"/>
    <w:rsid w:val="008B464F"/>
    <w:rsid w:val="008B4739"/>
    <w:rsid w:val="008B4D2A"/>
    <w:rsid w:val="008B5F0E"/>
    <w:rsid w:val="008B700A"/>
    <w:rsid w:val="008C051C"/>
    <w:rsid w:val="008C0C78"/>
    <w:rsid w:val="008C15CF"/>
    <w:rsid w:val="008C1888"/>
    <w:rsid w:val="008C1A24"/>
    <w:rsid w:val="008C2F14"/>
    <w:rsid w:val="008C3261"/>
    <w:rsid w:val="008C419D"/>
    <w:rsid w:val="008C4B1D"/>
    <w:rsid w:val="008C4E00"/>
    <w:rsid w:val="008C4F5A"/>
    <w:rsid w:val="008C5138"/>
    <w:rsid w:val="008C51DE"/>
    <w:rsid w:val="008C5539"/>
    <w:rsid w:val="008C5BB4"/>
    <w:rsid w:val="008C708C"/>
    <w:rsid w:val="008C763D"/>
    <w:rsid w:val="008D0123"/>
    <w:rsid w:val="008D04DD"/>
    <w:rsid w:val="008D130E"/>
    <w:rsid w:val="008D2E80"/>
    <w:rsid w:val="008D3501"/>
    <w:rsid w:val="008D4029"/>
    <w:rsid w:val="008D4465"/>
    <w:rsid w:val="008D5291"/>
    <w:rsid w:val="008D5A92"/>
    <w:rsid w:val="008D652F"/>
    <w:rsid w:val="008E42C1"/>
    <w:rsid w:val="008F0231"/>
    <w:rsid w:val="008F040B"/>
    <w:rsid w:val="008F10AC"/>
    <w:rsid w:val="008F248E"/>
    <w:rsid w:val="008F3DF2"/>
    <w:rsid w:val="008F4578"/>
    <w:rsid w:val="008F4973"/>
    <w:rsid w:val="008F4C30"/>
    <w:rsid w:val="008F6446"/>
    <w:rsid w:val="008F69A9"/>
    <w:rsid w:val="008F7CD2"/>
    <w:rsid w:val="00900245"/>
    <w:rsid w:val="00900369"/>
    <w:rsid w:val="009007B8"/>
    <w:rsid w:val="00900B69"/>
    <w:rsid w:val="00901906"/>
    <w:rsid w:val="0090299C"/>
    <w:rsid w:val="00904318"/>
    <w:rsid w:val="0090500E"/>
    <w:rsid w:val="0090520E"/>
    <w:rsid w:val="00906A5A"/>
    <w:rsid w:val="009075CE"/>
    <w:rsid w:val="00907BF1"/>
    <w:rsid w:val="0091008A"/>
    <w:rsid w:val="00910118"/>
    <w:rsid w:val="00910A84"/>
    <w:rsid w:val="00910ACE"/>
    <w:rsid w:val="00910DE6"/>
    <w:rsid w:val="00910F20"/>
    <w:rsid w:val="009117E5"/>
    <w:rsid w:val="00913044"/>
    <w:rsid w:val="00913142"/>
    <w:rsid w:val="00913226"/>
    <w:rsid w:val="009136C7"/>
    <w:rsid w:val="00914301"/>
    <w:rsid w:val="00914434"/>
    <w:rsid w:val="00914F5B"/>
    <w:rsid w:val="009162A7"/>
    <w:rsid w:val="00917448"/>
    <w:rsid w:val="00917BE9"/>
    <w:rsid w:val="00917C04"/>
    <w:rsid w:val="009200B5"/>
    <w:rsid w:val="0092022D"/>
    <w:rsid w:val="00921CA6"/>
    <w:rsid w:val="0092274E"/>
    <w:rsid w:val="0092359B"/>
    <w:rsid w:val="00923C25"/>
    <w:rsid w:val="009247AF"/>
    <w:rsid w:val="00924CC4"/>
    <w:rsid w:val="00924E67"/>
    <w:rsid w:val="00924F0A"/>
    <w:rsid w:val="00925060"/>
    <w:rsid w:val="00925F62"/>
    <w:rsid w:val="00925FD1"/>
    <w:rsid w:val="00926A1D"/>
    <w:rsid w:val="009277E5"/>
    <w:rsid w:val="0093150E"/>
    <w:rsid w:val="00933023"/>
    <w:rsid w:val="00933A07"/>
    <w:rsid w:val="00934BBA"/>
    <w:rsid w:val="009367F1"/>
    <w:rsid w:val="009368CB"/>
    <w:rsid w:val="009369E0"/>
    <w:rsid w:val="00937981"/>
    <w:rsid w:val="0094079E"/>
    <w:rsid w:val="0094151E"/>
    <w:rsid w:val="00942FB8"/>
    <w:rsid w:val="009436A4"/>
    <w:rsid w:val="00944530"/>
    <w:rsid w:val="00944791"/>
    <w:rsid w:val="00944931"/>
    <w:rsid w:val="00944AF9"/>
    <w:rsid w:val="00944C5E"/>
    <w:rsid w:val="00946075"/>
    <w:rsid w:val="0094647E"/>
    <w:rsid w:val="00947EEA"/>
    <w:rsid w:val="00950355"/>
    <w:rsid w:val="00951FCC"/>
    <w:rsid w:val="00955638"/>
    <w:rsid w:val="0095569A"/>
    <w:rsid w:val="00956673"/>
    <w:rsid w:val="00956775"/>
    <w:rsid w:val="00956861"/>
    <w:rsid w:val="009573CC"/>
    <w:rsid w:val="00957501"/>
    <w:rsid w:val="0095758B"/>
    <w:rsid w:val="00957F8D"/>
    <w:rsid w:val="00957FC4"/>
    <w:rsid w:val="0096015C"/>
    <w:rsid w:val="0096055C"/>
    <w:rsid w:val="00960CF3"/>
    <w:rsid w:val="00960EE6"/>
    <w:rsid w:val="00961179"/>
    <w:rsid w:val="00961979"/>
    <w:rsid w:val="009620B9"/>
    <w:rsid w:val="009623F5"/>
    <w:rsid w:val="009641D0"/>
    <w:rsid w:val="00964971"/>
    <w:rsid w:val="00964D30"/>
    <w:rsid w:val="00964DA4"/>
    <w:rsid w:val="0096620C"/>
    <w:rsid w:val="00966945"/>
    <w:rsid w:val="009669AC"/>
    <w:rsid w:val="00967A9E"/>
    <w:rsid w:val="009700AE"/>
    <w:rsid w:val="0097044B"/>
    <w:rsid w:val="009710DB"/>
    <w:rsid w:val="00972899"/>
    <w:rsid w:val="00973DFD"/>
    <w:rsid w:val="0097421A"/>
    <w:rsid w:val="00974DF8"/>
    <w:rsid w:val="00975FC4"/>
    <w:rsid w:val="0097608A"/>
    <w:rsid w:val="00977AA2"/>
    <w:rsid w:val="009808E1"/>
    <w:rsid w:val="00982E83"/>
    <w:rsid w:val="00982F04"/>
    <w:rsid w:val="00982F50"/>
    <w:rsid w:val="0098326D"/>
    <w:rsid w:val="00983311"/>
    <w:rsid w:val="009835E1"/>
    <w:rsid w:val="00983E3B"/>
    <w:rsid w:val="0098438C"/>
    <w:rsid w:val="00986686"/>
    <w:rsid w:val="00986F7D"/>
    <w:rsid w:val="009873DD"/>
    <w:rsid w:val="0099246E"/>
    <w:rsid w:val="00992739"/>
    <w:rsid w:val="0099289E"/>
    <w:rsid w:val="009956D2"/>
    <w:rsid w:val="0099588D"/>
    <w:rsid w:val="0099667B"/>
    <w:rsid w:val="009976E0"/>
    <w:rsid w:val="009976EA"/>
    <w:rsid w:val="00997898"/>
    <w:rsid w:val="009A0411"/>
    <w:rsid w:val="009A0514"/>
    <w:rsid w:val="009A0BA2"/>
    <w:rsid w:val="009A1529"/>
    <w:rsid w:val="009A341A"/>
    <w:rsid w:val="009A3587"/>
    <w:rsid w:val="009A35C6"/>
    <w:rsid w:val="009A3C3D"/>
    <w:rsid w:val="009A4120"/>
    <w:rsid w:val="009A4159"/>
    <w:rsid w:val="009A42A7"/>
    <w:rsid w:val="009A4919"/>
    <w:rsid w:val="009A4C2A"/>
    <w:rsid w:val="009A5C4F"/>
    <w:rsid w:val="009A60AA"/>
    <w:rsid w:val="009A636B"/>
    <w:rsid w:val="009A67F9"/>
    <w:rsid w:val="009A6F58"/>
    <w:rsid w:val="009A7866"/>
    <w:rsid w:val="009A796B"/>
    <w:rsid w:val="009A7ED9"/>
    <w:rsid w:val="009B00D6"/>
    <w:rsid w:val="009B0186"/>
    <w:rsid w:val="009B0827"/>
    <w:rsid w:val="009B0A5D"/>
    <w:rsid w:val="009B0C63"/>
    <w:rsid w:val="009B17A6"/>
    <w:rsid w:val="009B2256"/>
    <w:rsid w:val="009B25A2"/>
    <w:rsid w:val="009B3FF6"/>
    <w:rsid w:val="009B44DF"/>
    <w:rsid w:val="009B46E3"/>
    <w:rsid w:val="009B7832"/>
    <w:rsid w:val="009C065C"/>
    <w:rsid w:val="009C2A4C"/>
    <w:rsid w:val="009C30B1"/>
    <w:rsid w:val="009C3E13"/>
    <w:rsid w:val="009C416C"/>
    <w:rsid w:val="009C4D95"/>
    <w:rsid w:val="009C4F9D"/>
    <w:rsid w:val="009C5714"/>
    <w:rsid w:val="009C6AEE"/>
    <w:rsid w:val="009C7159"/>
    <w:rsid w:val="009C7D4D"/>
    <w:rsid w:val="009D058B"/>
    <w:rsid w:val="009D09E0"/>
    <w:rsid w:val="009D0FD6"/>
    <w:rsid w:val="009D2C2D"/>
    <w:rsid w:val="009D2E14"/>
    <w:rsid w:val="009D3FB7"/>
    <w:rsid w:val="009D400E"/>
    <w:rsid w:val="009D4C7C"/>
    <w:rsid w:val="009D4E50"/>
    <w:rsid w:val="009D4EF1"/>
    <w:rsid w:val="009D5040"/>
    <w:rsid w:val="009D56F9"/>
    <w:rsid w:val="009D6BEE"/>
    <w:rsid w:val="009D7D9D"/>
    <w:rsid w:val="009E0E6D"/>
    <w:rsid w:val="009E20A1"/>
    <w:rsid w:val="009E2CB7"/>
    <w:rsid w:val="009E36C2"/>
    <w:rsid w:val="009E64D8"/>
    <w:rsid w:val="009E68E0"/>
    <w:rsid w:val="009E7435"/>
    <w:rsid w:val="009F117B"/>
    <w:rsid w:val="009F1258"/>
    <w:rsid w:val="009F2658"/>
    <w:rsid w:val="009F3295"/>
    <w:rsid w:val="009F359A"/>
    <w:rsid w:val="009F502D"/>
    <w:rsid w:val="009F5B96"/>
    <w:rsid w:val="009F7FD6"/>
    <w:rsid w:val="00A00529"/>
    <w:rsid w:val="00A00F3D"/>
    <w:rsid w:val="00A0154D"/>
    <w:rsid w:val="00A03146"/>
    <w:rsid w:val="00A032E9"/>
    <w:rsid w:val="00A04331"/>
    <w:rsid w:val="00A0537C"/>
    <w:rsid w:val="00A0545A"/>
    <w:rsid w:val="00A0597A"/>
    <w:rsid w:val="00A06702"/>
    <w:rsid w:val="00A0757C"/>
    <w:rsid w:val="00A0763B"/>
    <w:rsid w:val="00A07C01"/>
    <w:rsid w:val="00A113D9"/>
    <w:rsid w:val="00A12247"/>
    <w:rsid w:val="00A1342B"/>
    <w:rsid w:val="00A14133"/>
    <w:rsid w:val="00A17CF5"/>
    <w:rsid w:val="00A204AE"/>
    <w:rsid w:val="00A2079F"/>
    <w:rsid w:val="00A20E05"/>
    <w:rsid w:val="00A21106"/>
    <w:rsid w:val="00A220A8"/>
    <w:rsid w:val="00A2296E"/>
    <w:rsid w:val="00A23FB0"/>
    <w:rsid w:val="00A2436D"/>
    <w:rsid w:val="00A272F1"/>
    <w:rsid w:val="00A27BAC"/>
    <w:rsid w:val="00A30D3F"/>
    <w:rsid w:val="00A31CA1"/>
    <w:rsid w:val="00A320C5"/>
    <w:rsid w:val="00A32169"/>
    <w:rsid w:val="00A323DB"/>
    <w:rsid w:val="00A348ED"/>
    <w:rsid w:val="00A35761"/>
    <w:rsid w:val="00A35845"/>
    <w:rsid w:val="00A36B8A"/>
    <w:rsid w:val="00A3722D"/>
    <w:rsid w:val="00A40F4A"/>
    <w:rsid w:val="00A41B73"/>
    <w:rsid w:val="00A42C21"/>
    <w:rsid w:val="00A42D3B"/>
    <w:rsid w:val="00A42E71"/>
    <w:rsid w:val="00A42F19"/>
    <w:rsid w:val="00A44B75"/>
    <w:rsid w:val="00A4565B"/>
    <w:rsid w:val="00A45F63"/>
    <w:rsid w:val="00A47B1A"/>
    <w:rsid w:val="00A509AD"/>
    <w:rsid w:val="00A50B65"/>
    <w:rsid w:val="00A50B85"/>
    <w:rsid w:val="00A51065"/>
    <w:rsid w:val="00A51D13"/>
    <w:rsid w:val="00A52285"/>
    <w:rsid w:val="00A5609B"/>
    <w:rsid w:val="00A566CB"/>
    <w:rsid w:val="00A56CD6"/>
    <w:rsid w:val="00A5712D"/>
    <w:rsid w:val="00A57DF1"/>
    <w:rsid w:val="00A6050C"/>
    <w:rsid w:val="00A60B21"/>
    <w:rsid w:val="00A612F5"/>
    <w:rsid w:val="00A61EA5"/>
    <w:rsid w:val="00A625A0"/>
    <w:rsid w:val="00A62684"/>
    <w:rsid w:val="00A63F48"/>
    <w:rsid w:val="00A64266"/>
    <w:rsid w:val="00A649A7"/>
    <w:rsid w:val="00A64B12"/>
    <w:rsid w:val="00A64CE0"/>
    <w:rsid w:val="00A64D1C"/>
    <w:rsid w:val="00A6532D"/>
    <w:rsid w:val="00A65893"/>
    <w:rsid w:val="00A65D08"/>
    <w:rsid w:val="00A6640D"/>
    <w:rsid w:val="00A66703"/>
    <w:rsid w:val="00A700B5"/>
    <w:rsid w:val="00A71503"/>
    <w:rsid w:val="00A71990"/>
    <w:rsid w:val="00A72791"/>
    <w:rsid w:val="00A72CDB"/>
    <w:rsid w:val="00A74360"/>
    <w:rsid w:val="00A75714"/>
    <w:rsid w:val="00A757AC"/>
    <w:rsid w:val="00A75BE2"/>
    <w:rsid w:val="00A75F04"/>
    <w:rsid w:val="00A761A5"/>
    <w:rsid w:val="00A769AE"/>
    <w:rsid w:val="00A76BE2"/>
    <w:rsid w:val="00A76EDE"/>
    <w:rsid w:val="00A76FC5"/>
    <w:rsid w:val="00A77438"/>
    <w:rsid w:val="00A77D47"/>
    <w:rsid w:val="00A8023E"/>
    <w:rsid w:val="00A80CBE"/>
    <w:rsid w:val="00A84AF2"/>
    <w:rsid w:val="00A85BFC"/>
    <w:rsid w:val="00A86BE9"/>
    <w:rsid w:val="00A87D01"/>
    <w:rsid w:val="00A9036C"/>
    <w:rsid w:val="00A9071B"/>
    <w:rsid w:val="00A918A8"/>
    <w:rsid w:val="00A91910"/>
    <w:rsid w:val="00A9301A"/>
    <w:rsid w:val="00A933EB"/>
    <w:rsid w:val="00A93D8B"/>
    <w:rsid w:val="00A93E8F"/>
    <w:rsid w:val="00A94096"/>
    <w:rsid w:val="00A9453E"/>
    <w:rsid w:val="00A951CC"/>
    <w:rsid w:val="00A958C3"/>
    <w:rsid w:val="00A95F64"/>
    <w:rsid w:val="00A96246"/>
    <w:rsid w:val="00A96DFF"/>
    <w:rsid w:val="00A97B32"/>
    <w:rsid w:val="00AA0F86"/>
    <w:rsid w:val="00AA108B"/>
    <w:rsid w:val="00AA1531"/>
    <w:rsid w:val="00AA27C3"/>
    <w:rsid w:val="00AA2CD7"/>
    <w:rsid w:val="00AA3127"/>
    <w:rsid w:val="00AA400F"/>
    <w:rsid w:val="00AA4588"/>
    <w:rsid w:val="00AA6C0A"/>
    <w:rsid w:val="00AB0A0C"/>
    <w:rsid w:val="00AB1B3F"/>
    <w:rsid w:val="00AB1E89"/>
    <w:rsid w:val="00AB202B"/>
    <w:rsid w:val="00AB2FEF"/>
    <w:rsid w:val="00AB311A"/>
    <w:rsid w:val="00AB37B0"/>
    <w:rsid w:val="00AB4025"/>
    <w:rsid w:val="00AB5543"/>
    <w:rsid w:val="00AB7087"/>
    <w:rsid w:val="00AB7895"/>
    <w:rsid w:val="00AC1A04"/>
    <w:rsid w:val="00AC1BA5"/>
    <w:rsid w:val="00AC1FC1"/>
    <w:rsid w:val="00AC28C7"/>
    <w:rsid w:val="00AC2F30"/>
    <w:rsid w:val="00AC37CF"/>
    <w:rsid w:val="00AC394A"/>
    <w:rsid w:val="00AC39B3"/>
    <w:rsid w:val="00AC3AD8"/>
    <w:rsid w:val="00AC3C66"/>
    <w:rsid w:val="00AC3CB7"/>
    <w:rsid w:val="00AC4F34"/>
    <w:rsid w:val="00AC53A7"/>
    <w:rsid w:val="00AC549F"/>
    <w:rsid w:val="00AC5D6F"/>
    <w:rsid w:val="00AC6478"/>
    <w:rsid w:val="00AC7363"/>
    <w:rsid w:val="00AD08C0"/>
    <w:rsid w:val="00AD0F62"/>
    <w:rsid w:val="00AD31DD"/>
    <w:rsid w:val="00AD37EF"/>
    <w:rsid w:val="00AD4883"/>
    <w:rsid w:val="00AD5D7B"/>
    <w:rsid w:val="00AD6537"/>
    <w:rsid w:val="00AD6D52"/>
    <w:rsid w:val="00AD703B"/>
    <w:rsid w:val="00AD758A"/>
    <w:rsid w:val="00AD7972"/>
    <w:rsid w:val="00AE2189"/>
    <w:rsid w:val="00AE2C06"/>
    <w:rsid w:val="00AE2EA6"/>
    <w:rsid w:val="00AE2F9F"/>
    <w:rsid w:val="00AE3E8C"/>
    <w:rsid w:val="00AE3F72"/>
    <w:rsid w:val="00AE5C1E"/>
    <w:rsid w:val="00AE5E6A"/>
    <w:rsid w:val="00AE5FFD"/>
    <w:rsid w:val="00AE673E"/>
    <w:rsid w:val="00AE67A5"/>
    <w:rsid w:val="00AF05B9"/>
    <w:rsid w:val="00AF0C93"/>
    <w:rsid w:val="00AF13E9"/>
    <w:rsid w:val="00AF150A"/>
    <w:rsid w:val="00AF17CC"/>
    <w:rsid w:val="00AF2C62"/>
    <w:rsid w:val="00AF5028"/>
    <w:rsid w:val="00AF6517"/>
    <w:rsid w:val="00AF6550"/>
    <w:rsid w:val="00AF76CF"/>
    <w:rsid w:val="00B00412"/>
    <w:rsid w:val="00B00DE5"/>
    <w:rsid w:val="00B01811"/>
    <w:rsid w:val="00B018BD"/>
    <w:rsid w:val="00B01F1A"/>
    <w:rsid w:val="00B023FE"/>
    <w:rsid w:val="00B02C60"/>
    <w:rsid w:val="00B04BFE"/>
    <w:rsid w:val="00B04DE8"/>
    <w:rsid w:val="00B0520C"/>
    <w:rsid w:val="00B053F1"/>
    <w:rsid w:val="00B06228"/>
    <w:rsid w:val="00B06CA1"/>
    <w:rsid w:val="00B06CEE"/>
    <w:rsid w:val="00B06EDC"/>
    <w:rsid w:val="00B073F4"/>
    <w:rsid w:val="00B076AA"/>
    <w:rsid w:val="00B10754"/>
    <w:rsid w:val="00B11511"/>
    <w:rsid w:val="00B1172C"/>
    <w:rsid w:val="00B11927"/>
    <w:rsid w:val="00B12703"/>
    <w:rsid w:val="00B13781"/>
    <w:rsid w:val="00B13C69"/>
    <w:rsid w:val="00B1462D"/>
    <w:rsid w:val="00B147E6"/>
    <w:rsid w:val="00B15521"/>
    <w:rsid w:val="00B176EA"/>
    <w:rsid w:val="00B203F8"/>
    <w:rsid w:val="00B206B3"/>
    <w:rsid w:val="00B210D7"/>
    <w:rsid w:val="00B222CD"/>
    <w:rsid w:val="00B22519"/>
    <w:rsid w:val="00B22662"/>
    <w:rsid w:val="00B25228"/>
    <w:rsid w:val="00B26013"/>
    <w:rsid w:val="00B26DA1"/>
    <w:rsid w:val="00B303F6"/>
    <w:rsid w:val="00B31239"/>
    <w:rsid w:val="00B31F60"/>
    <w:rsid w:val="00B31FC3"/>
    <w:rsid w:val="00B32010"/>
    <w:rsid w:val="00B3344F"/>
    <w:rsid w:val="00B3381C"/>
    <w:rsid w:val="00B3485A"/>
    <w:rsid w:val="00B35C19"/>
    <w:rsid w:val="00B37657"/>
    <w:rsid w:val="00B4158A"/>
    <w:rsid w:val="00B41AC9"/>
    <w:rsid w:val="00B43516"/>
    <w:rsid w:val="00B43A6F"/>
    <w:rsid w:val="00B44113"/>
    <w:rsid w:val="00B4448E"/>
    <w:rsid w:val="00B476D9"/>
    <w:rsid w:val="00B47B24"/>
    <w:rsid w:val="00B47C56"/>
    <w:rsid w:val="00B502C5"/>
    <w:rsid w:val="00B50D9E"/>
    <w:rsid w:val="00B5144C"/>
    <w:rsid w:val="00B53DA5"/>
    <w:rsid w:val="00B5520F"/>
    <w:rsid w:val="00B560A5"/>
    <w:rsid w:val="00B57616"/>
    <w:rsid w:val="00B576E6"/>
    <w:rsid w:val="00B577A3"/>
    <w:rsid w:val="00B60367"/>
    <w:rsid w:val="00B60809"/>
    <w:rsid w:val="00B60843"/>
    <w:rsid w:val="00B60AF7"/>
    <w:rsid w:val="00B61AC3"/>
    <w:rsid w:val="00B623CE"/>
    <w:rsid w:val="00B6292A"/>
    <w:rsid w:val="00B63299"/>
    <w:rsid w:val="00B64508"/>
    <w:rsid w:val="00B65FDF"/>
    <w:rsid w:val="00B66264"/>
    <w:rsid w:val="00B66A24"/>
    <w:rsid w:val="00B7189A"/>
    <w:rsid w:val="00B72DEF"/>
    <w:rsid w:val="00B73738"/>
    <w:rsid w:val="00B738CB"/>
    <w:rsid w:val="00B74058"/>
    <w:rsid w:val="00B75567"/>
    <w:rsid w:val="00B75CCF"/>
    <w:rsid w:val="00B75F5B"/>
    <w:rsid w:val="00B76FF4"/>
    <w:rsid w:val="00B80803"/>
    <w:rsid w:val="00B8186E"/>
    <w:rsid w:val="00B819AF"/>
    <w:rsid w:val="00B81BA6"/>
    <w:rsid w:val="00B81DF2"/>
    <w:rsid w:val="00B82BE5"/>
    <w:rsid w:val="00B8346E"/>
    <w:rsid w:val="00B835FD"/>
    <w:rsid w:val="00B84B18"/>
    <w:rsid w:val="00B86139"/>
    <w:rsid w:val="00B91EE3"/>
    <w:rsid w:val="00B9310C"/>
    <w:rsid w:val="00B93C39"/>
    <w:rsid w:val="00B94AC7"/>
    <w:rsid w:val="00B952AB"/>
    <w:rsid w:val="00B95E27"/>
    <w:rsid w:val="00B9628A"/>
    <w:rsid w:val="00B96B38"/>
    <w:rsid w:val="00B96D43"/>
    <w:rsid w:val="00B96D74"/>
    <w:rsid w:val="00B9722B"/>
    <w:rsid w:val="00B97344"/>
    <w:rsid w:val="00B97CE1"/>
    <w:rsid w:val="00BA0F77"/>
    <w:rsid w:val="00BA1FC2"/>
    <w:rsid w:val="00BA2133"/>
    <w:rsid w:val="00BA42DF"/>
    <w:rsid w:val="00BA4776"/>
    <w:rsid w:val="00BA542F"/>
    <w:rsid w:val="00BA5746"/>
    <w:rsid w:val="00BA7B3B"/>
    <w:rsid w:val="00BB0E1E"/>
    <w:rsid w:val="00BB2196"/>
    <w:rsid w:val="00BB2B62"/>
    <w:rsid w:val="00BB32A6"/>
    <w:rsid w:val="00BB378B"/>
    <w:rsid w:val="00BB40F9"/>
    <w:rsid w:val="00BB5497"/>
    <w:rsid w:val="00BB58B3"/>
    <w:rsid w:val="00BB5A10"/>
    <w:rsid w:val="00BB6620"/>
    <w:rsid w:val="00BC00BA"/>
    <w:rsid w:val="00BC0EFE"/>
    <w:rsid w:val="00BC21A3"/>
    <w:rsid w:val="00BC3346"/>
    <w:rsid w:val="00BC3F1D"/>
    <w:rsid w:val="00BC4426"/>
    <w:rsid w:val="00BC47E8"/>
    <w:rsid w:val="00BC5251"/>
    <w:rsid w:val="00BC5374"/>
    <w:rsid w:val="00BC569B"/>
    <w:rsid w:val="00BC60EC"/>
    <w:rsid w:val="00BC6332"/>
    <w:rsid w:val="00BC69A4"/>
    <w:rsid w:val="00BC7134"/>
    <w:rsid w:val="00BD1B0C"/>
    <w:rsid w:val="00BD20C4"/>
    <w:rsid w:val="00BD2CE0"/>
    <w:rsid w:val="00BD3FCF"/>
    <w:rsid w:val="00BD4F53"/>
    <w:rsid w:val="00BD5079"/>
    <w:rsid w:val="00BD533A"/>
    <w:rsid w:val="00BD5842"/>
    <w:rsid w:val="00BD5F91"/>
    <w:rsid w:val="00BD61BD"/>
    <w:rsid w:val="00BD63B5"/>
    <w:rsid w:val="00BD6B59"/>
    <w:rsid w:val="00BD719B"/>
    <w:rsid w:val="00BD73BD"/>
    <w:rsid w:val="00BD7BC0"/>
    <w:rsid w:val="00BE01A3"/>
    <w:rsid w:val="00BE07F6"/>
    <w:rsid w:val="00BE0AE8"/>
    <w:rsid w:val="00BE12BF"/>
    <w:rsid w:val="00BE12E7"/>
    <w:rsid w:val="00BE2FD9"/>
    <w:rsid w:val="00BE30C9"/>
    <w:rsid w:val="00BE31A4"/>
    <w:rsid w:val="00BE3B75"/>
    <w:rsid w:val="00BE3E93"/>
    <w:rsid w:val="00BE4056"/>
    <w:rsid w:val="00BE50A9"/>
    <w:rsid w:val="00BE583B"/>
    <w:rsid w:val="00BE6770"/>
    <w:rsid w:val="00BF05D7"/>
    <w:rsid w:val="00BF147A"/>
    <w:rsid w:val="00BF215D"/>
    <w:rsid w:val="00BF29E9"/>
    <w:rsid w:val="00BF335C"/>
    <w:rsid w:val="00BF5592"/>
    <w:rsid w:val="00BF58F8"/>
    <w:rsid w:val="00BF7A5C"/>
    <w:rsid w:val="00BF7ABF"/>
    <w:rsid w:val="00C0019C"/>
    <w:rsid w:val="00C00A51"/>
    <w:rsid w:val="00C034BB"/>
    <w:rsid w:val="00C036ED"/>
    <w:rsid w:val="00C04461"/>
    <w:rsid w:val="00C050D1"/>
    <w:rsid w:val="00C0639C"/>
    <w:rsid w:val="00C06D20"/>
    <w:rsid w:val="00C07003"/>
    <w:rsid w:val="00C0794F"/>
    <w:rsid w:val="00C07DB9"/>
    <w:rsid w:val="00C1081D"/>
    <w:rsid w:val="00C11F01"/>
    <w:rsid w:val="00C12369"/>
    <w:rsid w:val="00C1291E"/>
    <w:rsid w:val="00C13283"/>
    <w:rsid w:val="00C13EC3"/>
    <w:rsid w:val="00C13F62"/>
    <w:rsid w:val="00C13F71"/>
    <w:rsid w:val="00C145CC"/>
    <w:rsid w:val="00C1483D"/>
    <w:rsid w:val="00C150C3"/>
    <w:rsid w:val="00C157E5"/>
    <w:rsid w:val="00C15D44"/>
    <w:rsid w:val="00C16558"/>
    <w:rsid w:val="00C1663C"/>
    <w:rsid w:val="00C16AB3"/>
    <w:rsid w:val="00C17016"/>
    <w:rsid w:val="00C177FE"/>
    <w:rsid w:val="00C207FE"/>
    <w:rsid w:val="00C219F8"/>
    <w:rsid w:val="00C21F14"/>
    <w:rsid w:val="00C220AD"/>
    <w:rsid w:val="00C2228D"/>
    <w:rsid w:val="00C229DA"/>
    <w:rsid w:val="00C232B9"/>
    <w:rsid w:val="00C23D0F"/>
    <w:rsid w:val="00C2459F"/>
    <w:rsid w:val="00C24F7E"/>
    <w:rsid w:val="00C25227"/>
    <w:rsid w:val="00C2577F"/>
    <w:rsid w:val="00C25B96"/>
    <w:rsid w:val="00C269CB"/>
    <w:rsid w:val="00C270D3"/>
    <w:rsid w:val="00C303F9"/>
    <w:rsid w:val="00C31581"/>
    <w:rsid w:val="00C3198C"/>
    <w:rsid w:val="00C31C95"/>
    <w:rsid w:val="00C31EA1"/>
    <w:rsid w:val="00C32732"/>
    <w:rsid w:val="00C32BF4"/>
    <w:rsid w:val="00C3318A"/>
    <w:rsid w:val="00C33969"/>
    <w:rsid w:val="00C33A34"/>
    <w:rsid w:val="00C36525"/>
    <w:rsid w:val="00C3679D"/>
    <w:rsid w:val="00C36EC4"/>
    <w:rsid w:val="00C37181"/>
    <w:rsid w:val="00C3729C"/>
    <w:rsid w:val="00C37361"/>
    <w:rsid w:val="00C379B8"/>
    <w:rsid w:val="00C37AA3"/>
    <w:rsid w:val="00C406B4"/>
    <w:rsid w:val="00C41318"/>
    <w:rsid w:val="00C42EBE"/>
    <w:rsid w:val="00C436A3"/>
    <w:rsid w:val="00C45DC8"/>
    <w:rsid w:val="00C47329"/>
    <w:rsid w:val="00C507D2"/>
    <w:rsid w:val="00C512F1"/>
    <w:rsid w:val="00C51333"/>
    <w:rsid w:val="00C51444"/>
    <w:rsid w:val="00C51660"/>
    <w:rsid w:val="00C516CB"/>
    <w:rsid w:val="00C51845"/>
    <w:rsid w:val="00C529B5"/>
    <w:rsid w:val="00C52A21"/>
    <w:rsid w:val="00C53D40"/>
    <w:rsid w:val="00C55395"/>
    <w:rsid w:val="00C56C5C"/>
    <w:rsid w:val="00C575BE"/>
    <w:rsid w:val="00C578B1"/>
    <w:rsid w:val="00C57EEB"/>
    <w:rsid w:val="00C62AFF"/>
    <w:rsid w:val="00C64EAF"/>
    <w:rsid w:val="00C6695F"/>
    <w:rsid w:val="00C66D9A"/>
    <w:rsid w:val="00C67366"/>
    <w:rsid w:val="00C6769A"/>
    <w:rsid w:val="00C7196C"/>
    <w:rsid w:val="00C719B3"/>
    <w:rsid w:val="00C71C19"/>
    <w:rsid w:val="00C7342F"/>
    <w:rsid w:val="00C746E8"/>
    <w:rsid w:val="00C74E38"/>
    <w:rsid w:val="00C75494"/>
    <w:rsid w:val="00C76192"/>
    <w:rsid w:val="00C762BF"/>
    <w:rsid w:val="00C768AA"/>
    <w:rsid w:val="00C80F14"/>
    <w:rsid w:val="00C81E58"/>
    <w:rsid w:val="00C8254C"/>
    <w:rsid w:val="00C82D81"/>
    <w:rsid w:val="00C83198"/>
    <w:rsid w:val="00C8377D"/>
    <w:rsid w:val="00C8381B"/>
    <w:rsid w:val="00C83B77"/>
    <w:rsid w:val="00C84558"/>
    <w:rsid w:val="00C84B9F"/>
    <w:rsid w:val="00C869A5"/>
    <w:rsid w:val="00C86BAC"/>
    <w:rsid w:val="00C87252"/>
    <w:rsid w:val="00C879D9"/>
    <w:rsid w:val="00C91649"/>
    <w:rsid w:val="00C91AB9"/>
    <w:rsid w:val="00C91D1F"/>
    <w:rsid w:val="00C93175"/>
    <w:rsid w:val="00C9324A"/>
    <w:rsid w:val="00C94458"/>
    <w:rsid w:val="00C96821"/>
    <w:rsid w:val="00C97859"/>
    <w:rsid w:val="00CA0306"/>
    <w:rsid w:val="00CA065E"/>
    <w:rsid w:val="00CA08EA"/>
    <w:rsid w:val="00CA0C8F"/>
    <w:rsid w:val="00CA157B"/>
    <w:rsid w:val="00CA1F4C"/>
    <w:rsid w:val="00CA288C"/>
    <w:rsid w:val="00CA2986"/>
    <w:rsid w:val="00CA2A82"/>
    <w:rsid w:val="00CA2B00"/>
    <w:rsid w:val="00CA2F1A"/>
    <w:rsid w:val="00CA3139"/>
    <w:rsid w:val="00CA35D6"/>
    <w:rsid w:val="00CA43CC"/>
    <w:rsid w:val="00CA55E0"/>
    <w:rsid w:val="00CA62DC"/>
    <w:rsid w:val="00CA673F"/>
    <w:rsid w:val="00CA6A61"/>
    <w:rsid w:val="00CA6BD9"/>
    <w:rsid w:val="00CA6D0C"/>
    <w:rsid w:val="00CA7EE6"/>
    <w:rsid w:val="00CB059A"/>
    <w:rsid w:val="00CB0F36"/>
    <w:rsid w:val="00CB0F51"/>
    <w:rsid w:val="00CB1075"/>
    <w:rsid w:val="00CB1E40"/>
    <w:rsid w:val="00CB257F"/>
    <w:rsid w:val="00CB3374"/>
    <w:rsid w:val="00CB39BB"/>
    <w:rsid w:val="00CB3D7C"/>
    <w:rsid w:val="00CB3DD1"/>
    <w:rsid w:val="00CB4A6C"/>
    <w:rsid w:val="00CB5DD6"/>
    <w:rsid w:val="00CB6186"/>
    <w:rsid w:val="00CB693E"/>
    <w:rsid w:val="00CB7373"/>
    <w:rsid w:val="00CB75DA"/>
    <w:rsid w:val="00CC045A"/>
    <w:rsid w:val="00CC0610"/>
    <w:rsid w:val="00CC11D6"/>
    <w:rsid w:val="00CC17B5"/>
    <w:rsid w:val="00CC187F"/>
    <w:rsid w:val="00CC221B"/>
    <w:rsid w:val="00CC2976"/>
    <w:rsid w:val="00CC2BD1"/>
    <w:rsid w:val="00CC3397"/>
    <w:rsid w:val="00CC363A"/>
    <w:rsid w:val="00CC40EB"/>
    <w:rsid w:val="00CC42FD"/>
    <w:rsid w:val="00CC4A61"/>
    <w:rsid w:val="00CC64EE"/>
    <w:rsid w:val="00CC676E"/>
    <w:rsid w:val="00CD015B"/>
    <w:rsid w:val="00CD0236"/>
    <w:rsid w:val="00CD02E7"/>
    <w:rsid w:val="00CD0D78"/>
    <w:rsid w:val="00CD1C6A"/>
    <w:rsid w:val="00CD241D"/>
    <w:rsid w:val="00CD375B"/>
    <w:rsid w:val="00CD37C5"/>
    <w:rsid w:val="00CD4260"/>
    <w:rsid w:val="00CD4298"/>
    <w:rsid w:val="00CD5E63"/>
    <w:rsid w:val="00CD634D"/>
    <w:rsid w:val="00CD63D4"/>
    <w:rsid w:val="00CD6AC9"/>
    <w:rsid w:val="00CD6C1D"/>
    <w:rsid w:val="00CD7604"/>
    <w:rsid w:val="00CE0FCD"/>
    <w:rsid w:val="00CE1964"/>
    <w:rsid w:val="00CE1D82"/>
    <w:rsid w:val="00CE1DB4"/>
    <w:rsid w:val="00CE2154"/>
    <w:rsid w:val="00CE3440"/>
    <w:rsid w:val="00CE3658"/>
    <w:rsid w:val="00CE38CE"/>
    <w:rsid w:val="00CE3D87"/>
    <w:rsid w:val="00CE5595"/>
    <w:rsid w:val="00CE699E"/>
    <w:rsid w:val="00CF0059"/>
    <w:rsid w:val="00CF0E35"/>
    <w:rsid w:val="00CF1902"/>
    <w:rsid w:val="00CF2A68"/>
    <w:rsid w:val="00CF2AA0"/>
    <w:rsid w:val="00CF2B8C"/>
    <w:rsid w:val="00CF2C86"/>
    <w:rsid w:val="00CF2D1E"/>
    <w:rsid w:val="00CF3090"/>
    <w:rsid w:val="00CF31DE"/>
    <w:rsid w:val="00CF40BE"/>
    <w:rsid w:val="00CF40FD"/>
    <w:rsid w:val="00CF5B02"/>
    <w:rsid w:val="00D003CD"/>
    <w:rsid w:val="00D00B56"/>
    <w:rsid w:val="00D00D6C"/>
    <w:rsid w:val="00D01C49"/>
    <w:rsid w:val="00D0217A"/>
    <w:rsid w:val="00D03668"/>
    <w:rsid w:val="00D036AC"/>
    <w:rsid w:val="00D03A3B"/>
    <w:rsid w:val="00D03E36"/>
    <w:rsid w:val="00D0425D"/>
    <w:rsid w:val="00D04A4B"/>
    <w:rsid w:val="00D06F2B"/>
    <w:rsid w:val="00D076B4"/>
    <w:rsid w:val="00D131DA"/>
    <w:rsid w:val="00D1476C"/>
    <w:rsid w:val="00D14A75"/>
    <w:rsid w:val="00D15369"/>
    <w:rsid w:val="00D159B0"/>
    <w:rsid w:val="00D15F86"/>
    <w:rsid w:val="00D160DA"/>
    <w:rsid w:val="00D16F80"/>
    <w:rsid w:val="00D171A1"/>
    <w:rsid w:val="00D1736A"/>
    <w:rsid w:val="00D17941"/>
    <w:rsid w:val="00D17FA7"/>
    <w:rsid w:val="00D203CD"/>
    <w:rsid w:val="00D2112B"/>
    <w:rsid w:val="00D22268"/>
    <w:rsid w:val="00D22357"/>
    <w:rsid w:val="00D226C4"/>
    <w:rsid w:val="00D22C24"/>
    <w:rsid w:val="00D2464A"/>
    <w:rsid w:val="00D24F10"/>
    <w:rsid w:val="00D259BD"/>
    <w:rsid w:val="00D26FD7"/>
    <w:rsid w:val="00D32072"/>
    <w:rsid w:val="00D32849"/>
    <w:rsid w:val="00D32D91"/>
    <w:rsid w:val="00D32D9C"/>
    <w:rsid w:val="00D33472"/>
    <w:rsid w:val="00D345E2"/>
    <w:rsid w:val="00D3515E"/>
    <w:rsid w:val="00D36B44"/>
    <w:rsid w:val="00D377BB"/>
    <w:rsid w:val="00D37D3D"/>
    <w:rsid w:val="00D41282"/>
    <w:rsid w:val="00D413BD"/>
    <w:rsid w:val="00D41DD6"/>
    <w:rsid w:val="00D4250C"/>
    <w:rsid w:val="00D4292F"/>
    <w:rsid w:val="00D445D7"/>
    <w:rsid w:val="00D44AB4"/>
    <w:rsid w:val="00D47E97"/>
    <w:rsid w:val="00D50361"/>
    <w:rsid w:val="00D505B3"/>
    <w:rsid w:val="00D50D2F"/>
    <w:rsid w:val="00D5106A"/>
    <w:rsid w:val="00D51A9C"/>
    <w:rsid w:val="00D54C81"/>
    <w:rsid w:val="00D55A9E"/>
    <w:rsid w:val="00D571FD"/>
    <w:rsid w:val="00D57D76"/>
    <w:rsid w:val="00D6261B"/>
    <w:rsid w:val="00D6303A"/>
    <w:rsid w:val="00D6339E"/>
    <w:rsid w:val="00D64922"/>
    <w:rsid w:val="00D650AC"/>
    <w:rsid w:val="00D65AD6"/>
    <w:rsid w:val="00D65EA7"/>
    <w:rsid w:val="00D65FFD"/>
    <w:rsid w:val="00D6714B"/>
    <w:rsid w:val="00D67682"/>
    <w:rsid w:val="00D70603"/>
    <w:rsid w:val="00D71A64"/>
    <w:rsid w:val="00D734B2"/>
    <w:rsid w:val="00D73B14"/>
    <w:rsid w:val="00D73DEF"/>
    <w:rsid w:val="00D771E3"/>
    <w:rsid w:val="00D77A1E"/>
    <w:rsid w:val="00D80C9B"/>
    <w:rsid w:val="00D81B71"/>
    <w:rsid w:val="00D82309"/>
    <w:rsid w:val="00D828B9"/>
    <w:rsid w:val="00D85EFA"/>
    <w:rsid w:val="00D8625C"/>
    <w:rsid w:val="00D91211"/>
    <w:rsid w:val="00D915D3"/>
    <w:rsid w:val="00D91ADC"/>
    <w:rsid w:val="00D93994"/>
    <w:rsid w:val="00D9421A"/>
    <w:rsid w:val="00D96E05"/>
    <w:rsid w:val="00D96F45"/>
    <w:rsid w:val="00D9796D"/>
    <w:rsid w:val="00DA089E"/>
    <w:rsid w:val="00DA1C3D"/>
    <w:rsid w:val="00DA2850"/>
    <w:rsid w:val="00DA29DC"/>
    <w:rsid w:val="00DA2E8C"/>
    <w:rsid w:val="00DA3649"/>
    <w:rsid w:val="00DA5A54"/>
    <w:rsid w:val="00DA69AE"/>
    <w:rsid w:val="00DA6E0F"/>
    <w:rsid w:val="00DA70C0"/>
    <w:rsid w:val="00DB0050"/>
    <w:rsid w:val="00DB1588"/>
    <w:rsid w:val="00DB194F"/>
    <w:rsid w:val="00DB2348"/>
    <w:rsid w:val="00DB28B6"/>
    <w:rsid w:val="00DB3477"/>
    <w:rsid w:val="00DB3CB5"/>
    <w:rsid w:val="00DB4566"/>
    <w:rsid w:val="00DB458A"/>
    <w:rsid w:val="00DB45D9"/>
    <w:rsid w:val="00DB486C"/>
    <w:rsid w:val="00DB5D0A"/>
    <w:rsid w:val="00DB66F4"/>
    <w:rsid w:val="00DB671B"/>
    <w:rsid w:val="00DB69A5"/>
    <w:rsid w:val="00DB7111"/>
    <w:rsid w:val="00DB7869"/>
    <w:rsid w:val="00DC22AD"/>
    <w:rsid w:val="00DC2B98"/>
    <w:rsid w:val="00DC3847"/>
    <w:rsid w:val="00DC3E1F"/>
    <w:rsid w:val="00DC6C9B"/>
    <w:rsid w:val="00DC7C16"/>
    <w:rsid w:val="00DC7FA8"/>
    <w:rsid w:val="00DD1413"/>
    <w:rsid w:val="00DD1BA4"/>
    <w:rsid w:val="00DD2EC9"/>
    <w:rsid w:val="00DD30CC"/>
    <w:rsid w:val="00DD3632"/>
    <w:rsid w:val="00DD3DA6"/>
    <w:rsid w:val="00DD586D"/>
    <w:rsid w:val="00DD6147"/>
    <w:rsid w:val="00DD6FD1"/>
    <w:rsid w:val="00DD7813"/>
    <w:rsid w:val="00DE064A"/>
    <w:rsid w:val="00DE0FE0"/>
    <w:rsid w:val="00DE2036"/>
    <w:rsid w:val="00DE2859"/>
    <w:rsid w:val="00DE2B57"/>
    <w:rsid w:val="00DE316B"/>
    <w:rsid w:val="00DE3216"/>
    <w:rsid w:val="00DE3820"/>
    <w:rsid w:val="00DE4149"/>
    <w:rsid w:val="00DE6A8B"/>
    <w:rsid w:val="00DE7002"/>
    <w:rsid w:val="00DE7077"/>
    <w:rsid w:val="00DE7FF1"/>
    <w:rsid w:val="00DF28AA"/>
    <w:rsid w:val="00DF401A"/>
    <w:rsid w:val="00DF42C2"/>
    <w:rsid w:val="00DF43C7"/>
    <w:rsid w:val="00DF4D2B"/>
    <w:rsid w:val="00DF6CF0"/>
    <w:rsid w:val="00DF77DF"/>
    <w:rsid w:val="00DF7AC6"/>
    <w:rsid w:val="00DF7E18"/>
    <w:rsid w:val="00E00269"/>
    <w:rsid w:val="00E00A62"/>
    <w:rsid w:val="00E01311"/>
    <w:rsid w:val="00E022DA"/>
    <w:rsid w:val="00E02563"/>
    <w:rsid w:val="00E02B65"/>
    <w:rsid w:val="00E038A1"/>
    <w:rsid w:val="00E03B1B"/>
    <w:rsid w:val="00E0448F"/>
    <w:rsid w:val="00E045D2"/>
    <w:rsid w:val="00E04C7C"/>
    <w:rsid w:val="00E064EC"/>
    <w:rsid w:val="00E06D5E"/>
    <w:rsid w:val="00E07380"/>
    <w:rsid w:val="00E0765E"/>
    <w:rsid w:val="00E10EDB"/>
    <w:rsid w:val="00E10FAF"/>
    <w:rsid w:val="00E115CE"/>
    <w:rsid w:val="00E120F3"/>
    <w:rsid w:val="00E12B98"/>
    <w:rsid w:val="00E13E8B"/>
    <w:rsid w:val="00E144FF"/>
    <w:rsid w:val="00E14D41"/>
    <w:rsid w:val="00E152BA"/>
    <w:rsid w:val="00E153F5"/>
    <w:rsid w:val="00E15D1B"/>
    <w:rsid w:val="00E16736"/>
    <w:rsid w:val="00E200F3"/>
    <w:rsid w:val="00E208C6"/>
    <w:rsid w:val="00E2194F"/>
    <w:rsid w:val="00E22036"/>
    <w:rsid w:val="00E2372E"/>
    <w:rsid w:val="00E23F5F"/>
    <w:rsid w:val="00E24AD4"/>
    <w:rsid w:val="00E25114"/>
    <w:rsid w:val="00E2516F"/>
    <w:rsid w:val="00E26133"/>
    <w:rsid w:val="00E26C7D"/>
    <w:rsid w:val="00E277B0"/>
    <w:rsid w:val="00E27A5A"/>
    <w:rsid w:val="00E30070"/>
    <w:rsid w:val="00E30277"/>
    <w:rsid w:val="00E307F1"/>
    <w:rsid w:val="00E31255"/>
    <w:rsid w:val="00E31881"/>
    <w:rsid w:val="00E322A8"/>
    <w:rsid w:val="00E32679"/>
    <w:rsid w:val="00E32CD8"/>
    <w:rsid w:val="00E32E2F"/>
    <w:rsid w:val="00E350D5"/>
    <w:rsid w:val="00E35530"/>
    <w:rsid w:val="00E3627A"/>
    <w:rsid w:val="00E36473"/>
    <w:rsid w:val="00E36B1B"/>
    <w:rsid w:val="00E40049"/>
    <w:rsid w:val="00E401E6"/>
    <w:rsid w:val="00E4073A"/>
    <w:rsid w:val="00E40AFB"/>
    <w:rsid w:val="00E4153E"/>
    <w:rsid w:val="00E42172"/>
    <w:rsid w:val="00E42EB6"/>
    <w:rsid w:val="00E43CAE"/>
    <w:rsid w:val="00E43CDA"/>
    <w:rsid w:val="00E46E73"/>
    <w:rsid w:val="00E46E8B"/>
    <w:rsid w:val="00E502D4"/>
    <w:rsid w:val="00E509CD"/>
    <w:rsid w:val="00E50C4A"/>
    <w:rsid w:val="00E5203A"/>
    <w:rsid w:val="00E5223F"/>
    <w:rsid w:val="00E52483"/>
    <w:rsid w:val="00E5398F"/>
    <w:rsid w:val="00E541C9"/>
    <w:rsid w:val="00E56608"/>
    <w:rsid w:val="00E57475"/>
    <w:rsid w:val="00E577AC"/>
    <w:rsid w:val="00E57A07"/>
    <w:rsid w:val="00E57D11"/>
    <w:rsid w:val="00E57F5E"/>
    <w:rsid w:val="00E60794"/>
    <w:rsid w:val="00E60930"/>
    <w:rsid w:val="00E60B01"/>
    <w:rsid w:val="00E60D0F"/>
    <w:rsid w:val="00E6211D"/>
    <w:rsid w:val="00E6266D"/>
    <w:rsid w:val="00E62C12"/>
    <w:rsid w:val="00E62C47"/>
    <w:rsid w:val="00E637A2"/>
    <w:rsid w:val="00E64185"/>
    <w:rsid w:val="00E64666"/>
    <w:rsid w:val="00E6594C"/>
    <w:rsid w:val="00E669C2"/>
    <w:rsid w:val="00E67197"/>
    <w:rsid w:val="00E67237"/>
    <w:rsid w:val="00E67E97"/>
    <w:rsid w:val="00E70142"/>
    <w:rsid w:val="00E7136D"/>
    <w:rsid w:val="00E713FB"/>
    <w:rsid w:val="00E73026"/>
    <w:rsid w:val="00E739F9"/>
    <w:rsid w:val="00E74B65"/>
    <w:rsid w:val="00E7587E"/>
    <w:rsid w:val="00E764CD"/>
    <w:rsid w:val="00E76917"/>
    <w:rsid w:val="00E76D7D"/>
    <w:rsid w:val="00E770A2"/>
    <w:rsid w:val="00E77561"/>
    <w:rsid w:val="00E80CB3"/>
    <w:rsid w:val="00E811A8"/>
    <w:rsid w:val="00E811E8"/>
    <w:rsid w:val="00E81A6A"/>
    <w:rsid w:val="00E827B6"/>
    <w:rsid w:val="00E84049"/>
    <w:rsid w:val="00E84E1D"/>
    <w:rsid w:val="00E85B1F"/>
    <w:rsid w:val="00E90332"/>
    <w:rsid w:val="00E9168E"/>
    <w:rsid w:val="00E9220C"/>
    <w:rsid w:val="00E92475"/>
    <w:rsid w:val="00E9447F"/>
    <w:rsid w:val="00E94FE4"/>
    <w:rsid w:val="00E9618D"/>
    <w:rsid w:val="00E9642F"/>
    <w:rsid w:val="00E9749C"/>
    <w:rsid w:val="00E97CDE"/>
    <w:rsid w:val="00EA0573"/>
    <w:rsid w:val="00EA0CF8"/>
    <w:rsid w:val="00EA15BE"/>
    <w:rsid w:val="00EA210A"/>
    <w:rsid w:val="00EA2E5C"/>
    <w:rsid w:val="00EA4E2B"/>
    <w:rsid w:val="00EA592D"/>
    <w:rsid w:val="00EA5CF3"/>
    <w:rsid w:val="00EA64F1"/>
    <w:rsid w:val="00EA68D0"/>
    <w:rsid w:val="00EA7AFB"/>
    <w:rsid w:val="00EA7B99"/>
    <w:rsid w:val="00EB0303"/>
    <w:rsid w:val="00EB0EF6"/>
    <w:rsid w:val="00EB1152"/>
    <w:rsid w:val="00EB1635"/>
    <w:rsid w:val="00EB1F51"/>
    <w:rsid w:val="00EB2412"/>
    <w:rsid w:val="00EB2479"/>
    <w:rsid w:val="00EB4F1F"/>
    <w:rsid w:val="00EB5424"/>
    <w:rsid w:val="00EB5CBC"/>
    <w:rsid w:val="00EB664C"/>
    <w:rsid w:val="00EB7FFC"/>
    <w:rsid w:val="00EC0615"/>
    <w:rsid w:val="00EC0660"/>
    <w:rsid w:val="00EC0814"/>
    <w:rsid w:val="00EC1366"/>
    <w:rsid w:val="00EC178D"/>
    <w:rsid w:val="00EC22D9"/>
    <w:rsid w:val="00EC310B"/>
    <w:rsid w:val="00EC39D7"/>
    <w:rsid w:val="00EC4C06"/>
    <w:rsid w:val="00EC507D"/>
    <w:rsid w:val="00EC6705"/>
    <w:rsid w:val="00EC78E2"/>
    <w:rsid w:val="00ED04BA"/>
    <w:rsid w:val="00ED0502"/>
    <w:rsid w:val="00ED08A1"/>
    <w:rsid w:val="00ED0F2C"/>
    <w:rsid w:val="00ED10C8"/>
    <w:rsid w:val="00ED1270"/>
    <w:rsid w:val="00ED16A7"/>
    <w:rsid w:val="00ED1A15"/>
    <w:rsid w:val="00ED29C2"/>
    <w:rsid w:val="00ED2B8E"/>
    <w:rsid w:val="00ED39F1"/>
    <w:rsid w:val="00ED4244"/>
    <w:rsid w:val="00ED49BF"/>
    <w:rsid w:val="00ED4AA4"/>
    <w:rsid w:val="00ED4F7C"/>
    <w:rsid w:val="00ED6018"/>
    <w:rsid w:val="00ED7F1C"/>
    <w:rsid w:val="00EE0119"/>
    <w:rsid w:val="00EE0B41"/>
    <w:rsid w:val="00EE0C56"/>
    <w:rsid w:val="00EE288D"/>
    <w:rsid w:val="00EE3328"/>
    <w:rsid w:val="00EE367D"/>
    <w:rsid w:val="00EE47E6"/>
    <w:rsid w:val="00EE4C67"/>
    <w:rsid w:val="00EE4CD9"/>
    <w:rsid w:val="00EE4EDC"/>
    <w:rsid w:val="00EE6ADA"/>
    <w:rsid w:val="00EE6AED"/>
    <w:rsid w:val="00EF0AC4"/>
    <w:rsid w:val="00EF1944"/>
    <w:rsid w:val="00EF1A7A"/>
    <w:rsid w:val="00EF2637"/>
    <w:rsid w:val="00EF2A45"/>
    <w:rsid w:val="00EF36D2"/>
    <w:rsid w:val="00EF3AE3"/>
    <w:rsid w:val="00EF42FC"/>
    <w:rsid w:val="00EF456C"/>
    <w:rsid w:val="00EF4AA5"/>
    <w:rsid w:val="00EF4FAA"/>
    <w:rsid w:val="00EF6FFC"/>
    <w:rsid w:val="00EF7539"/>
    <w:rsid w:val="00EF7686"/>
    <w:rsid w:val="00F01733"/>
    <w:rsid w:val="00F01D0F"/>
    <w:rsid w:val="00F026E7"/>
    <w:rsid w:val="00F02813"/>
    <w:rsid w:val="00F02CB6"/>
    <w:rsid w:val="00F03FB0"/>
    <w:rsid w:val="00F0579B"/>
    <w:rsid w:val="00F05892"/>
    <w:rsid w:val="00F05ACE"/>
    <w:rsid w:val="00F05D36"/>
    <w:rsid w:val="00F05DDA"/>
    <w:rsid w:val="00F06B22"/>
    <w:rsid w:val="00F10DE9"/>
    <w:rsid w:val="00F11216"/>
    <w:rsid w:val="00F11704"/>
    <w:rsid w:val="00F12079"/>
    <w:rsid w:val="00F125C3"/>
    <w:rsid w:val="00F12747"/>
    <w:rsid w:val="00F13395"/>
    <w:rsid w:val="00F13A84"/>
    <w:rsid w:val="00F14501"/>
    <w:rsid w:val="00F16268"/>
    <w:rsid w:val="00F16397"/>
    <w:rsid w:val="00F1656D"/>
    <w:rsid w:val="00F17A39"/>
    <w:rsid w:val="00F21A2D"/>
    <w:rsid w:val="00F21CEA"/>
    <w:rsid w:val="00F23D6A"/>
    <w:rsid w:val="00F24078"/>
    <w:rsid w:val="00F24BD9"/>
    <w:rsid w:val="00F24F2A"/>
    <w:rsid w:val="00F25FC3"/>
    <w:rsid w:val="00F26435"/>
    <w:rsid w:val="00F26853"/>
    <w:rsid w:val="00F26A07"/>
    <w:rsid w:val="00F26A73"/>
    <w:rsid w:val="00F274B9"/>
    <w:rsid w:val="00F27785"/>
    <w:rsid w:val="00F3086F"/>
    <w:rsid w:val="00F31BFB"/>
    <w:rsid w:val="00F33A8D"/>
    <w:rsid w:val="00F35B42"/>
    <w:rsid w:val="00F36A55"/>
    <w:rsid w:val="00F3729A"/>
    <w:rsid w:val="00F379D0"/>
    <w:rsid w:val="00F40EF2"/>
    <w:rsid w:val="00F4496C"/>
    <w:rsid w:val="00F44D0C"/>
    <w:rsid w:val="00F45CFA"/>
    <w:rsid w:val="00F45FC8"/>
    <w:rsid w:val="00F4660E"/>
    <w:rsid w:val="00F46B76"/>
    <w:rsid w:val="00F46C7A"/>
    <w:rsid w:val="00F50150"/>
    <w:rsid w:val="00F51121"/>
    <w:rsid w:val="00F51C3D"/>
    <w:rsid w:val="00F52565"/>
    <w:rsid w:val="00F52781"/>
    <w:rsid w:val="00F5282D"/>
    <w:rsid w:val="00F52DB5"/>
    <w:rsid w:val="00F53002"/>
    <w:rsid w:val="00F56985"/>
    <w:rsid w:val="00F56C07"/>
    <w:rsid w:val="00F57645"/>
    <w:rsid w:val="00F57BEC"/>
    <w:rsid w:val="00F6018B"/>
    <w:rsid w:val="00F606F5"/>
    <w:rsid w:val="00F60D12"/>
    <w:rsid w:val="00F613E1"/>
    <w:rsid w:val="00F61804"/>
    <w:rsid w:val="00F61EED"/>
    <w:rsid w:val="00F62A69"/>
    <w:rsid w:val="00F62ADE"/>
    <w:rsid w:val="00F638F9"/>
    <w:rsid w:val="00F63EFB"/>
    <w:rsid w:val="00F6555C"/>
    <w:rsid w:val="00F65DDF"/>
    <w:rsid w:val="00F664FA"/>
    <w:rsid w:val="00F71A9D"/>
    <w:rsid w:val="00F72153"/>
    <w:rsid w:val="00F75B50"/>
    <w:rsid w:val="00F75F02"/>
    <w:rsid w:val="00F77BB8"/>
    <w:rsid w:val="00F77ECD"/>
    <w:rsid w:val="00F80816"/>
    <w:rsid w:val="00F8128F"/>
    <w:rsid w:val="00F8424C"/>
    <w:rsid w:val="00F84A64"/>
    <w:rsid w:val="00F851E8"/>
    <w:rsid w:val="00F8556C"/>
    <w:rsid w:val="00F8575A"/>
    <w:rsid w:val="00F85CDE"/>
    <w:rsid w:val="00F86452"/>
    <w:rsid w:val="00F86993"/>
    <w:rsid w:val="00F86D22"/>
    <w:rsid w:val="00F86E8D"/>
    <w:rsid w:val="00F905CD"/>
    <w:rsid w:val="00F90943"/>
    <w:rsid w:val="00F919C6"/>
    <w:rsid w:val="00F91BE4"/>
    <w:rsid w:val="00F932A9"/>
    <w:rsid w:val="00F94265"/>
    <w:rsid w:val="00F95A17"/>
    <w:rsid w:val="00F95FBC"/>
    <w:rsid w:val="00F962E1"/>
    <w:rsid w:val="00F966C8"/>
    <w:rsid w:val="00F97AB6"/>
    <w:rsid w:val="00F97E80"/>
    <w:rsid w:val="00FA0595"/>
    <w:rsid w:val="00FA06AE"/>
    <w:rsid w:val="00FA0711"/>
    <w:rsid w:val="00FA194F"/>
    <w:rsid w:val="00FA1F75"/>
    <w:rsid w:val="00FA203C"/>
    <w:rsid w:val="00FA329D"/>
    <w:rsid w:val="00FA3B1A"/>
    <w:rsid w:val="00FA3D81"/>
    <w:rsid w:val="00FA4113"/>
    <w:rsid w:val="00FA5EBA"/>
    <w:rsid w:val="00FA6454"/>
    <w:rsid w:val="00FA69BC"/>
    <w:rsid w:val="00FA6E94"/>
    <w:rsid w:val="00FA7291"/>
    <w:rsid w:val="00FB0F09"/>
    <w:rsid w:val="00FB131D"/>
    <w:rsid w:val="00FB180E"/>
    <w:rsid w:val="00FB31D2"/>
    <w:rsid w:val="00FB3AEF"/>
    <w:rsid w:val="00FB3BD3"/>
    <w:rsid w:val="00FB3CD5"/>
    <w:rsid w:val="00FB40EB"/>
    <w:rsid w:val="00FB4D59"/>
    <w:rsid w:val="00FB5F53"/>
    <w:rsid w:val="00FB6EAF"/>
    <w:rsid w:val="00FC06AB"/>
    <w:rsid w:val="00FC172D"/>
    <w:rsid w:val="00FC1BEE"/>
    <w:rsid w:val="00FC2812"/>
    <w:rsid w:val="00FC3076"/>
    <w:rsid w:val="00FC31CF"/>
    <w:rsid w:val="00FC3A1F"/>
    <w:rsid w:val="00FC43B9"/>
    <w:rsid w:val="00FC7147"/>
    <w:rsid w:val="00FD0931"/>
    <w:rsid w:val="00FD0A27"/>
    <w:rsid w:val="00FD0E9A"/>
    <w:rsid w:val="00FD16D3"/>
    <w:rsid w:val="00FD1D9A"/>
    <w:rsid w:val="00FD2870"/>
    <w:rsid w:val="00FD367A"/>
    <w:rsid w:val="00FD3A8C"/>
    <w:rsid w:val="00FD3BC7"/>
    <w:rsid w:val="00FD5BF6"/>
    <w:rsid w:val="00FD6372"/>
    <w:rsid w:val="00FD687C"/>
    <w:rsid w:val="00FE0227"/>
    <w:rsid w:val="00FE2A58"/>
    <w:rsid w:val="00FE3482"/>
    <w:rsid w:val="00FE38A6"/>
    <w:rsid w:val="00FE3B55"/>
    <w:rsid w:val="00FE4806"/>
    <w:rsid w:val="00FE4A0F"/>
    <w:rsid w:val="00FE4B9A"/>
    <w:rsid w:val="00FE591A"/>
    <w:rsid w:val="00FE6365"/>
    <w:rsid w:val="00FE674E"/>
    <w:rsid w:val="00FE7674"/>
    <w:rsid w:val="00FE7886"/>
    <w:rsid w:val="00FF0C60"/>
    <w:rsid w:val="00FF0E74"/>
    <w:rsid w:val="00FF26B5"/>
    <w:rsid w:val="00FF2CFE"/>
    <w:rsid w:val="00FF3897"/>
    <w:rsid w:val="00FF38B2"/>
    <w:rsid w:val="00FF4C12"/>
    <w:rsid w:val="00FF519E"/>
    <w:rsid w:val="00FF51F1"/>
    <w:rsid w:val="00FF58D7"/>
    <w:rsid w:val="00FF7845"/>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D52A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semiHidden="1"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rsid w:val="001C476F"/>
    <w:rPr>
      <w:sz w:val="16"/>
    </w:rPr>
  </w:style>
  <w:style w:type="paragraph" w:styleId="Textkomentra">
    <w:name w:val="annotation text"/>
    <w:basedOn w:val="Normlny"/>
    <w:link w:val="TextkomentraChar"/>
    <w:rsid w:val="001C476F"/>
    <w:rPr>
      <w:sz w:val="20"/>
      <w:szCs w:val="20"/>
      <w:lang w:val="x-none"/>
    </w:rPr>
  </w:style>
  <w:style w:type="character" w:customStyle="1" w:styleId="TextkomentraChar">
    <w:name w:val="Text komentára Char"/>
    <w:link w:val="Textkomentra"/>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Vraz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734E14"/>
    <w:pPr>
      <w:tabs>
        <w:tab w:val="right" w:leader="dot" w:pos="9062"/>
      </w:tabs>
    </w:pPr>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uiPriority w:val="99"/>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uiPriority w:val="99"/>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1">
    <w:name w:val="Odsek zoznamu21"/>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8811AC"/>
    <w:pPr>
      <w:tabs>
        <w:tab w:val="right" w:leader="dot" w:pos="9062"/>
      </w:tabs>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qFormat/>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99"/>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basedOn w:val="Normlny"/>
    <w:uiPriority w:val="99"/>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 w:type="paragraph" w:styleId="Textvysvetlivky">
    <w:name w:val="endnote text"/>
    <w:basedOn w:val="Normlny"/>
    <w:link w:val="TextvysvetlivkyChar1"/>
    <w:semiHidden/>
    <w:unhideWhenUsed/>
    <w:rsid w:val="006B2AB2"/>
    <w:rPr>
      <w:sz w:val="20"/>
      <w:szCs w:val="20"/>
    </w:rPr>
  </w:style>
  <w:style w:type="character" w:customStyle="1" w:styleId="TextvysvetlivkyChar1">
    <w:name w:val="Text vysvetlivky Char1"/>
    <w:basedOn w:val="Predvolenpsmoodseku"/>
    <w:link w:val="Textvysvetlivky"/>
    <w:semiHidden/>
    <w:rsid w:val="006B2AB2"/>
    <w:rPr>
      <w:rFonts w:ascii="Times New Roman" w:hAnsi="Times New Roman"/>
      <w:lang w:eastAsia="cs-CZ"/>
    </w:rPr>
  </w:style>
  <w:style w:type="character" w:styleId="Odkaznavysvetlivku">
    <w:name w:val="endnote reference"/>
    <w:basedOn w:val="Predvolenpsmoodseku"/>
    <w:semiHidden/>
    <w:unhideWhenUsed/>
    <w:rsid w:val="006B2AB2"/>
    <w:rPr>
      <w:vertAlign w:val="superscript"/>
    </w:rPr>
  </w:style>
  <w:style w:type="paragraph" w:customStyle="1" w:styleId="CM1">
    <w:name w:val="CM1"/>
    <w:basedOn w:val="Default"/>
    <w:next w:val="Default"/>
    <w:uiPriority w:val="99"/>
    <w:rsid w:val="005568D8"/>
    <w:rPr>
      <w:rFonts w:ascii="EUAlbertina" w:eastAsia="Calibri" w:hAnsi="EUAlbertina"/>
      <w:color w:val="auto"/>
      <w:lang w:eastAsia="sk-SK"/>
    </w:rPr>
  </w:style>
  <w:style w:type="paragraph" w:customStyle="1" w:styleId="CM3">
    <w:name w:val="CM3"/>
    <w:basedOn w:val="Default"/>
    <w:next w:val="Default"/>
    <w:uiPriority w:val="99"/>
    <w:rsid w:val="005568D8"/>
    <w:rPr>
      <w:rFonts w:ascii="EUAlbertina" w:eastAsia="Calibri" w:hAnsi="EUAlbertina"/>
      <w:color w:val="auto"/>
      <w:lang w:eastAsia="sk-SK"/>
    </w:rPr>
  </w:style>
  <w:style w:type="character" w:customStyle="1" w:styleId="UnresolvedMention1">
    <w:name w:val="Unresolved Mention1"/>
    <w:basedOn w:val="Predvolenpsmoodseku"/>
    <w:uiPriority w:val="99"/>
    <w:semiHidden/>
    <w:unhideWhenUsed/>
    <w:rsid w:val="00E40049"/>
    <w:rPr>
      <w:color w:val="605E5C"/>
      <w:shd w:val="clear" w:color="auto" w:fill="E1DFDD"/>
    </w:rPr>
  </w:style>
  <w:style w:type="paragraph" w:customStyle="1" w:styleId="xmsonormal">
    <w:name w:val="x_msonormal"/>
    <w:basedOn w:val="Normlny"/>
    <w:rsid w:val="00A00F3D"/>
    <w:pPr>
      <w:spacing w:before="100" w:beforeAutospacing="1" w:after="100" w:afterAutospacing="1"/>
      <w:jc w:val="left"/>
    </w:pPr>
    <w:rPr>
      <w:rFonts w:eastAsia="Times New Roman"/>
      <w:lang w:eastAsia="sk-SK"/>
    </w:rPr>
  </w:style>
  <w:style w:type="character" w:customStyle="1" w:styleId="Nevyrieenzmienka1">
    <w:name w:val="Nevyriešená zmienka1"/>
    <w:basedOn w:val="Predvolenpsmoodseku"/>
    <w:uiPriority w:val="99"/>
    <w:semiHidden/>
    <w:unhideWhenUsed/>
    <w:rsid w:val="008161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7752671">
      <w:bodyDiv w:val="1"/>
      <w:marLeft w:val="0"/>
      <w:marRight w:val="0"/>
      <w:marTop w:val="0"/>
      <w:marBottom w:val="0"/>
      <w:divBdr>
        <w:top w:val="none" w:sz="0" w:space="0" w:color="auto"/>
        <w:left w:val="none" w:sz="0" w:space="0" w:color="auto"/>
        <w:bottom w:val="none" w:sz="0" w:space="0" w:color="auto"/>
        <w:right w:val="none" w:sz="0" w:space="0" w:color="auto"/>
      </w:divBdr>
    </w:div>
    <w:div w:id="191260865">
      <w:bodyDiv w:val="1"/>
      <w:marLeft w:val="0"/>
      <w:marRight w:val="0"/>
      <w:marTop w:val="0"/>
      <w:marBottom w:val="0"/>
      <w:divBdr>
        <w:top w:val="none" w:sz="0" w:space="0" w:color="auto"/>
        <w:left w:val="none" w:sz="0" w:space="0" w:color="auto"/>
        <w:bottom w:val="none" w:sz="0" w:space="0" w:color="auto"/>
        <w:right w:val="none" w:sz="0" w:space="0" w:color="auto"/>
      </w:divBdr>
    </w:div>
    <w:div w:id="327834312">
      <w:bodyDiv w:val="1"/>
      <w:marLeft w:val="0"/>
      <w:marRight w:val="0"/>
      <w:marTop w:val="0"/>
      <w:marBottom w:val="0"/>
      <w:divBdr>
        <w:top w:val="none" w:sz="0" w:space="0" w:color="auto"/>
        <w:left w:val="none" w:sz="0" w:space="0" w:color="auto"/>
        <w:bottom w:val="none" w:sz="0" w:space="0" w:color="auto"/>
        <w:right w:val="none" w:sz="0" w:space="0" w:color="auto"/>
      </w:divBdr>
    </w:div>
    <w:div w:id="411587286">
      <w:bodyDiv w:val="1"/>
      <w:marLeft w:val="0"/>
      <w:marRight w:val="0"/>
      <w:marTop w:val="0"/>
      <w:marBottom w:val="0"/>
      <w:divBdr>
        <w:top w:val="none" w:sz="0" w:space="0" w:color="auto"/>
        <w:left w:val="none" w:sz="0" w:space="0" w:color="auto"/>
        <w:bottom w:val="none" w:sz="0" w:space="0" w:color="auto"/>
        <w:right w:val="none" w:sz="0" w:space="0" w:color="auto"/>
      </w:divBdr>
    </w:div>
    <w:div w:id="878475822">
      <w:bodyDiv w:val="1"/>
      <w:marLeft w:val="0"/>
      <w:marRight w:val="0"/>
      <w:marTop w:val="0"/>
      <w:marBottom w:val="0"/>
      <w:divBdr>
        <w:top w:val="none" w:sz="0" w:space="0" w:color="auto"/>
        <w:left w:val="none" w:sz="0" w:space="0" w:color="auto"/>
        <w:bottom w:val="none" w:sz="0" w:space="0" w:color="auto"/>
        <w:right w:val="none" w:sz="0" w:space="0" w:color="auto"/>
      </w:divBdr>
    </w:div>
    <w:div w:id="960068550">
      <w:bodyDiv w:val="1"/>
      <w:marLeft w:val="0"/>
      <w:marRight w:val="0"/>
      <w:marTop w:val="0"/>
      <w:marBottom w:val="0"/>
      <w:divBdr>
        <w:top w:val="none" w:sz="0" w:space="0" w:color="auto"/>
        <w:left w:val="none" w:sz="0" w:space="0" w:color="auto"/>
        <w:bottom w:val="none" w:sz="0" w:space="0" w:color="auto"/>
        <w:right w:val="none" w:sz="0" w:space="0" w:color="auto"/>
      </w:divBdr>
    </w:div>
    <w:div w:id="1096243643">
      <w:bodyDiv w:val="1"/>
      <w:marLeft w:val="0"/>
      <w:marRight w:val="0"/>
      <w:marTop w:val="0"/>
      <w:marBottom w:val="0"/>
      <w:divBdr>
        <w:top w:val="none" w:sz="0" w:space="0" w:color="auto"/>
        <w:left w:val="none" w:sz="0" w:space="0" w:color="auto"/>
        <w:bottom w:val="none" w:sz="0" w:space="0" w:color="auto"/>
        <w:right w:val="none" w:sz="0" w:space="0" w:color="auto"/>
      </w:divBdr>
      <w:divsChild>
        <w:div w:id="60563998">
          <w:marLeft w:val="0"/>
          <w:marRight w:val="0"/>
          <w:marTop w:val="0"/>
          <w:marBottom w:val="0"/>
          <w:divBdr>
            <w:top w:val="none" w:sz="0" w:space="0" w:color="auto"/>
            <w:left w:val="none" w:sz="0" w:space="0" w:color="auto"/>
            <w:bottom w:val="none" w:sz="0" w:space="0" w:color="auto"/>
            <w:right w:val="none" w:sz="0" w:space="0" w:color="auto"/>
          </w:divBdr>
        </w:div>
        <w:div w:id="206180769">
          <w:marLeft w:val="0"/>
          <w:marRight w:val="0"/>
          <w:marTop w:val="0"/>
          <w:marBottom w:val="0"/>
          <w:divBdr>
            <w:top w:val="none" w:sz="0" w:space="0" w:color="auto"/>
            <w:left w:val="none" w:sz="0" w:space="0" w:color="auto"/>
            <w:bottom w:val="none" w:sz="0" w:space="0" w:color="auto"/>
            <w:right w:val="none" w:sz="0" w:space="0" w:color="auto"/>
          </w:divBdr>
        </w:div>
        <w:div w:id="646931428">
          <w:marLeft w:val="0"/>
          <w:marRight w:val="0"/>
          <w:marTop w:val="0"/>
          <w:marBottom w:val="0"/>
          <w:divBdr>
            <w:top w:val="none" w:sz="0" w:space="0" w:color="auto"/>
            <w:left w:val="none" w:sz="0" w:space="0" w:color="auto"/>
            <w:bottom w:val="none" w:sz="0" w:space="0" w:color="auto"/>
            <w:right w:val="none" w:sz="0" w:space="0" w:color="auto"/>
          </w:divBdr>
        </w:div>
        <w:div w:id="1240824675">
          <w:marLeft w:val="0"/>
          <w:marRight w:val="0"/>
          <w:marTop w:val="0"/>
          <w:marBottom w:val="0"/>
          <w:divBdr>
            <w:top w:val="none" w:sz="0" w:space="0" w:color="auto"/>
            <w:left w:val="none" w:sz="0" w:space="0" w:color="auto"/>
            <w:bottom w:val="none" w:sz="0" w:space="0" w:color="auto"/>
            <w:right w:val="none" w:sz="0" w:space="0" w:color="auto"/>
          </w:divBdr>
        </w:div>
        <w:div w:id="1610813240">
          <w:marLeft w:val="0"/>
          <w:marRight w:val="0"/>
          <w:marTop w:val="0"/>
          <w:marBottom w:val="0"/>
          <w:divBdr>
            <w:top w:val="none" w:sz="0" w:space="0" w:color="auto"/>
            <w:left w:val="none" w:sz="0" w:space="0" w:color="auto"/>
            <w:bottom w:val="none" w:sz="0" w:space="0" w:color="auto"/>
            <w:right w:val="none" w:sz="0" w:space="0" w:color="auto"/>
          </w:divBdr>
        </w:div>
        <w:div w:id="1745225382">
          <w:marLeft w:val="0"/>
          <w:marRight w:val="0"/>
          <w:marTop w:val="0"/>
          <w:marBottom w:val="0"/>
          <w:divBdr>
            <w:top w:val="none" w:sz="0" w:space="0" w:color="auto"/>
            <w:left w:val="none" w:sz="0" w:space="0" w:color="auto"/>
            <w:bottom w:val="none" w:sz="0" w:space="0" w:color="auto"/>
            <w:right w:val="none" w:sz="0" w:space="0" w:color="auto"/>
          </w:divBdr>
        </w:div>
      </w:divsChild>
    </w:div>
    <w:div w:id="1151946218">
      <w:bodyDiv w:val="1"/>
      <w:marLeft w:val="0"/>
      <w:marRight w:val="0"/>
      <w:marTop w:val="0"/>
      <w:marBottom w:val="0"/>
      <w:divBdr>
        <w:top w:val="none" w:sz="0" w:space="0" w:color="auto"/>
        <w:left w:val="none" w:sz="0" w:space="0" w:color="auto"/>
        <w:bottom w:val="none" w:sz="0" w:space="0" w:color="auto"/>
        <w:right w:val="none" w:sz="0" w:space="0" w:color="auto"/>
      </w:divBdr>
    </w:div>
    <w:div w:id="1175613891">
      <w:bodyDiv w:val="1"/>
      <w:marLeft w:val="0"/>
      <w:marRight w:val="0"/>
      <w:marTop w:val="0"/>
      <w:marBottom w:val="0"/>
      <w:divBdr>
        <w:top w:val="none" w:sz="0" w:space="0" w:color="auto"/>
        <w:left w:val="none" w:sz="0" w:space="0" w:color="auto"/>
        <w:bottom w:val="none" w:sz="0" w:space="0" w:color="auto"/>
        <w:right w:val="none" w:sz="0" w:space="0" w:color="auto"/>
      </w:divBdr>
    </w:div>
    <w:div w:id="1224410252">
      <w:bodyDiv w:val="1"/>
      <w:marLeft w:val="0"/>
      <w:marRight w:val="0"/>
      <w:marTop w:val="0"/>
      <w:marBottom w:val="0"/>
      <w:divBdr>
        <w:top w:val="none" w:sz="0" w:space="0" w:color="auto"/>
        <w:left w:val="none" w:sz="0" w:space="0" w:color="auto"/>
        <w:bottom w:val="none" w:sz="0" w:space="0" w:color="auto"/>
        <w:right w:val="none" w:sz="0" w:space="0" w:color="auto"/>
      </w:divBdr>
    </w:div>
    <w:div w:id="1306663399">
      <w:bodyDiv w:val="1"/>
      <w:marLeft w:val="0"/>
      <w:marRight w:val="0"/>
      <w:marTop w:val="0"/>
      <w:marBottom w:val="0"/>
      <w:divBdr>
        <w:top w:val="none" w:sz="0" w:space="0" w:color="auto"/>
        <w:left w:val="none" w:sz="0" w:space="0" w:color="auto"/>
        <w:bottom w:val="none" w:sz="0" w:space="0" w:color="auto"/>
        <w:right w:val="none" w:sz="0" w:space="0" w:color="auto"/>
      </w:divBdr>
    </w:div>
    <w:div w:id="1820606506">
      <w:bodyDiv w:val="1"/>
      <w:marLeft w:val="0"/>
      <w:marRight w:val="0"/>
      <w:marTop w:val="0"/>
      <w:marBottom w:val="0"/>
      <w:divBdr>
        <w:top w:val="none" w:sz="0" w:space="0" w:color="auto"/>
        <w:left w:val="none" w:sz="0" w:space="0" w:color="auto"/>
        <w:bottom w:val="none" w:sz="0" w:space="0" w:color="auto"/>
        <w:right w:val="none" w:sz="0" w:space="0" w:color="auto"/>
      </w:divBdr>
      <w:divsChild>
        <w:div w:id="428622508">
          <w:marLeft w:val="255"/>
          <w:marRight w:val="0"/>
          <w:marTop w:val="0"/>
          <w:marBottom w:val="0"/>
          <w:divBdr>
            <w:top w:val="none" w:sz="0" w:space="0" w:color="auto"/>
            <w:left w:val="none" w:sz="0" w:space="0" w:color="auto"/>
            <w:bottom w:val="none" w:sz="0" w:space="0" w:color="auto"/>
            <w:right w:val="none" w:sz="0" w:space="0" w:color="auto"/>
          </w:divBdr>
        </w:div>
        <w:div w:id="574630187">
          <w:marLeft w:val="255"/>
          <w:marRight w:val="0"/>
          <w:marTop w:val="0"/>
          <w:marBottom w:val="0"/>
          <w:divBdr>
            <w:top w:val="none" w:sz="0" w:space="0" w:color="auto"/>
            <w:left w:val="none" w:sz="0" w:space="0" w:color="auto"/>
            <w:bottom w:val="none" w:sz="0" w:space="0" w:color="auto"/>
            <w:right w:val="none" w:sz="0" w:space="0" w:color="auto"/>
          </w:divBdr>
        </w:div>
        <w:div w:id="1256403832">
          <w:marLeft w:val="255"/>
          <w:marRight w:val="0"/>
          <w:marTop w:val="0"/>
          <w:marBottom w:val="0"/>
          <w:divBdr>
            <w:top w:val="none" w:sz="0" w:space="0" w:color="auto"/>
            <w:left w:val="none" w:sz="0" w:space="0" w:color="auto"/>
            <w:bottom w:val="none" w:sz="0" w:space="0" w:color="auto"/>
            <w:right w:val="none" w:sz="0" w:space="0" w:color="auto"/>
          </w:divBdr>
        </w:div>
        <w:div w:id="2054619547">
          <w:marLeft w:val="255"/>
          <w:marRight w:val="0"/>
          <w:marTop w:val="0"/>
          <w:marBottom w:val="0"/>
          <w:divBdr>
            <w:top w:val="none" w:sz="0" w:space="0" w:color="auto"/>
            <w:left w:val="none" w:sz="0" w:space="0" w:color="auto"/>
            <w:bottom w:val="none" w:sz="0" w:space="0" w:color="auto"/>
            <w:right w:val="none" w:sz="0" w:space="0" w:color="auto"/>
          </w:divBdr>
        </w:div>
      </w:divsChild>
    </w:div>
    <w:div w:id="1939605644">
      <w:bodyDiv w:val="1"/>
      <w:marLeft w:val="0"/>
      <w:marRight w:val="0"/>
      <w:marTop w:val="0"/>
      <w:marBottom w:val="0"/>
      <w:divBdr>
        <w:top w:val="none" w:sz="0" w:space="0" w:color="auto"/>
        <w:left w:val="none" w:sz="0" w:space="0" w:color="auto"/>
        <w:bottom w:val="none" w:sz="0" w:space="0" w:color="auto"/>
        <w:right w:val="none" w:sz="0" w:space="0" w:color="auto"/>
      </w:divBdr>
      <w:divsChild>
        <w:div w:id="1416516163">
          <w:marLeft w:val="0"/>
          <w:marRight w:val="0"/>
          <w:marTop w:val="0"/>
          <w:marBottom w:val="0"/>
          <w:divBdr>
            <w:top w:val="none" w:sz="0" w:space="0" w:color="auto"/>
            <w:left w:val="none" w:sz="0" w:space="0" w:color="auto"/>
            <w:bottom w:val="none" w:sz="0" w:space="0" w:color="auto"/>
            <w:right w:val="none" w:sz="0" w:space="0" w:color="auto"/>
          </w:divBdr>
          <w:divsChild>
            <w:div w:id="1448501610">
              <w:marLeft w:val="0"/>
              <w:marRight w:val="0"/>
              <w:marTop w:val="0"/>
              <w:marBottom w:val="0"/>
              <w:divBdr>
                <w:top w:val="none" w:sz="0" w:space="0" w:color="auto"/>
                <w:left w:val="none" w:sz="0" w:space="0" w:color="auto"/>
                <w:bottom w:val="none" w:sz="0" w:space="0" w:color="auto"/>
                <w:right w:val="none" w:sz="0" w:space="0" w:color="auto"/>
              </w:divBdr>
              <w:divsChild>
                <w:div w:id="1833908260">
                  <w:marLeft w:val="0"/>
                  <w:marRight w:val="0"/>
                  <w:marTop w:val="0"/>
                  <w:marBottom w:val="0"/>
                  <w:divBdr>
                    <w:top w:val="none" w:sz="0" w:space="0" w:color="auto"/>
                    <w:left w:val="none" w:sz="0" w:space="0" w:color="auto"/>
                    <w:bottom w:val="none" w:sz="0" w:space="0" w:color="auto"/>
                    <w:right w:val="none" w:sz="0" w:space="0" w:color="auto"/>
                  </w:divBdr>
                  <w:divsChild>
                    <w:div w:id="1633288869">
                      <w:marLeft w:val="0"/>
                      <w:marRight w:val="0"/>
                      <w:marTop w:val="0"/>
                      <w:marBottom w:val="0"/>
                      <w:divBdr>
                        <w:top w:val="none" w:sz="0" w:space="0" w:color="auto"/>
                        <w:left w:val="none" w:sz="0" w:space="0" w:color="auto"/>
                        <w:bottom w:val="none" w:sz="0" w:space="0" w:color="auto"/>
                        <w:right w:val="none" w:sz="0" w:space="0" w:color="auto"/>
                      </w:divBdr>
                      <w:divsChild>
                        <w:div w:id="1360621682">
                          <w:marLeft w:val="0"/>
                          <w:marRight w:val="0"/>
                          <w:marTop w:val="0"/>
                          <w:marBottom w:val="0"/>
                          <w:divBdr>
                            <w:top w:val="none" w:sz="0" w:space="0" w:color="auto"/>
                            <w:left w:val="none" w:sz="0" w:space="0" w:color="auto"/>
                            <w:bottom w:val="none" w:sz="0" w:space="0" w:color="auto"/>
                            <w:right w:val="none" w:sz="0" w:space="0" w:color="auto"/>
                          </w:divBdr>
                          <w:divsChild>
                            <w:div w:id="1716659335">
                              <w:marLeft w:val="0"/>
                              <w:marRight w:val="0"/>
                              <w:marTop w:val="0"/>
                              <w:marBottom w:val="0"/>
                              <w:divBdr>
                                <w:top w:val="none" w:sz="0" w:space="0" w:color="auto"/>
                                <w:left w:val="none" w:sz="0" w:space="0" w:color="auto"/>
                                <w:bottom w:val="none" w:sz="0" w:space="0" w:color="auto"/>
                                <w:right w:val="none" w:sz="0" w:space="0" w:color="auto"/>
                              </w:divBdr>
                              <w:divsChild>
                                <w:div w:id="1649240718">
                                  <w:marLeft w:val="0"/>
                                  <w:marRight w:val="0"/>
                                  <w:marTop w:val="0"/>
                                  <w:marBottom w:val="0"/>
                                  <w:divBdr>
                                    <w:top w:val="none" w:sz="0" w:space="0" w:color="auto"/>
                                    <w:left w:val="none" w:sz="0" w:space="0" w:color="auto"/>
                                    <w:bottom w:val="none" w:sz="0" w:space="0" w:color="auto"/>
                                    <w:right w:val="none" w:sz="0" w:space="0" w:color="auto"/>
                                  </w:divBdr>
                                  <w:divsChild>
                                    <w:div w:id="504172858">
                                      <w:marLeft w:val="0"/>
                                      <w:marRight w:val="0"/>
                                      <w:marTop w:val="0"/>
                                      <w:marBottom w:val="0"/>
                                      <w:divBdr>
                                        <w:top w:val="none" w:sz="0" w:space="0" w:color="auto"/>
                                        <w:left w:val="none" w:sz="0" w:space="0" w:color="auto"/>
                                        <w:bottom w:val="none" w:sz="0" w:space="0" w:color="auto"/>
                                        <w:right w:val="none" w:sz="0" w:space="0" w:color="auto"/>
                                      </w:divBdr>
                                      <w:divsChild>
                                        <w:div w:id="1181314140">
                                          <w:marLeft w:val="0"/>
                                          <w:marRight w:val="0"/>
                                          <w:marTop w:val="0"/>
                                          <w:marBottom w:val="0"/>
                                          <w:divBdr>
                                            <w:top w:val="none" w:sz="0" w:space="0" w:color="auto"/>
                                            <w:left w:val="none" w:sz="0" w:space="0" w:color="auto"/>
                                            <w:bottom w:val="none" w:sz="0" w:space="0" w:color="auto"/>
                                            <w:right w:val="none" w:sz="0" w:space="0" w:color="auto"/>
                                          </w:divBdr>
                                          <w:divsChild>
                                            <w:div w:id="259067903">
                                              <w:marLeft w:val="0"/>
                                              <w:marRight w:val="0"/>
                                              <w:marTop w:val="0"/>
                                              <w:marBottom w:val="0"/>
                                              <w:divBdr>
                                                <w:top w:val="none" w:sz="0" w:space="0" w:color="auto"/>
                                                <w:left w:val="none" w:sz="0" w:space="0" w:color="auto"/>
                                                <w:bottom w:val="none" w:sz="0" w:space="0" w:color="auto"/>
                                                <w:right w:val="none" w:sz="0" w:space="0" w:color="auto"/>
                                              </w:divBdr>
                                              <w:divsChild>
                                                <w:div w:id="1942757796">
                                                  <w:marLeft w:val="0"/>
                                                  <w:marRight w:val="0"/>
                                                  <w:marTop w:val="0"/>
                                                  <w:marBottom w:val="0"/>
                                                  <w:divBdr>
                                                    <w:top w:val="none" w:sz="0" w:space="0" w:color="auto"/>
                                                    <w:left w:val="none" w:sz="0" w:space="0" w:color="auto"/>
                                                    <w:bottom w:val="none" w:sz="0" w:space="0" w:color="auto"/>
                                                    <w:right w:val="none" w:sz="0" w:space="0" w:color="auto"/>
                                                  </w:divBdr>
                                                  <w:divsChild>
                                                    <w:div w:id="2143690597">
                                                      <w:marLeft w:val="0"/>
                                                      <w:marRight w:val="0"/>
                                                      <w:marTop w:val="0"/>
                                                      <w:marBottom w:val="0"/>
                                                      <w:divBdr>
                                                        <w:top w:val="none" w:sz="0" w:space="0" w:color="auto"/>
                                                        <w:left w:val="none" w:sz="0" w:space="0" w:color="auto"/>
                                                        <w:bottom w:val="none" w:sz="0" w:space="0" w:color="auto"/>
                                                        <w:right w:val="none" w:sz="0" w:space="0" w:color="auto"/>
                                                      </w:divBdr>
                                                      <w:divsChild>
                                                        <w:div w:id="208299625">
                                                          <w:marLeft w:val="0"/>
                                                          <w:marRight w:val="0"/>
                                                          <w:marTop w:val="0"/>
                                                          <w:marBottom w:val="0"/>
                                                          <w:divBdr>
                                                            <w:top w:val="none" w:sz="0" w:space="0" w:color="auto"/>
                                                            <w:left w:val="none" w:sz="0" w:space="0" w:color="auto"/>
                                                            <w:bottom w:val="none" w:sz="0" w:space="0" w:color="auto"/>
                                                            <w:right w:val="none" w:sz="0" w:space="0" w:color="auto"/>
                                                          </w:divBdr>
                                                          <w:divsChild>
                                                            <w:div w:id="989095053">
                                                              <w:marLeft w:val="0"/>
                                                              <w:marRight w:val="0"/>
                                                              <w:marTop w:val="0"/>
                                                              <w:marBottom w:val="0"/>
                                                              <w:divBdr>
                                                                <w:top w:val="none" w:sz="0" w:space="0" w:color="auto"/>
                                                                <w:left w:val="none" w:sz="0" w:space="0" w:color="auto"/>
                                                                <w:bottom w:val="none" w:sz="0" w:space="0" w:color="auto"/>
                                                                <w:right w:val="none" w:sz="0" w:space="0" w:color="auto"/>
                                                              </w:divBdr>
                                                              <w:divsChild>
                                                                <w:div w:id="1568807292">
                                                                  <w:marLeft w:val="0"/>
                                                                  <w:marRight w:val="0"/>
                                                                  <w:marTop w:val="0"/>
                                                                  <w:marBottom w:val="0"/>
                                                                  <w:divBdr>
                                                                    <w:top w:val="none" w:sz="0" w:space="0" w:color="auto"/>
                                                                    <w:left w:val="none" w:sz="0" w:space="0" w:color="auto"/>
                                                                    <w:bottom w:val="none" w:sz="0" w:space="0" w:color="auto"/>
                                                                    <w:right w:val="none" w:sz="0" w:space="0" w:color="auto"/>
                                                                  </w:divBdr>
                                                                  <w:divsChild>
                                                                    <w:div w:id="1516770328">
                                                                      <w:marLeft w:val="0"/>
                                                                      <w:marRight w:val="0"/>
                                                                      <w:marTop w:val="0"/>
                                                                      <w:marBottom w:val="0"/>
                                                                      <w:divBdr>
                                                                        <w:top w:val="none" w:sz="0" w:space="0" w:color="auto"/>
                                                                        <w:left w:val="none" w:sz="0" w:space="0" w:color="auto"/>
                                                                        <w:bottom w:val="none" w:sz="0" w:space="0" w:color="auto"/>
                                                                        <w:right w:val="none" w:sz="0" w:space="0" w:color="auto"/>
                                                                      </w:divBdr>
                                                                      <w:divsChild>
                                                                        <w:div w:id="928734300">
                                                                          <w:marLeft w:val="0"/>
                                                                          <w:marRight w:val="0"/>
                                                                          <w:marTop w:val="0"/>
                                                                          <w:marBottom w:val="0"/>
                                                                          <w:divBdr>
                                                                            <w:top w:val="none" w:sz="0" w:space="0" w:color="auto"/>
                                                                            <w:left w:val="none" w:sz="0" w:space="0" w:color="auto"/>
                                                                            <w:bottom w:val="none" w:sz="0" w:space="0" w:color="auto"/>
                                                                            <w:right w:val="none" w:sz="0" w:space="0" w:color="auto"/>
                                                                          </w:divBdr>
                                                                          <w:divsChild>
                                                                            <w:div w:id="507594975">
                                                                              <w:marLeft w:val="0"/>
                                                                              <w:marRight w:val="0"/>
                                                                              <w:marTop w:val="0"/>
                                                                              <w:marBottom w:val="0"/>
                                                                              <w:divBdr>
                                                                                <w:top w:val="none" w:sz="0" w:space="0" w:color="auto"/>
                                                                                <w:left w:val="none" w:sz="0" w:space="0" w:color="auto"/>
                                                                                <w:bottom w:val="none" w:sz="0" w:space="0" w:color="auto"/>
                                                                                <w:right w:val="none" w:sz="0" w:space="0" w:color="auto"/>
                                                                              </w:divBdr>
                                                                              <w:divsChild>
                                                                                <w:div w:id="509638095">
                                                                                  <w:marLeft w:val="0"/>
                                                                                  <w:marRight w:val="0"/>
                                                                                  <w:marTop w:val="0"/>
                                                                                  <w:marBottom w:val="0"/>
                                                                                  <w:divBdr>
                                                                                    <w:top w:val="none" w:sz="0" w:space="0" w:color="auto"/>
                                                                                    <w:left w:val="none" w:sz="0" w:space="0" w:color="auto"/>
                                                                                    <w:bottom w:val="none" w:sz="0" w:space="0" w:color="auto"/>
                                                                                    <w:right w:val="none" w:sz="0" w:space="0" w:color="auto"/>
                                                                                  </w:divBdr>
                                                                                  <w:divsChild>
                                                                                    <w:div w:id="1038897942">
                                                                                      <w:marLeft w:val="0"/>
                                                                                      <w:marRight w:val="0"/>
                                                                                      <w:marTop w:val="0"/>
                                                                                      <w:marBottom w:val="0"/>
                                                                                      <w:divBdr>
                                                                                        <w:top w:val="none" w:sz="0" w:space="0" w:color="auto"/>
                                                                                        <w:left w:val="none" w:sz="0" w:space="0" w:color="auto"/>
                                                                                        <w:bottom w:val="none" w:sz="0" w:space="0" w:color="auto"/>
                                                                                        <w:right w:val="none" w:sz="0" w:space="0" w:color="auto"/>
                                                                                      </w:divBdr>
                                                                                      <w:divsChild>
                                                                                        <w:div w:id="46228048">
                                                                                          <w:marLeft w:val="0"/>
                                                                                          <w:marRight w:val="0"/>
                                                                                          <w:marTop w:val="0"/>
                                                                                          <w:marBottom w:val="0"/>
                                                                                          <w:divBdr>
                                                                                            <w:top w:val="none" w:sz="0" w:space="0" w:color="auto"/>
                                                                                            <w:left w:val="none" w:sz="0" w:space="0" w:color="auto"/>
                                                                                            <w:bottom w:val="none" w:sz="0" w:space="0" w:color="auto"/>
                                                                                            <w:right w:val="none" w:sz="0" w:space="0" w:color="auto"/>
                                                                                          </w:divBdr>
                                                                                          <w:divsChild>
                                                                                            <w:div w:id="855776528">
                                                                                              <w:marLeft w:val="0"/>
                                                                                              <w:marRight w:val="0"/>
                                                                                              <w:marTop w:val="0"/>
                                                                                              <w:marBottom w:val="0"/>
                                                                                              <w:divBdr>
                                                                                                <w:top w:val="none" w:sz="0" w:space="0" w:color="auto"/>
                                                                                                <w:left w:val="none" w:sz="0" w:space="0" w:color="auto"/>
                                                                                                <w:bottom w:val="none" w:sz="0" w:space="0" w:color="auto"/>
                                                                                                <w:right w:val="none" w:sz="0" w:space="0" w:color="auto"/>
                                                                                              </w:divBdr>
                                                                                              <w:divsChild>
                                                                                                <w:div w:id="1627348800">
                                                                                                  <w:marLeft w:val="0"/>
                                                                                                  <w:marRight w:val="0"/>
                                                                                                  <w:marTop w:val="0"/>
                                                                                                  <w:marBottom w:val="0"/>
                                                                                                  <w:divBdr>
                                                                                                    <w:top w:val="none" w:sz="0" w:space="0" w:color="auto"/>
                                                                                                    <w:left w:val="none" w:sz="0" w:space="0" w:color="auto"/>
                                                                                                    <w:bottom w:val="none" w:sz="0" w:space="0" w:color="auto"/>
                                                                                                    <w:right w:val="none" w:sz="0" w:space="0" w:color="auto"/>
                                                                                                  </w:divBdr>
                                                                                                  <w:divsChild>
                                                                                                    <w:div w:id="1784299987">
                                                                                                      <w:marLeft w:val="0"/>
                                                                                                      <w:marRight w:val="0"/>
                                                                                                      <w:marTop w:val="0"/>
                                                                                                      <w:marBottom w:val="0"/>
                                                                                                      <w:divBdr>
                                                                                                        <w:top w:val="none" w:sz="0" w:space="0" w:color="auto"/>
                                                                                                        <w:left w:val="none" w:sz="0" w:space="0" w:color="auto"/>
                                                                                                        <w:bottom w:val="none" w:sz="0" w:space="0" w:color="auto"/>
                                                                                                        <w:right w:val="none" w:sz="0" w:space="0" w:color="auto"/>
                                                                                                      </w:divBdr>
                                                                                                      <w:divsChild>
                                                                                                        <w:div w:id="1042169039">
                                                                                                          <w:marLeft w:val="360"/>
                                                                                                          <w:marRight w:val="0"/>
                                                                                                          <w:marTop w:val="0"/>
                                                                                                          <w:marBottom w:val="0"/>
                                                                                                          <w:divBdr>
                                                                                                            <w:top w:val="none" w:sz="0" w:space="0" w:color="auto"/>
                                                                                                            <w:left w:val="none" w:sz="0" w:space="0" w:color="auto"/>
                                                                                                            <w:bottom w:val="none" w:sz="0" w:space="0" w:color="auto"/>
                                                                                                            <w:right w:val="none" w:sz="0" w:space="0" w:color="auto"/>
                                                                                                          </w:divBdr>
                                                                                                        </w:div>
                                                                                                        <w:div w:id="119820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image" Target="media/image5.png"/><Relationship Id="rId26" Type="http://schemas.openxmlformats.org/officeDocument/2006/relationships/hyperlink" Target="mailto:cpu@datacentrum.sk" TargetMode="External"/><Relationship Id="rId3" Type="http://schemas.openxmlformats.org/officeDocument/2006/relationships/customXml" Target="../customXml/item3.xml"/><Relationship Id="rId21" Type="http://schemas.openxmlformats.org/officeDocument/2006/relationships/hyperlink" Target="mailto:projektyoptp@mirri.gov.sk"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4.png"/><Relationship Id="rId25" Type="http://schemas.openxmlformats.org/officeDocument/2006/relationships/hyperlink" Target="https://www.partnerskadohoda.gov.sk/zakladne-dokumenty/"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www.optp.vlada.gov.sk/ine-dokumenty/" TargetMode="External"/><Relationship Id="rId29" Type="http://schemas.openxmlformats.org/officeDocument/2006/relationships/hyperlink" Target="http://www.partnerskadohoda.gov.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partnerskadohoda.gov.sk/zakladne-dokumenty/" TargetMode="External"/><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optp.vlada.gov.sk" TargetMode="External"/><Relationship Id="rId28" Type="http://schemas.openxmlformats.org/officeDocument/2006/relationships/hyperlink" Target="https://www.optp.vlada.gov.sk/ine-dokumenty/" TargetMode="Externa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optp@mirri.gov.sk" TargetMode="External"/><Relationship Id="rId27" Type="http://schemas.openxmlformats.org/officeDocument/2006/relationships/hyperlink" Target="https://www.partnerskadohoda.gov.sk/zakladne-dokumenty/" TargetMode="External"/><Relationship Id="rId30" Type="http://schemas.openxmlformats.org/officeDocument/2006/relationships/hyperlink" Target="https://www.itms2014.sk" TargetMode="External"/><Relationship Id="rId8"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AD2FE1BA0F1F4BBBC1294D52F2440D" ma:contentTypeVersion="2" ma:contentTypeDescription="Create a new document." ma:contentTypeScope="" ma:versionID="035d93611304f2f40c2d180b2fc92492">
  <xsd:schema xmlns:xsd="http://www.w3.org/2001/XMLSchema" xmlns:xs="http://www.w3.org/2001/XMLSchema" xmlns:p="http://schemas.microsoft.com/office/2006/metadata/properties" xmlns:ns2="9e78c33f-4cdf-45e9-8456-26a6a71e2dae" targetNamespace="http://schemas.microsoft.com/office/2006/metadata/properties" ma:root="true" ma:fieldsID="589594c66c7c343c5bdf87a9343056e9" ns2:_="">
    <xsd:import namespace="9e78c33f-4cdf-45e9-8456-26a6a71e2da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8c33f-4cdf-45e9-8456-26a6a71e2d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524EE0-8890-48E2-809D-FD3C770213B0}">
  <ds:schemaRefs>
    <ds:schemaRef ds:uri="http://schemas.openxmlformats.org/officeDocument/2006/bibliography"/>
  </ds:schemaRefs>
</ds:datastoreItem>
</file>

<file path=customXml/itemProps2.xml><?xml version="1.0" encoding="utf-8"?>
<ds:datastoreItem xmlns:ds="http://schemas.openxmlformats.org/officeDocument/2006/customXml" ds:itemID="{E0216023-5130-4FDC-8177-622DEA8C350E}">
  <ds:schemaRefs>
    <ds:schemaRef ds:uri="http://schemas.microsoft.com/sharepoint/v3/contenttype/forms"/>
  </ds:schemaRefs>
</ds:datastoreItem>
</file>

<file path=customXml/itemProps3.xml><?xml version="1.0" encoding="utf-8"?>
<ds:datastoreItem xmlns:ds="http://schemas.openxmlformats.org/officeDocument/2006/customXml" ds:itemID="{7F057048-9F7A-4ED8-A76E-ED4F636B7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8c33f-4cdf-45e9-8456-26a6a71e2d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5AD85E-7D0F-4FDD-9BD7-8576598A37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83</Pages>
  <Words>32363</Words>
  <Characters>184472</Characters>
  <Application>Microsoft Office Word</Application>
  <DocSecurity>0</DocSecurity>
  <Lines>1537</Lines>
  <Paragraphs>432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216403</CharactersWithSpaces>
  <SharedDoc>false</SharedDoc>
  <HLinks>
    <vt:vector size="408" baseType="variant">
      <vt:variant>
        <vt:i4>1507330</vt:i4>
      </vt:variant>
      <vt:variant>
        <vt:i4>396</vt:i4>
      </vt:variant>
      <vt:variant>
        <vt:i4>0</vt:i4>
      </vt:variant>
      <vt:variant>
        <vt:i4>5</vt:i4>
      </vt:variant>
      <vt:variant>
        <vt:lpwstr>https://www.itms2014.sk/</vt:lpwstr>
      </vt:variant>
      <vt:variant>
        <vt:lpwstr/>
      </vt:variant>
      <vt:variant>
        <vt:i4>3276849</vt:i4>
      </vt:variant>
      <vt:variant>
        <vt:i4>393</vt:i4>
      </vt:variant>
      <vt:variant>
        <vt:i4>0</vt:i4>
      </vt:variant>
      <vt:variant>
        <vt:i4>5</vt:i4>
      </vt:variant>
      <vt:variant>
        <vt:lpwstr>http://www.partnerskadohoda.gov.sk/</vt:lpwstr>
      </vt:variant>
      <vt:variant>
        <vt:lpwstr/>
      </vt:variant>
      <vt:variant>
        <vt:i4>1179716</vt:i4>
      </vt:variant>
      <vt:variant>
        <vt:i4>390</vt:i4>
      </vt:variant>
      <vt:variant>
        <vt:i4>0</vt:i4>
      </vt:variant>
      <vt:variant>
        <vt:i4>5</vt:i4>
      </vt:variant>
      <vt:variant>
        <vt:lpwstr>http://www.optp.vlada.gov.sk/</vt:lpwstr>
      </vt:variant>
      <vt:variant>
        <vt:lpwstr/>
      </vt:variant>
      <vt:variant>
        <vt:i4>6684685</vt:i4>
      </vt:variant>
      <vt:variant>
        <vt:i4>387</vt:i4>
      </vt:variant>
      <vt:variant>
        <vt:i4>0</vt:i4>
      </vt:variant>
      <vt:variant>
        <vt:i4>5</vt:i4>
      </vt:variant>
      <vt:variant>
        <vt:lpwstr/>
      </vt:variant>
      <vt:variant>
        <vt:lpwstr>_5.2_Monitorovanie_pri</vt:lpwstr>
      </vt:variant>
      <vt:variant>
        <vt:i4>8323169</vt:i4>
      </vt:variant>
      <vt:variant>
        <vt:i4>378</vt:i4>
      </vt:variant>
      <vt:variant>
        <vt:i4>0</vt:i4>
      </vt:variant>
      <vt:variant>
        <vt:i4>5</vt:i4>
      </vt:variant>
      <vt:variant>
        <vt:lpwstr>https://www.partnerskadohoda.gov.sk/zakladne-dokumenty/</vt:lpwstr>
      </vt:variant>
      <vt:variant>
        <vt:lpwstr/>
      </vt:variant>
      <vt:variant>
        <vt:i4>327728</vt:i4>
      </vt:variant>
      <vt:variant>
        <vt:i4>372</vt:i4>
      </vt:variant>
      <vt:variant>
        <vt:i4>0</vt:i4>
      </vt:variant>
      <vt:variant>
        <vt:i4>5</vt:i4>
      </vt:variant>
      <vt:variant>
        <vt:lpwstr>mailto:cpu@datacentrum.sk</vt:lpwstr>
      </vt:variant>
      <vt:variant>
        <vt:lpwstr/>
      </vt:variant>
      <vt:variant>
        <vt:i4>8323169</vt:i4>
      </vt:variant>
      <vt:variant>
        <vt:i4>357</vt:i4>
      </vt:variant>
      <vt:variant>
        <vt:i4>0</vt:i4>
      </vt:variant>
      <vt:variant>
        <vt:i4>5</vt:i4>
      </vt:variant>
      <vt:variant>
        <vt:lpwstr>https://www.partnerskadohoda.gov.sk/zakladne-dokumenty/</vt:lpwstr>
      </vt:variant>
      <vt:variant>
        <vt:lpwstr/>
      </vt:variant>
      <vt:variant>
        <vt:i4>1179716</vt:i4>
      </vt:variant>
      <vt:variant>
        <vt:i4>354</vt:i4>
      </vt:variant>
      <vt:variant>
        <vt:i4>0</vt:i4>
      </vt:variant>
      <vt:variant>
        <vt:i4>5</vt:i4>
      </vt:variant>
      <vt:variant>
        <vt:lpwstr>http://www.optp.vlada.gov.sk/</vt:lpwstr>
      </vt:variant>
      <vt:variant>
        <vt:lpwstr/>
      </vt:variant>
      <vt:variant>
        <vt:i4>2490462</vt:i4>
      </vt:variant>
      <vt:variant>
        <vt:i4>351</vt:i4>
      </vt:variant>
      <vt:variant>
        <vt:i4>0</vt:i4>
      </vt:variant>
      <vt:variant>
        <vt:i4>5</vt:i4>
      </vt:variant>
      <vt:variant>
        <vt:lpwstr>mailto:optp@mirri.gov.sk</vt:lpwstr>
      </vt:variant>
      <vt:variant>
        <vt:lpwstr/>
      </vt:variant>
      <vt:variant>
        <vt:i4>2621524</vt:i4>
      </vt:variant>
      <vt:variant>
        <vt:i4>348</vt:i4>
      </vt:variant>
      <vt:variant>
        <vt:i4>0</vt:i4>
      </vt:variant>
      <vt:variant>
        <vt:i4>5</vt:i4>
      </vt:variant>
      <vt:variant>
        <vt:lpwstr>mailto:projektyoptp@mirri.gov.sk</vt:lpwstr>
      </vt:variant>
      <vt:variant>
        <vt:lpwstr/>
      </vt:variant>
      <vt:variant>
        <vt:i4>1179716</vt:i4>
      </vt:variant>
      <vt:variant>
        <vt:i4>345</vt:i4>
      </vt:variant>
      <vt:variant>
        <vt:i4>0</vt:i4>
      </vt:variant>
      <vt:variant>
        <vt:i4>5</vt:i4>
      </vt:variant>
      <vt:variant>
        <vt:lpwstr>http://www.optp.vlada.gov.sk/</vt:lpwstr>
      </vt:variant>
      <vt:variant>
        <vt:lpwstr/>
      </vt:variant>
      <vt:variant>
        <vt:i4>1310781</vt:i4>
      </vt:variant>
      <vt:variant>
        <vt:i4>338</vt:i4>
      </vt:variant>
      <vt:variant>
        <vt:i4>0</vt:i4>
      </vt:variant>
      <vt:variant>
        <vt:i4>5</vt:i4>
      </vt:variant>
      <vt:variant>
        <vt:lpwstr/>
      </vt:variant>
      <vt:variant>
        <vt:lpwstr>_Toc62825261</vt:lpwstr>
      </vt:variant>
      <vt:variant>
        <vt:i4>1376317</vt:i4>
      </vt:variant>
      <vt:variant>
        <vt:i4>332</vt:i4>
      </vt:variant>
      <vt:variant>
        <vt:i4>0</vt:i4>
      </vt:variant>
      <vt:variant>
        <vt:i4>5</vt:i4>
      </vt:variant>
      <vt:variant>
        <vt:lpwstr/>
      </vt:variant>
      <vt:variant>
        <vt:lpwstr>_Toc62825260</vt:lpwstr>
      </vt:variant>
      <vt:variant>
        <vt:i4>1835070</vt:i4>
      </vt:variant>
      <vt:variant>
        <vt:i4>326</vt:i4>
      </vt:variant>
      <vt:variant>
        <vt:i4>0</vt:i4>
      </vt:variant>
      <vt:variant>
        <vt:i4>5</vt:i4>
      </vt:variant>
      <vt:variant>
        <vt:lpwstr/>
      </vt:variant>
      <vt:variant>
        <vt:lpwstr>_Toc62825259</vt:lpwstr>
      </vt:variant>
      <vt:variant>
        <vt:i4>1900606</vt:i4>
      </vt:variant>
      <vt:variant>
        <vt:i4>320</vt:i4>
      </vt:variant>
      <vt:variant>
        <vt:i4>0</vt:i4>
      </vt:variant>
      <vt:variant>
        <vt:i4>5</vt:i4>
      </vt:variant>
      <vt:variant>
        <vt:lpwstr/>
      </vt:variant>
      <vt:variant>
        <vt:lpwstr>_Toc62825258</vt:lpwstr>
      </vt:variant>
      <vt:variant>
        <vt:i4>1179710</vt:i4>
      </vt:variant>
      <vt:variant>
        <vt:i4>314</vt:i4>
      </vt:variant>
      <vt:variant>
        <vt:i4>0</vt:i4>
      </vt:variant>
      <vt:variant>
        <vt:i4>5</vt:i4>
      </vt:variant>
      <vt:variant>
        <vt:lpwstr/>
      </vt:variant>
      <vt:variant>
        <vt:lpwstr>_Toc62825257</vt:lpwstr>
      </vt:variant>
      <vt:variant>
        <vt:i4>1245246</vt:i4>
      </vt:variant>
      <vt:variant>
        <vt:i4>308</vt:i4>
      </vt:variant>
      <vt:variant>
        <vt:i4>0</vt:i4>
      </vt:variant>
      <vt:variant>
        <vt:i4>5</vt:i4>
      </vt:variant>
      <vt:variant>
        <vt:lpwstr/>
      </vt:variant>
      <vt:variant>
        <vt:lpwstr>_Toc62825256</vt:lpwstr>
      </vt:variant>
      <vt:variant>
        <vt:i4>1048638</vt:i4>
      </vt:variant>
      <vt:variant>
        <vt:i4>302</vt:i4>
      </vt:variant>
      <vt:variant>
        <vt:i4>0</vt:i4>
      </vt:variant>
      <vt:variant>
        <vt:i4>5</vt:i4>
      </vt:variant>
      <vt:variant>
        <vt:lpwstr/>
      </vt:variant>
      <vt:variant>
        <vt:lpwstr>_Toc62825255</vt:lpwstr>
      </vt:variant>
      <vt:variant>
        <vt:i4>1114174</vt:i4>
      </vt:variant>
      <vt:variant>
        <vt:i4>296</vt:i4>
      </vt:variant>
      <vt:variant>
        <vt:i4>0</vt:i4>
      </vt:variant>
      <vt:variant>
        <vt:i4>5</vt:i4>
      </vt:variant>
      <vt:variant>
        <vt:lpwstr/>
      </vt:variant>
      <vt:variant>
        <vt:lpwstr>_Toc62825254</vt:lpwstr>
      </vt:variant>
      <vt:variant>
        <vt:i4>1441854</vt:i4>
      </vt:variant>
      <vt:variant>
        <vt:i4>290</vt:i4>
      </vt:variant>
      <vt:variant>
        <vt:i4>0</vt:i4>
      </vt:variant>
      <vt:variant>
        <vt:i4>5</vt:i4>
      </vt:variant>
      <vt:variant>
        <vt:lpwstr/>
      </vt:variant>
      <vt:variant>
        <vt:lpwstr>_Toc62825253</vt:lpwstr>
      </vt:variant>
      <vt:variant>
        <vt:i4>1507390</vt:i4>
      </vt:variant>
      <vt:variant>
        <vt:i4>284</vt:i4>
      </vt:variant>
      <vt:variant>
        <vt:i4>0</vt:i4>
      </vt:variant>
      <vt:variant>
        <vt:i4>5</vt:i4>
      </vt:variant>
      <vt:variant>
        <vt:lpwstr/>
      </vt:variant>
      <vt:variant>
        <vt:lpwstr>_Toc62825252</vt:lpwstr>
      </vt:variant>
      <vt:variant>
        <vt:i4>1310782</vt:i4>
      </vt:variant>
      <vt:variant>
        <vt:i4>278</vt:i4>
      </vt:variant>
      <vt:variant>
        <vt:i4>0</vt:i4>
      </vt:variant>
      <vt:variant>
        <vt:i4>5</vt:i4>
      </vt:variant>
      <vt:variant>
        <vt:lpwstr/>
      </vt:variant>
      <vt:variant>
        <vt:lpwstr>_Toc62825251</vt:lpwstr>
      </vt:variant>
      <vt:variant>
        <vt:i4>1376318</vt:i4>
      </vt:variant>
      <vt:variant>
        <vt:i4>272</vt:i4>
      </vt:variant>
      <vt:variant>
        <vt:i4>0</vt:i4>
      </vt:variant>
      <vt:variant>
        <vt:i4>5</vt:i4>
      </vt:variant>
      <vt:variant>
        <vt:lpwstr/>
      </vt:variant>
      <vt:variant>
        <vt:lpwstr>_Toc62825250</vt:lpwstr>
      </vt:variant>
      <vt:variant>
        <vt:i4>1835071</vt:i4>
      </vt:variant>
      <vt:variant>
        <vt:i4>266</vt:i4>
      </vt:variant>
      <vt:variant>
        <vt:i4>0</vt:i4>
      </vt:variant>
      <vt:variant>
        <vt:i4>5</vt:i4>
      </vt:variant>
      <vt:variant>
        <vt:lpwstr/>
      </vt:variant>
      <vt:variant>
        <vt:lpwstr>_Toc62825249</vt:lpwstr>
      </vt:variant>
      <vt:variant>
        <vt:i4>1900607</vt:i4>
      </vt:variant>
      <vt:variant>
        <vt:i4>260</vt:i4>
      </vt:variant>
      <vt:variant>
        <vt:i4>0</vt:i4>
      </vt:variant>
      <vt:variant>
        <vt:i4>5</vt:i4>
      </vt:variant>
      <vt:variant>
        <vt:lpwstr/>
      </vt:variant>
      <vt:variant>
        <vt:lpwstr>_Toc62825248</vt:lpwstr>
      </vt:variant>
      <vt:variant>
        <vt:i4>1179711</vt:i4>
      </vt:variant>
      <vt:variant>
        <vt:i4>254</vt:i4>
      </vt:variant>
      <vt:variant>
        <vt:i4>0</vt:i4>
      </vt:variant>
      <vt:variant>
        <vt:i4>5</vt:i4>
      </vt:variant>
      <vt:variant>
        <vt:lpwstr/>
      </vt:variant>
      <vt:variant>
        <vt:lpwstr>_Toc62825247</vt:lpwstr>
      </vt:variant>
      <vt:variant>
        <vt:i4>1245247</vt:i4>
      </vt:variant>
      <vt:variant>
        <vt:i4>248</vt:i4>
      </vt:variant>
      <vt:variant>
        <vt:i4>0</vt:i4>
      </vt:variant>
      <vt:variant>
        <vt:i4>5</vt:i4>
      </vt:variant>
      <vt:variant>
        <vt:lpwstr/>
      </vt:variant>
      <vt:variant>
        <vt:lpwstr>_Toc62825246</vt:lpwstr>
      </vt:variant>
      <vt:variant>
        <vt:i4>1048639</vt:i4>
      </vt:variant>
      <vt:variant>
        <vt:i4>242</vt:i4>
      </vt:variant>
      <vt:variant>
        <vt:i4>0</vt:i4>
      </vt:variant>
      <vt:variant>
        <vt:i4>5</vt:i4>
      </vt:variant>
      <vt:variant>
        <vt:lpwstr/>
      </vt:variant>
      <vt:variant>
        <vt:lpwstr>_Toc62825245</vt:lpwstr>
      </vt:variant>
      <vt:variant>
        <vt:i4>1114175</vt:i4>
      </vt:variant>
      <vt:variant>
        <vt:i4>236</vt:i4>
      </vt:variant>
      <vt:variant>
        <vt:i4>0</vt:i4>
      </vt:variant>
      <vt:variant>
        <vt:i4>5</vt:i4>
      </vt:variant>
      <vt:variant>
        <vt:lpwstr/>
      </vt:variant>
      <vt:variant>
        <vt:lpwstr>_Toc62825244</vt:lpwstr>
      </vt:variant>
      <vt:variant>
        <vt:i4>1441855</vt:i4>
      </vt:variant>
      <vt:variant>
        <vt:i4>230</vt:i4>
      </vt:variant>
      <vt:variant>
        <vt:i4>0</vt:i4>
      </vt:variant>
      <vt:variant>
        <vt:i4>5</vt:i4>
      </vt:variant>
      <vt:variant>
        <vt:lpwstr/>
      </vt:variant>
      <vt:variant>
        <vt:lpwstr>_Toc62825243</vt:lpwstr>
      </vt:variant>
      <vt:variant>
        <vt:i4>1507391</vt:i4>
      </vt:variant>
      <vt:variant>
        <vt:i4>224</vt:i4>
      </vt:variant>
      <vt:variant>
        <vt:i4>0</vt:i4>
      </vt:variant>
      <vt:variant>
        <vt:i4>5</vt:i4>
      </vt:variant>
      <vt:variant>
        <vt:lpwstr/>
      </vt:variant>
      <vt:variant>
        <vt:lpwstr>_Toc62825242</vt:lpwstr>
      </vt:variant>
      <vt:variant>
        <vt:i4>1310783</vt:i4>
      </vt:variant>
      <vt:variant>
        <vt:i4>218</vt:i4>
      </vt:variant>
      <vt:variant>
        <vt:i4>0</vt:i4>
      </vt:variant>
      <vt:variant>
        <vt:i4>5</vt:i4>
      </vt:variant>
      <vt:variant>
        <vt:lpwstr/>
      </vt:variant>
      <vt:variant>
        <vt:lpwstr>_Toc62825241</vt:lpwstr>
      </vt:variant>
      <vt:variant>
        <vt:i4>1376319</vt:i4>
      </vt:variant>
      <vt:variant>
        <vt:i4>212</vt:i4>
      </vt:variant>
      <vt:variant>
        <vt:i4>0</vt:i4>
      </vt:variant>
      <vt:variant>
        <vt:i4>5</vt:i4>
      </vt:variant>
      <vt:variant>
        <vt:lpwstr/>
      </vt:variant>
      <vt:variant>
        <vt:lpwstr>_Toc62825240</vt:lpwstr>
      </vt:variant>
      <vt:variant>
        <vt:i4>1835064</vt:i4>
      </vt:variant>
      <vt:variant>
        <vt:i4>206</vt:i4>
      </vt:variant>
      <vt:variant>
        <vt:i4>0</vt:i4>
      </vt:variant>
      <vt:variant>
        <vt:i4>5</vt:i4>
      </vt:variant>
      <vt:variant>
        <vt:lpwstr/>
      </vt:variant>
      <vt:variant>
        <vt:lpwstr>_Toc62825239</vt:lpwstr>
      </vt:variant>
      <vt:variant>
        <vt:i4>1900600</vt:i4>
      </vt:variant>
      <vt:variant>
        <vt:i4>200</vt:i4>
      </vt:variant>
      <vt:variant>
        <vt:i4>0</vt:i4>
      </vt:variant>
      <vt:variant>
        <vt:i4>5</vt:i4>
      </vt:variant>
      <vt:variant>
        <vt:lpwstr/>
      </vt:variant>
      <vt:variant>
        <vt:lpwstr>_Toc62825238</vt:lpwstr>
      </vt:variant>
      <vt:variant>
        <vt:i4>1179704</vt:i4>
      </vt:variant>
      <vt:variant>
        <vt:i4>194</vt:i4>
      </vt:variant>
      <vt:variant>
        <vt:i4>0</vt:i4>
      </vt:variant>
      <vt:variant>
        <vt:i4>5</vt:i4>
      </vt:variant>
      <vt:variant>
        <vt:lpwstr/>
      </vt:variant>
      <vt:variant>
        <vt:lpwstr>_Toc62825237</vt:lpwstr>
      </vt:variant>
      <vt:variant>
        <vt:i4>1245240</vt:i4>
      </vt:variant>
      <vt:variant>
        <vt:i4>188</vt:i4>
      </vt:variant>
      <vt:variant>
        <vt:i4>0</vt:i4>
      </vt:variant>
      <vt:variant>
        <vt:i4>5</vt:i4>
      </vt:variant>
      <vt:variant>
        <vt:lpwstr/>
      </vt:variant>
      <vt:variant>
        <vt:lpwstr>_Toc62825236</vt:lpwstr>
      </vt:variant>
      <vt:variant>
        <vt:i4>1048632</vt:i4>
      </vt:variant>
      <vt:variant>
        <vt:i4>182</vt:i4>
      </vt:variant>
      <vt:variant>
        <vt:i4>0</vt:i4>
      </vt:variant>
      <vt:variant>
        <vt:i4>5</vt:i4>
      </vt:variant>
      <vt:variant>
        <vt:lpwstr/>
      </vt:variant>
      <vt:variant>
        <vt:lpwstr>_Toc62825235</vt:lpwstr>
      </vt:variant>
      <vt:variant>
        <vt:i4>1114168</vt:i4>
      </vt:variant>
      <vt:variant>
        <vt:i4>176</vt:i4>
      </vt:variant>
      <vt:variant>
        <vt:i4>0</vt:i4>
      </vt:variant>
      <vt:variant>
        <vt:i4>5</vt:i4>
      </vt:variant>
      <vt:variant>
        <vt:lpwstr/>
      </vt:variant>
      <vt:variant>
        <vt:lpwstr>_Toc62825234</vt:lpwstr>
      </vt:variant>
      <vt:variant>
        <vt:i4>1441848</vt:i4>
      </vt:variant>
      <vt:variant>
        <vt:i4>170</vt:i4>
      </vt:variant>
      <vt:variant>
        <vt:i4>0</vt:i4>
      </vt:variant>
      <vt:variant>
        <vt:i4>5</vt:i4>
      </vt:variant>
      <vt:variant>
        <vt:lpwstr/>
      </vt:variant>
      <vt:variant>
        <vt:lpwstr>_Toc62825233</vt:lpwstr>
      </vt:variant>
      <vt:variant>
        <vt:i4>1507384</vt:i4>
      </vt:variant>
      <vt:variant>
        <vt:i4>164</vt:i4>
      </vt:variant>
      <vt:variant>
        <vt:i4>0</vt:i4>
      </vt:variant>
      <vt:variant>
        <vt:i4>5</vt:i4>
      </vt:variant>
      <vt:variant>
        <vt:lpwstr/>
      </vt:variant>
      <vt:variant>
        <vt:lpwstr>_Toc62825232</vt:lpwstr>
      </vt:variant>
      <vt:variant>
        <vt:i4>1310776</vt:i4>
      </vt:variant>
      <vt:variant>
        <vt:i4>158</vt:i4>
      </vt:variant>
      <vt:variant>
        <vt:i4>0</vt:i4>
      </vt:variant>
      <vt:variant>
        <vt:i4>5</vt:i4>
      </vt:variant>
      <vt:variant>
        <vt:lpwstr/>
      </vt:variant>
      <vt:variant>
        <vt:lpwstr>_Toc62825231</vt:lpwstr>
      </vt:variant>
      <vt:variant>
        <vt:i4>1376312</vt:i4>
      </vt:variant>
      <vt:variant>
        <vt:i4>152</vt:i4>
      </vt:variant>
      <vt:variant>
        <vt:i4>0</vt:i4>
      </vt:variant>
      <vt:variant>
        <vt:i4>5</vt:i4>
      </vt:variant>
      <vt:variant>
        <vt:lpwstr/>
      </vt:variant>
      <vt:variant>
        <vt:lpwstr>_Toc62825230</vt:lpwstr>
      </vt:variant>
      <vt:variant>
        <vt:i4>1835065</vt:i4>
      </vt:variant>
      <vt:variant>
        <vt:i4>146</vt:i4>
      </vt:variant>
      <vt:variant>
        <vt:i4>0</vt:i4>
      </vt:variant>
      <vt:variant>
        <vt:i4>5</vt:i4>
      </vt:variant>
      <vt:variant>
        <vt:lpwstr/>
      </vt:variant>
      <vt:variant>
        <vt:lpwstr>_Toc62825229</vt:lpwstr>
      </vt:variant>
      <vt:variant>
        <vt:i4>1900601</vt:i4>
      </vt:variant>
      <vt:variant>
        <vt:i4>140</vt:i4>
      </vt:variant>
      <vt:variant>
        <vt:i4>0</vt:i4>
      </vt:variant>
      <vt:variant>
        <vt:i4>5</vt:i4>
      </vt:variant>
      <vt:variant>
        <vt:lpwstr/>
      </vt:variant>
      <vt:variant>
        <vt:lpwstr>_Toc62825228</vt:lpwstr>
      </vt:variant>
      <vt:variant>
        <vt:i4>1179705</vt:i4>
      </vt:variant>
      <vt:variant>
        <vt:i4>134</vt:i4>
      </vt:variant>
      <vt:variant>
        <vt:i4>0</vt:i4>
      </vt:variant>
      <vt:variant>
        <vt:i4>5</vt:i4>
      </vt:variant>
      <vt:variant>
        <vt:lpwstr/>
      </vt:variant>
      <vt:variant>
        <vt:lpwstr>_Toc62825227</vt:lpwstr>
      </vt:variant>
      <vt:variant>
        <vt:i4>1245241</vt:i4>
      </vt:variant>
      <vt:variant>
        <vt:i4>128</vt:i4>
      </vt:variant>
      <vt:variant>
        <vt:i4>0</vt:i4>
      </vt:variant>
      <vt:variant>
        <vt:i4>5</vt:i4>
      </vt:variant>
      <vt:variant>
        <vt:lpwstr/>
      </vt:variant>
      <vt:variant>
        <vt:lpwstr>_Toc62825226</vt:lpwstr>
      </vt:variant>
      <vt:variant>
        <vt:i4>1048633</vt:i4>
      </vt:variant>
      <vt:variant>
        <vt:i4>122</vt:i4>
      </vt:variant>
      <vt:variant>
        <vt:i4>0</vt:i4>
      </vt:variant>
      <vt:variant>
        <vt:i4>5</vt:i4>
      </vt:variant>
      <vt:variant>
        <vt:lpwstr/>
      </vt:variant>
      <vt:variant>
        <vt:lpwstr>_Toc62825225</vt:lpwstr>
      </vt:variant>
      <vt:variant>
        <vt:i4>1114169</vt:i4>
      </vt:variant>
      <vt:variant>
        <vt:i4>116</vt:i4>
      </vt:variant>
      <vt:variant>
        <vt:i4>0</vt:i4>
      </vt:variant>
      <vt:variant>
        <vt:i4>5</vt:i4>
      </vt:variant>
      <vt:variant>
        <vt:lpwstr/>
      </vt:variant>
      <vt:variant>
        <vt:lpwstr>_Toc62825224</vt:lpwstr>
      </vt:variant>
      <vt:variant>
        <vt:i4>1441849</vt:i4>
      </vt:variant>
      <vt:variant>
        <vt:i4>110</vt:i4>
      </vt:variant>
      <vt:variant>
        <vt:i4>0</vt:i4>
      </vt:variant>
      <vt:variant>
        <vt:i4>5</vt:i4>
      </vt:variant>
      <vt:variant>
        <vt:lpwstr/>
      </vt:variant>
      <vt:variant>
        <vt:lpwstr>_Toc62825223</vt:lpwstr>
      </vt:variant>
      <vt:variant>
        <vt:i4>1507385</vt:i4>
      </vt:variant>
      <vt:variant>
        <vt:i4>104</vt:i4>
      </vt:variant>
      <vt:variant>
        <vt:i4>0</vt:i4>
      </vt:variant>
      <vt:variant>
        <vt:i4>5</vt:i4>
      </vt:variant>
      <vt:variant>
        <vt:lpwstr/>
      </vt:variant>
      <vt:variant>
        <vt:lpwstr>_Toc62825222</vt:lpwstr>
      </vt:variant>
      <vt:variant>
        <vt:i4>1310777</vt:i4>
      </vt:variant>
      <vt:variant>
        <vt:i4>98</vt:i4>
      </vt:variant>
      <vt:variant>
        <vt:i4>0</vt:i4>
      </vt:variant>
      <vt:variant>
        <vt:i4>5</vt:i4>
      </vt:variant>
      <vt:variant>
        <vt:lpwstr/>
      </vt:variant>
      <vt:variant>
        <vt:lpwstr>_Toc62825221</vt:lpwstr>
      </vt:variant>
      <vt:variant>
        <vt:i4>1376313</vt:i4>
      </vt:variant>
      <vt:variant>
        <vt:i4>92</vt:i4>
      </vt:variant>
      <vt:variant>
        <vt:i4>0</vt:i4>
      </vt:variant>
      <vt:variant>
        <vt:i4>5</vt:i4>
      </vt:variant>
      <vt:variant>
        <vt:lpwstr/>
      </vt:variant>
      <vt:variant>
        <vt:lpwstr>_Toc62825220</vt:lpwstr>
      </vt:variant>
      <vt:variant>
        <vt:i4>1835066</vt:i4>
      </vt:variant>
      <vt:variant>
        <vt:i4>86</vt:i4>
      </vt:variant>
      <vt:variant>
        <vt:i4>0</vt:i4>
      </vt:variant>
      <vt:variant>
        <vt:i4>5</vt:i4>
      </vt:variant>
      <vt:variant>
        <vt:lpwstr/>
      </vt:variant>
      <vt:variant>
        <vt:lpwstr>_Toc62825219</vt:lpwstr>
      </vt:variant>
      <vt:variant>
        <vt:i4>1900602</vt:i4>
      </vt:variant>
      <vt:variant>
        <vt:i4>80</vt:i4>
      </vt:variant>
      <vt:variant>
        <vt:i4>0</vt:i4>
      </vt:variant>
      <vt:variant>
        <vt:i4>5</vt:i4>
      </vt:variant>
      <vt:variant>
        <vt:lpwstr/>
      </vt:variant>
      <vt:variant>
        <vt:lpwstr>_Toc62825218</vt:lpwstr>
      </vt:variant>
      <vt:variant>
        <vt:i4>1179706</vt:i4>
      </vt:variant>
      <vt:variant>
        <vt:i4>74</vt:i4>
      </vt:variant>
      <vt:variant>
        <vt:i4>0</vt:i4>
      </vt:variant>
      <vt:variant>
        <vt:i4>5</vt:i4>
      </vt:variant>
      <vt:variant>
        <vt:lpwstr/>
      </vt:variant>
      <vt:variant>
        <vt:lpwstr>_Toc62825217</vt:lpwstr>
      </vt:variant>
      <vt:variant>
        <vt:i4>1245242</vt:i4>
      </vt:variant>
      <vt:variant>
        <vt:i4>68</vt:i4>
      </vt:variant>
      <vt:variant>
        <vt:i4>0</vt:i4>
      </vt:variant>
      <vt:variant>
        <vt:i4>5</vt:i4>
      </vt:variant>
      <vt:variant>
        <vt:lpwstr/>
      </vt:variant>
      <vt:variant>
        <vt:lpwstr>_Toc62825216</vt:lpwstr>
      </vt:variant>
      <vt:variant>
        <vt:i4>1048634</vt:i4>
      </vt:variant>
      <vt:variant>
        <vt:i4>62</vt:i4>
      </vt:variant>
      <vt:variant>
        <vt:i4>0</vt:i4>
      </vt:variant>
      <vt:variant>
        <vt:i4>5</vt:i4>
      </vt:variant>
      <vt:variant>
        <vt:lpwstr/>
      </vt:variant>
      <vt:variant>
        <vt:lpwstr>_Toc62825215</vt:lpwstr>
      </vt:variant>
      <vt:variant>
        <vt:i4>1114170</vt:i4>
      </vt:variant>
      <vt:variant>
        <vt:i4>56</vt:i4>
      </vt:variant>
      <vt:variant>
        <vt:i4>0</vt:i4>
      </vt:variant>
      <vt:variant>
        <vt:i4>5</vt:i4>
      </vt:variant>
      <vt:variant>
        <vt:lpwstr/>
      </vt:variant>
      <vt:variant>
        <vt:lpwstr>_Toc62825214</vt:lpwstr>
      </vt:variant>
      <vt:variant>
        <vt:i4>1441850</vt:i4>
      </vt:variant>
      <vt:variant>
        <vt:i4>50</vt:i4>
      </vt:variant>
      <vt:variant>
        <vt:i4>0</vt:i4>
      </vt:variant>
      <vt:variant>
        <vt:i4>5</vt:i4>
      </vt:variant>
      <vt:variant>
        <vt:lpwstr/>
      </vt:variant>
      <vt:variant>
        <vt:lpwstr>_Toc62825213</vt:lpwstr>
      </vt:variant>
      <vt:variant>
        <vt:i4>1507386</vt:i4>
      </vt:variant>
      <vt:variant>
        <vt:i4>44</vt:i4>
      </vt:variant>
      <vt:variant>
        <vt:i4>0</vt:i4>
      </vt:variant>
      <vt:variant>
        <vt:i4>5</vt:i4>
      </vt:variant>
      <vt:variant>
        <vt:lpwstr/>
      </vt:variant>
      <vt:variant>
        <vt:lpwstr>_Toc62825212</vt:lpwstr>
      </vt:variant>
      <vt:variant>
        <vt:i4>1310778</vt:i4>
      </vt:variant>
      <vt:variant>
        <vt:i4>38</vt:i4>
      </vt:variant>
      <vt:variant>
        <vt:i4>0</vt:i4>
      </vt:variant>
      <vt:variant>
        <vt:i4>5</vt:i4>
      </vt:variant>
      <vt:variant>
        <vt:lpwstr/>
      </vt:variant>
      <vt:variant>
        <vt:lpwstr>_Toc62825211</vt:lpwstr>
      </vt:variant>
      <vt:variant>
        <vt:i4>1376314</vt:i4>
      </vt:variant>
      <vt:variant>
        <vt:i4>32</vt:i4>
      </vt:variant>
      <vt:variant>
        <vt:i4>0</vt:i4>
      </vt:variant>
      <vt:variant>
        <vt:i4>5</vt:i4>
      </vt:variant>
      <vt:variant>
        <vt:lpwstr/>
      </vt:variant>
      <vt:variant>
        <vt:lpwstr>_Toc62825210</vt:lpwstr>
      </vt:variant>
      <vt:variant>
        <vt:i4>1835067</vt:i4>
      </vt:variant>
      <vt:variant>
        <vt:i4>26</vt:i4>
      </vt:variant>
      <vt:variant>
        <vt:i4>0</vt:i4>
      </vt:variant>
      <vt:variant>
        <vt:i4>5</vt:i4>
      </vt:variant>
      <vt:variant>
        <vt:lpwstr/>
      </vt:variant>
      <vt:variant>
        <vt:lpwstr>_Toc62825209</vt:lpwstr>
      </vt:variant>
      <vt:variant>
        <vt:i4>1900603</vt:i4>
      </vt:variant>
      <vt:variant>
        <vt:i4>20</vt:i4>
      </vt:variant>
      <vt:variant>
        <vt:i4>0</vt:i4>
      </vt:variant>
      <vt:variant>
        <vt:i4>5</vt:i4>
      </vt:variant>
      <vt:variant>
        <vt:lpwstr/>
      </vt:variant>
      <vt:variant>
        <vt:lpwstr>_Toc62825208</vt:lpwstr>
      </vt:variant>
      <vt:variant>
        <vt:i4>1179707</vt:i4>
      </vt:variant>
      <vt:variant>
        <vt:i4>14</vt:i4>
      </vt:variant>
      <vt:variant>
        <vt:i4>0</vt:i4>
      </vt:variant>
      <vt:variant>
        <vt:i4>5</vt:i4>
      </vt:variant>
      <vt:variant>
        <vt:lpwstr/>
      </vt:variant>
      <vt:variant>
        <vt:lpwstr>_Toc62825207</vt:lpwstr>
      </vt:variant>
      <vt:variant>
        <vt:i4>1245243</vt:i4>
      </vt:variant>
      <vt:variant>
        <vt:i4>8</vt:i4>
      </vt:variant>
      <vt:variant>
        <vt:i4>0</vt:i4>
      </vt:variant>
      <vt:variant>
        <vt:i4>5</vt:i4>
      </vt:variant>
      <vt:variant>
        <vt:lpwstr/>
      </vt:variant>
      <vt:variant>
        <vt:lpwstr>_Toc62825206</vt:lpwstr>
      </vt:variant>
      <vt:variant>
        <vt:i4>1048635</vt:i4>
      </vt:variant>
      <vt:variant>
        <vt:i4>2</vt:i4>
      </vt:variant>
      <vt:variant>
        <vt:i4>0</vt:i4>
      </vt:variant>
      <vt:variant>
        <vt:i4>5</vt:i4>
      </vt:variant>
      <vt:variant>
        <vt:lpwstr/>
      </vt:variant>
      <vt:variant>
        <vt:lpwstr>_Toc62825205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2021-06-11T11:36:00Z</dcterms:created>
  <dcterms:modified xsi:type="dcterms:W3CDTF">2022-07-18T07:03:00Z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0x01010077AD2FE1BA0F1F4BBBC1294D52F2440D</vt:lpwstr>
  </property>
</Properties>
</file>